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32A8" w14:textId="77777777" w:rsidR="00F16173" w:rsidRPr="00ED292D" w:rsidRDefault="00F16173"/>
    <w:p w14:paraId="16E71107" w14:textId="77777777" w:rsidR="00F16173" w:rsidRPr="00ED292D" w:rsidRDefault="00F16173"/>
    <w:p w14:paraId="398503A6" w14:textId="77777777" w:rsidR="00F16173" w:rsidRPr="00ED292D" w:rsidRDefault="00F16173"/>
    <w:p w14:paraId="3EE9C36F" w14:textId="77777777" w:rsidR="00F16173" w:rsidRPr="00ED292D" w:rsidRDefault="00F16173"/>
    <w:p w14:paraId="28FB41C8" w14:textId="77777777" w:rsidR="00F16173" w:rsidRPr="00ED292D" w:rsidRDefault="00D544A1" w:rsidP="00E4184B">
      <w:pPr>
        <w:tabs>
          <w:tab w:val="left" w:pos="6452"/>
        </w:tabs>
      </w:pPr>
      <w:r>
        <w:tab/>
      </w:r>
    </w:p>
    <w:p w14:paraId="4A1761EF" w14:textId="77777777" w:rsidR="00F16173" w:rsidRPr="00ED292D" w:rsidRDefault="00F16173"/>
    <w:p w14:paraId="7E14E437" w14:textId="77777777" w:rsidR="00F16173" w:rsidRPr="00ED292D" w:rsidRDefault="00F16173"/>
    <w:p w14:paraId="0283FC62" w14:textId="77777777" w:rsidR="00F16173" w:rsidRPr="00ED292D" w:rsidRDefault="00F16173"/>
    <w:p w14:paraId="1C75EC62" w14:textId="77777777" w:rsidR="00F16173" w:rsidRPr="00ED292D" w:rsidRDefault="00F16173"/>
    <w:p w14:paraId="72FA2898" w14:textId="77777777" w:rsidR="00F16173" w:rsidRPr="00ED292D" w:rsidRDefault="00F16173" w:rsidP="00932FE2">
      <w:pPr>
        <w:jc w:val="center"/>
        <w:rPr>
          <w:b/>
          <w:sz w:val="52"/>
        </w:rPr>
      </w:pPr>
      <w:bookmarkStart w:id="0" w:name="_Toc334454462"/>
      <w:r w:rsidRPr="00ED292D">
        <w:rPr>
          <w:b/>
          <w:sz w:val="52"/>
        </w:rPr>
        <w:t>Technické a provozní standardy</w:t>
      </w:r>
      <w:bookmarkEnd w:id="0"/>
    </w:p>
    <w:p w14:paraId="01F43A85" w14:textId="77777777" w:rsidR="00F16173" w:rsidRDefault="00F16173" w:rsidP="00932FE2">
      <w:pPr>
        <w:jc w:val="center"/>
        <w:rPr>
          <w:b/>
          <w:sz w:val="52"/>
        </w:rPr>
      </w:pPr>
      <w:r w:rsidRPr="00ED292D">
        <w:rPr>
          <w:b/>
          <w:sz w:val="52"/>
        </w:rPr>
        <w:t>pro železnici</w:t>
      </w:r>
      <w:r w:rsidR="00FA2E26">
        <w:rPr>
          <w:b/>
          <w:sz w:val="52"/>
        </w:rPr>
        <w:t xml:space="preserve"> </w:t>
      </w:r>
    </w:p>
    <w:p w14:paraId="1175B7FE" w14:textId="563BC2C9" w:rsidR="00495DA8" w:rsidRPr="00ED292D" w:rsidRDefault="001C7005" w:rsidP="00932FE2">
      <w:pPr>
        <w:jc w:val="center"/>
        <w:rPr>
          <w:b/>
          <w:sz w:val="52"/>
        </w:rPr>
      </w:pPr>
      <w:r>
        <w:rPr>
          <w:b/>
          <w:sz w:val="52"/>
        </w:rPr>
        <w:t>(</w:t>
      </w:r>
      <w:r w:rsidR="0001215A">
        <w:rPr>
          <w:b/>
          <w:sz w:val="52"/>
        </w:rPr>
        <w:t>provozní soubor EMU JMK</w:t>
      </w:r>
      <w:r>
        <w:rPr>
          <w:b/>
          <w:sz w:val="52"/>
        </w:rPr>
        <w:t>)</w:t>
      </w:r>
    </w:p>
    <w:p w14:paraId="6C203D2D" w14:textId="77777777" w:rsidR="00F16173" w:rsidRPr="00ED292D" w:rsidRDefault="00F16173">
      <w:pPr>
        <w:pStyle w:val="Zkladntext"/>
        <w:spacing w:before="0" w:after="0"/>
        <w:jc w:val="center"/>
        <w:rPr>
          <w:b/>
          <w:i w:val="0"/>
          <w:sz w:val="24"/>
        </w:rPr>
      </w:pPr>
    </w:p>
    <w:p w14:paraId="2BD7D724" w14:textId="77777777" w:rsidR="00F16173" w:rsidRPr="00ED292D" w:rsidRDefault="00F16173"/>
    <w:p w14:paraId="12655A38" w14:textId="77777777" w:rsidR="00F16173" w:rsidRPr="00ED292D" w:rsidRDefault="00F16173"/>
    <w:p w14:paraId="5542DD86" w14:textId="77777777" w:rsidR="00F16173" w:rsidRPr="00ED292D" w:rsidRDefault="00F16173"/>
    <w:p w14:paraId="01394CF4" w14:textId="77777777" w:rsidR="00F16173" w:rsidRPr="00ED292D" w:rsidRDefault="00F16173"/>
    <w:p w14:paraId="0E49D601" w14:textId="77777777" w:rsidR="00F16173" w:rsidRPr="00ED292D" w:rsidRDefault="00F16173"/>
    <w:p w14:paraId="41A3A208" w14:textId="77777777" w:rsidR="00F16173" w:rsidRPr="00ED292D" w:rsidRDefault="00F16173"/>
    <w:p w14:paraId="3D8BDEB1" w14:textId="77777777" w:rsidR="00F16173" w:rsidRPr="00ED292D" w:rsidRDefault="00F16173"/>
    <w:p w14:paraId="39EAFCED" w14:textId="77777777" w:rsidR="00F16173" w:rsidRPr="00ED292D" w:rsidRDefault="00F16173"/>
    <w:p w14:paraId="06F5D4A9" w14:textId="6F950C92" w:rsidR="00F16173" w:rsidRPr="00ED292D" w:rsidRDefault="004602DE">
      <w:pPr>
        <w:pStyle w:val="Zkladntext"/>
        <w:jc w:val="center"/>
        <w:rPr>
          <w:b/>
          <w:i w:val="0"/>
          <w:sz w:val="36"/>
        </w:rPr>
      </w:pPr>
      <w:r>
        <w:rPr>
          <w:b/>
          <w:i w:val="0"/>
          <w:sz w:val="36"/>
        </w:rPr>
        <w:t>Červenec 2023</w:t>
      </w:r>
    </w:p>
    <w:p w14:paraId="1FEC1297" w14:textId="77777777" w:rsidR="00F16173" w:rsidRPr="00ED292D" w:rsidRDefault="00F16173"/>
    <w:p w14:paraId="3E91F15D" w14:textId="77777777" w:rsidR="00F16173" w:rsidRPr="00ED292D" w:rsidRDefault="00F16173"/>
    <w:p w14:paraId="7FE553B3" w14:textId="77777777" w:rsidR="00F16173" w:rsidRPr="00ED292D" w:rsidRDefault="00F16173"/>
    <w:p w14:paraId="1BC8EED8" w14:textId="77777777" w:rsidR="00F16173" w:rsidRPr="00ED292D" w:rsidRDefault="00F16173"/>
    <w:p w14:paraId="067F8ED7" w14:textId="77777777" w:rsidR="00F16173" w:rsidRPr="00ED292D" w:rsidRDefault="00F16173"/>
    <w:p w14:paraId="669794B0" w14:textId="77777777" w:rsidR="00F16173" w:rsidRPr="00ED292D" w:rsidRDefault="00F16173"/>
    <w:p w14:paraId="603001D2" w14:textId="77777777" w:rsidR="00F16173" w:rsidRPr="00ED292D" w:rsidRDefault="00F16173"/>
    <w:p w14:paraId="2CC2C5FC" w14:textId="77777777" w:rsidR="00F16173" w:rsidRPr="00ED292D" w:rsidRDefault="00F16173"/>
    <w:p w14:paraId="47320F37" w14:textId="77777777" w:rsidR="00F16173" w:rsidRPr="00ED292D" w:rsidRDefault="00F16173">
      <w:pPr>
        <w:jc w:val="right"/>
      </w:pPr>
    </w:p>
    <w:p w14:paraId="667E936F" w14:textId="4BB211CC" w:rsidR="00F16173" w:rsidRPr="00ED292D" w:rsidRDefault="00F16173" w:rsidP="00617E82">
      <w:r w:rsidRPr="002C170F">
        <w:rPr>
          <w:color w:val="FF0000"/>
        </w:rPr>
        <w:br w:type="page"/>
      </w:r>
      <w:r w:rsidRPr="00ED292D">
        <w:lastRenderedPageBreak/>
        <w:t>Obsah:</w:t>
      </w:r>
    </w:p>
    <w:p w14:paraId="15ED4FC2" w14:textId="77777777" w:rsidR="004B6A2D" w:rsidRDefault="00F16173">
      <w:pPr>
        <w:pStyle w:val="Obsah1"/>
        <w:tabs>
          <w:tab w:val="left" w:pos="480"/>
          <w:tab w:val="right" w:pos="9060"/>
        </w:tabs>
        <w:rPr>
          <w:ins w:id="1"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2" w:author="Word Document Comparison" w:date="2023-11-20T10:37:00Z">
        <w:r w:rsidRPr="00ED292D">
          <w:fldChar w:fldCharType="begin"/>
        </w:r>
        <w:r w:rsidRPr="00ED292D">
          <w:instrText xml:space="preserve"> TOC \o "1-3" \h \z \u </w:instrText>
        </w:r>
        <w:r w:rsidRPr="00ED292D">
          <w:fldChar w:fldCharType="separate"/>
        </w:r>
        <w:r>
          <w:fldChar w:fldCharType="begin"/>
        </w:r>
        <w:r>
          <w:instrText>HYPERLINK \l "_Toc150718862"</w:instrText>
        </w:r>
        <w:r>
          <w:fldChar w:fldCharType="separate"/>
        </w:r>
        <w:r w:rsidR="004B6A2D" w:rsidRPr="003C496B">
          <w:rPr>
            <w:rStyle w:val="Hypertextovodkaz"/>
            <w:noProof/>
          </w:rPr>
          <w:t>1.</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preambule</w:t>
        </w:r>
        <w:r w:rsidR="004B6A2D">
          <w:rPr>
            <w:noProof/>
            <w:webHidden/>
          </w:rPr>
          <w:tab/>
        </w:r>
        <w:r w:rsidR="004B6A2D">
          <w:rPr>
            <w:noProof/>
            <w:webHidden/>
          </w:rPr>
          <w:fldChar w:fldCharType="begin"/>
        </w:r>
        <w:r w:rsidR="004B6A2D">
          <w:rPr>
            <w:noProof/>
            <w:webHidden/>
          </w:rPr>
          <w:instrText xml:space="preserve"> PAGEREF _Toc150718862 \h </w:instrText>
        </w:r>
      </w:ins>
      <w:r w:rsidR="004B6A2D">
        <w:rPr>
          <w:noProof/>
          <w:webHidden/>
        </w:rPr>
      </w:r>
      <w:ins w:id="3" w:author="Word Document Comparison" w:date="2023-11-20T10:37:00Z">
        <w:r w:rsidR="004B6A2D">
          <w:rPr>
            <w:noProof/>
            <w:webHidden/>
          </w:rPr>
          <w:fldChar w:fldCharType="separate"/>
        </w:r>
        <w:r w:rsidR="004B6A2D">
          <w:rPr>
            <w:noProof/>
            <w:webHidden/>
          </w:rPr>
          <w:t>6</w:t>
        </w:r>
        <w:r w:rsidR="004B6A2D">
          <w:rPr>
            <w:noProof/>
            <w:webHidden/>
          </w:rPr>
          <w:fldChar w:fldCharType="end"/>
        </w:r>
        <w:r>
          <w:rPr>
            <w:noProof/>
          </w:rPr>
          <w:fldChar w:fldCharType="end"/>
        </w:r>
      </w:ins>
    </w:p>
    <w:p w14:paraId="4C198FBB" w14:textId="77777777" w:rsidR="004B6A2D" w:rsidRDefault="00000000">
      <w:pPr>
        <w:pStyle w:val="Obsah1"/>
        <w:tabs>
          <w:tab w:val="left" w:pos="480"/>
          <w:tab w:val="right" w:pos="9060"/>
        </w:tabs>
        <w:rPr>
          <w:ins w:id="4"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5" w:author="Word Document Comparison" w:date="2023-11-20T10:37:00Z">
        <w:r>
          <w:fldChar w:fldCharType="begin"/>
        </w:r>
        <w:r>
          <w:instrText>HYPERLINK \l "_Toc150718863"</w:instrText>
        </w:r>
        <w:r>
          <w:fldChar w:fldCharType="separate"/>
        </w:r>
        <w:r w:rsidR="004B6A2D" w:rsidRPr="003C496B">
          <w:rPr>
            <w:rStyle w:val="Hypertextovodkaz"/>
            <w:noProof/>
          </w:rPr>
          <w:t>2.</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OBECNÁ USTANOVENÍ</w:t>
        </w:r>
        <w:r w:rsidR="004B6A2D">
          <w:rPr>
            <w:noProof/>
            <w:webHidden/>
          </w:rPr>
          <w:tab/>
        </w:r>
        <w:r w:rsidR="004B6A2D">
          <w:rPr>
            <w:noProof/>
            <w:webHidden/>
          </w:rPr>
          <w:fldChar w:fldCharType="begin"/>
        </w:r>
        <w:r w:rsidR="004B6A2D">
          <w:rPr>
            <w:noProof/>
            <w:webHidden/>
          </w:rPr>
          <w:instrText xml:space="preserve"> PAGEREF _Toc150718863 \h </w:instrText>
        </w:r>
      </w:ins>
      <w:r w:rsidR="004B6A2D">
        <w:rPr>
          <w:noProof/>
          <w:webHidden/>
        </w:rPr>
      </w:r>
      <w:ins w:id="6" w:author="Word Document Comparison" w:date="2023-11-20T10:37:00Z">
        <w:r w:rsidR="004B6A2D">
          <w:rPr>
            <w:noProof/>
            <w:webHidden/>
          </w:rPr>
          <w:fldChar w:fldCharType="separate"/>
        </w:r>
        <w:r w:rsidR="004B6A2D">
          <w:rPr>
            <w:noProof/>
            <w:webHidden/>
          </w:rPr>
          <w:t>6</w:t>
        </w:r>
        <w:r w:rsidR="004B6A2D">
          <w:rPr>
            <w:noProof/>
            <w:webHidden/>
          </w:rPr>
          <w:fldChar w:fldCharType="end"/>
        </w:r>
        <w:r>
          <w:rPr>
            <w:noProof/>
          </w:rPr>
          <w:fldChar w:fldCharType="end"/>
        </w:r>
      </w:ins>
    </w:p>
    <w:p w14:paraId="0BABD300" w14:textId="77777777" w:rsidR="004B6A2D" w:rsidRDefault="00000000">
      <w:pPr>
        <w:pStyle w:val="Obsah2"/>
        <w:tabs>
          <w:tab w:val="left" w:pos="960"/>
          <w:tab w:val="right" w:pos="9060"/>
        </w:tabs>
        <w:rPr>
          <w:ins w:id="7"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8" w:author="Word Document Comparison" w:date="2023-11-20T10:37:00Z">
        <w:r>
          <w:fldChar w:fldCharType="begin"/>
        </w:r>
        <w:r>
          <w:instrText>HYPERLINK \l "_Toc150718864"</w:instrText>
        </w:r>
        <w:r>
          <w:fldChar w:fldCharType="separate"/>
        </w:r>
        <w:r w:rsidR="004B6A2D" w:rsidRPr="003C496B">
          <w:rPr>
            <w:rStyle w:val="Hypertextovodkaz"/>
            <w:rFonts w:cs="Arial"/>
            <w:iCs/>
            <w:noProof/>
          </w:rPr>
          <w:t>2.1.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Definice</w:t>
        </w:r>
        <w:r w:rsidR="004B6A2D">
          <w:rPr>
            <w:noProof/>
            <w:webHidden/>
          </w:rPr>
          <w:tab/>
        </w:r>
        <w:r w:rsidR="004B6A2D">
          <w:rPr>
            <w:noProof/>
            <w:webHidden/>
          </w:rPr>
          <w:fldChar w:fldCharType="begin"/>
        </w:r>
        <w:r w:rsidR="004B6A2D">
          <w:rPr>
            <w:noProof/>
            <w:webHidden/>
          </w:rPr>
          <w:instrText xml:space="preserve"> PAGEREF _Toc150718864 \h </w:instrText>
        </w:r>
      </w:ins>
      <w:r w:rsidR="004B6A2D">
        <w:rPr>
          <w:noProof/>
          <w:webHidden/>
        </w:rPr>
      </w:r>
      <w:ins w:id="9" w:author="Word Document Comparison" w:date="2023-11-20T10:37:00Z">
        <w:r w:rsidR="004B6A2D">
          <w:rPr>
            <w:noProof/>
            <w:webHidden/>
          </w:rPr>
          <w:fldChar w:fldCharType="separate"/>
        </w:r>
        <w:r w:rsidR="004B6A2D">
          <w:rPr>
            <w:noProof/>
            <w:webHidden/>
          </w:rPr>
          <w:t>6</w:t>
        </w:r>
        <w:r w:rsidR="004B6A2D">
          <w:rPr>
            <w:noProof/>
            <w:webHidden/>
          </w:rPr>
          <w:fldChar w:fldCharType="end"/>
        </w:r>
        <w:r>
          <w:rPr>
            <w:noProof/>
          </w:rPr>
          <w:fldChar w:fldCharType="end"/>
        </w:r>
      </w:ins>
    </w:p>
    <w:p w14:paraId="59CA6736" w14:textId="77777777" w:rsidR="004B6A2D" w:rsidRDefault="00000000">
      <w:pPr>
        <w:pStyle w:val="Obsah1"/>
        <w:tabs>
          <w:tab w:val="left" w:pos="480"/>
          <w:tab w:val="right" w:pos="9060"/>
        </w:tabs>
        <w:rPr>
          <w:ins w:id="10"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11" w:author="Word Document Comparison" w:date="2023-11-20T10:37:00Z">
        <w:r>
          <w:fldChar w:fldCharType="begin"/>
        </w:r>
        <w:r>
          <w:instrText>HYPERLINK \l "_Toc150718865"</w:instrText>
        </w:r>
        <w:r>
          <w:fldChar w:fldCharType="separate"/>
        </w:r>
        <w:r w:rsidR="004B6A2D" w:rsidRPr="003C496B">
          <w:rPr>
            <w:rStyle w:val="Hypertextovodkaz"/>
            <w:noProof/>
          </w:rPr>
          <w:t>3.</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VYBAVENÍ stanic a zastávek</w:t>
        </w:r>
        <w:r w:rsidR="004B6A2D">
          <w:rPr>
            <w:noProof/>
            <w:webHidden/>
          </w:rPr>
          <w:tab/>
        </w:r>
        <w:r w:rsidR="004B6A2D">
          <w:rPr>
            <w:noProof/>
            <w:webHidden/>
          </w:rPr>
          <w:fldChar w:fldCharType="begin"/>
        </w:r>
        <w:r w:rsidR="004B6A2D">
          <w:rPr>
            <w:noProof/>
            <w:webHidden/>
          </w:rPr>
          <w:instrText xml:space="preserve"> PAGEREF _Toc150718865 \h </w:instrText>
        </w:r>
      </w:ins>
      <w:r w:rsidR="004B6A2D">
        <w:rPr>
          <w:noProof/>
          <w:webHidden/>
        </w:rPr>
      </w:r>
      <w:ins w:id="12" w:author="Word Document Comparison" w:date="2023-11-20T10:37:00Z">
        <w:r w:rsidR="004B6A2D">
          <w:rPr>
            <w:noProof/>
            <w:webHidden/>
          </w:rPr>
          <w:fldChar w:fldCharType="separate"/>
        </w:r>
        <w:r w:rsidR="004B6A2D">
          <w:rPr>
            <w:noProof/>
            <w:webHidden/>
          </w:rPr>
          <w:t>7</w:t>
        </w:r>
        <w:r w:rsidR="004B6A2D">
          <w:rPr>
            <w:noProof/>
            <w:webHidden/>
          </w:rPr>
          <w:fldChar w:fldCharType="end"/>
        </w:r>
        <w:r>
          <w:rPr>
            <w:noProof/>
          </w:rPr>
          <w:fldChar w:fldCharType="end"/>
        </w:r>
      </w:ins>
    </w:p>
    <w:p w14:paraId="44E67602" w14:textId="77777777" w:rsidR="004B6A2D" w:rsidRDefault="00000000">
      <w:pPr>
        <w:pStyle w:val="Obsah2"/>
        <w:tabs>
          <w:tab w:val="left" w:pos="960"/>
          <w:tab w:val="right" w:pos="9060"/>
        </w:tabs>
        <w:rPr>
          <w:ins w:id="13"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4" w:author="Word Document Comparison" w:date="2023-11-20T10:37:00Z">
        <w:r>
          <w:fldChar w:fldCharType="begin"/>
        </w:r>
        <w:r>
          <w:instrText>HYPERLINK \l "_Toc150718866"</w:instrText>
        </w:r>
        <w:r>
          <w:fldChar w:fldCharType="separate"/>
        </w:r>
        <w:r w:rsidR="004B6A2D" w:rsidRPr="003C496B">
          <w:rPr>
            <w:rStyle w:val="Hypertextovodkaz"/>
            <w:rFonts w:cs="Arial"/>
            <w:iCs/>
            <w:noProof/>
          </w:rPr>
          <w:t>3.1.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Jízdní řády IDS JMK</w:t>
        </w:r>
        <w:r w:rsidR="004B6A2D">
          <w:rPr>
            <w:noProof/>
            <w:webHidden/>
          </w:rPr>
          <w:tab/>
        </w:r>
        <w:r w:rsidR="004B6A2D">
          <w:rPr>
            <w:noProof/>
            <w:webHidden/>
          </w:rPr>
          <w:fldChar w:fldCharType="begin"/>
        </w:r>
        <w:r w:rsidR="004B6A2D">
          <w:rPr>
            <w:noProof/>
            <w:webHidden/>
          </w:rPr>
          <w:instrText xml:space="preserve"> PAGEREF _Toc150718866 \h </w:instrText>
        </w:r>
      </w:ins>
      <w:r w:rsidR="004B6A2D">
        <w:rPr>
          <w:noProof/>
          <w:webHidden/>
        </w:rPr>
      </w:r>
      <w:ins w:id="15" w:author="Word Document Comparison" w:date="2023-11-20T10:37:00Z">
        <w:r w:rsidR="004B6A2D">
          <w:rPr>
            <w:noProof/>
            <w:webHidden/>
          </w:rPr>
          <w:fldChar w:fldCharType="separate"/>
        </w:r>
        <w:r w:rsidR="004B6A2D">
          <w:rPr>
            <w:noProof/>
            <w:webHidden/>
          </w:rPr>
          <w:t>7</w:t>
        </w:r>
        <w:r w:rsidR="004B6A2D">
          <w:rPr>
            <w:noProof/>
            <w:webHidden/>
          </w:rPr>
          <w:fldChar w:fldCharType="end"/>
        </w:r>
        <w:r>
          <w:rPr>
            <w:noProof/>
          </w:rPr>
          <w:fldChar w:fldCharType="end"/>
        </w:r>
      </w:ins>
    </w:p>
    <w:p w14:paraId="5849FA13" w14:textId="77777777" w:rsidR="004B6A2D" w:rsidRDefault="00000000">
      <w:pPr>
        <w:pStyle w:val="Obsah2"/>
        <w:tabs>
          <w:tab w:val="left" w:pos="960"/>
          <w:tab w:val="right" w:pos="9060"/>
        </w:tabs>
        <w:rPr>
          <w:ins w:id="16"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7" w:author="Word Document Comparison" w:date="2023-11-20T10:37:00Z">
        <w:r>
          <w:fldChar w:fldCharType="begin"/>
        </w:r>
        <w:r>
          <w:instrText>HYPERLINK \l "_Toc150718867"</w:instrText>
        </w:r>
        <w:r>
          <w:fldChar w:fldCharType="separate"/>
        </w:r>
        <w:r w:rsidR="004B6A2D" w:rsidRPr="003C496B">
          <w:rPr>
            <w:rStyle w:val="Hypertextovodkaz"/>
            <w:rFonts w:cs="Arial"/>
            <w:iCs/>
            <w:noProof/>
          </w:rPr>
          <w:t>3.2.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Informační materiály</w:t>
        </w:r>
        <w:r w:rsidR="004B6A2D">
          <w:rPr>
            <w:noProof/>
            <w:webHidden/>
          </w:rPr>
          <w:tab/>
        </w:r>
        <w:r w:rsidR="004B6A2D">
          <w:rPr>
            <w:noProof/>
            <w:webHidden/>
          </w:rPr>
          <w:fldChar w:fldCharType="begin"/>
        </w:r>
        <w:r w:rsidR="004B6A2D">
          <w:rPr>
            <w:noProof/>
            <w:webHidden/>
          </w:rPr>
          <w:instrText xml:space="preserve"> PAGEREF _Toc150718867 \h </w:instrText>
        </w:r>
      </w:ins>
      <w:r w:rsidR="004B6A2D">
        <w:rPr>
          <w:noProof/>
          <w:webHidden/>
        </w:rPr>
      </w:r>
      <w:ins w:id="18" w:author="Word Document Comparison" w:date="2023-11-20T10:37:00Z">
        <w:r w:rsidR="004B6A2D">
          <w:rPr>
            <w:noProof/>
            <w:webHidden/>
          </w:rPr>
          <w:fldChar w:fldCharType="separate"/>
        </w:r>
        <w:r w:rsidR="004B6A2D">
          <w:rPr>
            <w:noProof/>
            <w:webHidden/>
          </w:rPr>
          <w:t>7</w:t>
        </w:r>
        <w:r w:rsidR="004B6A2D">
          <w:rPr>
            <w:noProof/>
            <w:webHidden/>
          </w:rPr>
          <w:fldChar w:fldCharType="end"/>
        </w:r>
        <w:r>
          <w:rPr>
            <w:noProof/>
          </w:rPr>
          <w:fldChar w:fldCharType="end"/>
        </w:r>
      </w:ins>
    </w:p>
    <w:p w14:paraId="290B9274" w14:textId="77777777" w:rsidR="004B6A2D" w:rsidRDefault="00000000">
      <w:pPr>
        <w:pStyle w:val="Obsah2"/>
        <w:tabs>
          <w:tab w:val="left" w:pos="960"/>
          <w:tab w:val="right" w:pos="9060"/>
        </w:tabs>
        <w:rPr>
          <w:ins w:id="1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0" w:author="Word Document Comparison" w:date="2023-11-20T10:37:00Z">
        <w:r>
          <w:fldChar w:fldCharType="begin"/>
        </w:r>
        <w:r>
          <w:instrText>HYPERLINK \l "_Toc150718868"</w:instrText>
        </w:r>
        <w:r>
          <w:fldChar w:fldCharType="separate"/>
        </w:r>
        <w:r w:rsidR="004B6A2D" w:rsidRPr="003C496B">
          <w:rPr>
            <w:rStyle w:val="Hypertextovodkaz"/>
            <w:rFonts w:cs="Arial"/>
            <w:iCs/>
            <w:noProof/>
          </w:rPr>
          <w:t>3.3.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Čekací prostor a sociální zařízení</w:t>
        </w:r>
        <w:r w:rsidR="004B6A2D">
          <w:rPr>
            <w:noProof/>
            <w:webHidden/>
          </w:rPr>
          <w:tab/>
        </w:r>
        <w:r w:rsidR="004B6A2D">
          <w:rPr>
            <w:noProof/>
            <w:webHidden/>
          </w:rPr>
          <w:fldChar w:fldCharType="begin"/>
        </w:r>
        <w:r w:rsidR="004B6A2D">
          <w:rPr>
            <w:noProof/>
            <w:webHidden/>
          </w:rPr>
          <w:instrText xml:space="preserve"> PAGEREF _Toc150718868 \h </w:instrText>
        </w:r>
      </w:ins>
      <w:r w:rsidR="004B6A2D">
        <w:rPr>
          <w:noProof/>
          <w:webHidden/>
        </w:rPr>
      </w:r>
      <w:ins w:id="21" w:author="Word Document Comparison" w:date="2023-11-20T10:37:00Z">
        <w:r w:rsidR="004B6A2D">
          <w:rPr>
            <w:noProof/>
            <w:webHidden/>
          </w:rPr>
          <w:fldChar w:fldCharType="separate"/>
        </w:r>
        <w:r w:rsidR="004B6A2D">
          <w:rPr>
            <w:noProof/>
            <w:webHidden/>
          </w:rPr>
          <w:t>8</w:t>
        </w:r>
        <w:r w:rsidR="004B6A2D">
          <w:rPr>
            <w:noProof/>
            <w:webHidden/>
          </w:rPr>
          <w:fldChar w:fldCharType="end"/>
        </w:r>
        <w:r>
          <w:rPr>
            <w:noProof/>
          </w:rPr>
          <w:fldChar w:fldCharType="end"/>
        </w:r>
      </w:ins>
    </w:p>
    <w:p w14:paraId="3BFE4707" w14:textId="77777777" w:rsidR="004B6A2D" w:rsidRDefault="00000000">
      <w:pPr>
        <w:pStyle w:val="Obsah2"/>
        <w:tabs>
          <w:tab w:val="left" w:pos="960"/>
          <w:tab w:val="right" w:pos="9060"/>
        </w:tabs>
        <w:rPr>
          <w:ins w:id="22"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3" w:author="Word Document Comparison" w:date="2023-11-20T10:37:00Z">
        <w:r>
          <w:fldChar w:fldCharType="begin"/>
        </w:r>
        <w:r>
          <w:instrText>HYPERLINK \l "_Toc150718869"</w:instrText>
        </w:r>
        <w:r>
          <w:fldChar w:fldCharType="separate"/>
        </w:r>
        <w:r w:rsidR="004B6A2D" w:rsidRPr="003C496B">
          <w:rPr>
            <w:rStyle w:val="Hypertextovodkaz"/>
            <w:rFonts w:cs="Arial"/>
            <w:iCs/>
            <w:noProof/>
          </w:rPr>
          <w:t>3.4.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Vizuální informace</w:t>
        </w:r>
        <w:r w:rsidR="004B6A2D">
          <w:rPr>
            <w:noProof/>
            <w:webHidden/>
          </w:rPr>
          <w:tab/>
        </w:r>
        <w:r w:rsidR="004B6A2D">
          <w:rPr>
            <w:noProof/>
            <w:webHidden/>
          </w:rPr>
          <w:fldChar w:fldCharType="begin"/>
        </w:r>
        <w:r w:rsidR="004B6A2D">
          <w:rPr>
            <w:noProof/>
            <w:webHidden/>
          </w:rPr>
          <w:instrText xml:space="preserve"> PAGEREF _Toc150718869 \h </w:instrText>
        </w:r>
      </w:ins>
      <w:r w:rsidR="004B6A2D">
        <w:rPr>
          <w:noProof/>
          <w:webHidden/>
        </w:rPr>
      </w:r>
      <w:ins w:id="24" w:author="Word Document Comparison" w:date="2023-11-20T10:37:00Z">
        <w:r w:rsidR="004B6A2D">
          <w:rPr>
            <w:noProof/>
            <w:webHidden/>
          </w:rPr>
          <w:fldChar w:fldCharType="separate"/>
        </w:r>
        <w:r w:rsidR="004B6A2D">
          <w:rPr>
            <w:noProof/>
            <w:webHidden/>
          </w:rPr>
          <w:t>8</w:t>
        </w:r>
        <w:r w:rsidR="004B6A2D">
          <w:rPr>
            <w:noProof/>
            <w:webHidden/>
          </w:rPr>
          <w:fldChar w:fldCharType="end"/>
        </w:r>
        <w:r>
          <w:rPr>
            <w:noProof/>
          </w:rPr>
          <w:fldChar w:fldCharType="end"/>
        </w:r>
      </w:ins>
    </w:p>
    <w:p w14:paraId="24F7BE0C" w14:textId="77777777" w:rsidR="004B6A2D" w:rsidRDefault="00000000">
      <w:pPr>
        <w:pStyle w:val="Obsah2"/>
        <w:tabs>
          <w:tab w:val="left" w:pos="960"/>
          <w:tab w:val="right" w:pos="9060"/>
        </w:tabs>
        <w:rPr>
          <w:ins w:id="25"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6" w:author="Word Document Comparison" w:date="2023-11-20T10:37:00Z">
        <w:r>
          <w:fldChar w:fldCharType="begin"/>
        </w:r>
        <w:r>
          <w:instrText>HYPERLINK \l "_Toc150718870"</w:instrText>
        </w:r>
        <w:r>
          <w:fldChar w:fldCharType="separate"/>
        </w:r>
        <w:r w:rsidR="004B6A2D" w:rsidRPr="003C496B">
          <w:rPr>
            <w:rStyle w:val="Hypertextovodkaz"/>
            <w:rFonts w:cs="Arial"/>
            <w:iCs/>
            <w:noProof/>
          </w:rPr>
          <w:t>3.5.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Zvuková hlášení</w:t>
        </w:r>
        <w:r w:rsidR="004B6A2D">
          <w:rPr>
            <w:noProof/>
            <w:webHidden/>
          </w:rPr>
          <w:tab/>
        </w:r>
        <w:r w:rsidR="004B6A2D">
          <w:rPr>
            <w:noProof/>
            <w:webHidden/>
          </w:rPr>
          <w:fldChar w:fldCharType="begin"/>
        </w:r>
        <w:r w:rsidR="004B6A2D">
          <w:rPr>
            <w:noProof/>
            <w:webHidden/>
          </w:rPr>
          <w:instrText xml:space="preserve"> PAGEREF _Toc150718870 \h </w:instrText>
        </w:r>
      </w:ins>
      <w:r w:rsidR="004B6A2D">
        <w:rPr>
          <w:noProof/>
          <w:webHidden/>
        </w:rPr>
      </w:r>
      <w:ins w:id="27" w:author="Word Document Comparison" w:date="2023-11-20T10:37:00Z">
        <w:r w:rsidR="004B6A2D">
          <w:rPr>
            <w:noProof/>
            <w:webHidden/>
          </w:rPr>
          <w:fldChar w:fldCharType="separate"/>
        </w:r>
        <w:r w:rsidR="004B6A2D">
          <w:rPr>
            <w:noProof/>
            <w:webHidden/>
          </w:rPr>
          <w:t>8</w:t>
        </w:r>
        <w:r w:rsidR="004B6A2D">
          <w:rPr>
            <w:noProof/>
            <w:webHidden/>
          </w:rPr>
          <w:fldChar w:fldCharType="end"/>
        </w:r>
        <w:r>
          <w:rPr>
            <w:noProof/>
          </w:rPr>
          <w:fldChar w:fldCharType="end"/>
        </w:r>
      </w:ins>
    </w:p>
    <w:p w14:paraId="4F42986B" w14:textId="77777777" w:rsidR="004B6A2D" w:rsidRDefault="00000000">
      <w:pPr>
        <w:pStyle w:val="Obsah2"/>
        <w:tabs>
          <w:tab w:val="left" w:pos="960"/>
          <w:tab w:val="right" w:pos="9060"/>
        </w:tabs>
        <w:rPr>
          <w:ins w:id="28"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9" w:author="Word Document Comparison" w:date="2023-11-20T10:37:00Z">
        <w:r>
          <w:fldChar w:fldCharType="begin"/>
        </w:r>
        <w:r>
          <w:instrText>HYPERLINK \l "_Toc150718871"</w:instrText>
        </w:r>
        <w:r>
          <w:fldChar w:fldCharType="separate"/>
        </w:r>
        <w:r w:rsidR="004B6A2D" w:rsidRPr="003C496B">
          <w:rPr>
            <w:rStyle w:val="Hypertextovodkaz"/>
            <w:rFonts w:cs="Arial"/>
            <w:iCs/>
            <w:noProof/>
          </w:rPr>
          <w:t>3.6.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Označení zastávky Náhradní dopravy</w:t>
        </w:r>
        <w:r w:rsidR="004B6A2D">
          <w:rPr>
            <w:noProof/>
            <w:webHidden/>
          </w:rPr>
          <w:tab/>
        </w:r>
        <w:r w:rsidR="004B6A2D">
          <w:rPr>
            <w:noProof/>
            <w:webHidden/>
          </w:rPr>
          <w:fldChar w:fldCharType="begin"/>
        </w:r>
        <w:r w:rsidR="004B6A2D">
          <w:rPr>
            <w:noProof/>
            <w:webHidden/>
          </w:rPr>
          <w:instrText xml:space="preserve"> PAGEREF _Toc150718871 \h </w:instrText>
        </w:r>
      </w:ins>
      <w:r w:rsidR="004B6A2D">
        <w:rPr>
          <w:noProof/>
          <w:webHidden/>
        </w:rPr>
      </w:r>
      <w:ins w:id="30" w:author="Word Document Comparison" w:date="2023-11-20T10:37:00Z">
        <w:r w:rsidR="004B6A2D">
          <w:rPr>
            <w:noProof/>
            <w:webHidden/>
          </w:rPr>
          <w:fldChar w:fldCharType="separate"/>
        </w:r>
        <w:r w:rsidR="004B6A2D">
          <w:rPr>
            <w:noProof/>
            <w:webHidden/>
          </w:rPr>
          <w:t>9</w:t>
        </w:r>
        <w:r w:rsidR="004B6A2D">
          <w:rPr>
            <w:noProof/>
            <w:webHidden/>
          </w:rPr>
          <w:fldChar w:fldCharType="end"/>
        </w:r>
        <w:r>
          <w:rPr>
            <w:noProof/>
          </w:rPr>
          <w:fldChar w:fldCharType="end"/>
        </w:r>
      </w:ins>
    </w:p>
    <w:p w14:paraId="48DE1457" w14:textId="77777777" w:rsidR="004B6A2D" w:rsidRDefault="00000000">
      <w:pPr>
        <w:pStyle w:val="Obsah1"/>
        <w:tabs>
          <w:tab w:val="left" w:pos="480"/>
          <w:tab w:val="right" w:pos="9060"/>
        </w:tabs>
        <w:rPr>
          <w:ins w:id="31"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32" w:author="Word Document Comparison" w:date="2023-11-20T10:37:00Z">
        <w:r>
          <w:fldChar w:fldCharType="begin"/>
        </w:r>
        <w:r>
          <w:instrText>HYPERLINK \l "_Toc150718872"</w:instrText>
        </w:r>
        <w:r>
          <w:fldChar w:fldCharType="separate"/>
        </w:r>
        <w:r w:rsidR="004B6A2D" w:rsidRPr="003C496B">
          <w:rPr>
            <w:rStyle w:val="Hypertextovodkaz"/>
            <w:noProof/>
          </w:rPr>
          <w:t>4.</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podoby jízdních řádů</w:t>
        </w:r>
        <w:r w:rsidR="004B6A2D">
          <w:rPr>
            <w:noProof/>
            <w:webHidden/>
          </w:rPr>
          <w:tab/>
        </w:r>
        <w:r w:rsidR="004B6A2D">
          <w:rPr>
            <w:noProof/>
            <w:webHidden/>
          </w:rPr>
          <w:fldChar w:fldCharType="begin"/>
        </w:r>
        <w:r w:rsidR="004B6A2D">
          <w:rPr>
            <w:noProof/>
            <w:webHidden/>
          </w:rPr>
          <w:instrText xml:space="preserve"> PAGEREF _Toc150718872 \h </w:instrText>
        </w:r>
      </w:ins>
      <w:r w:rsidR="004B6A2D">
        <w:rPr>
          <w:noProof/>
          <w:webHidden/>
        </w:rPr>
      </w:r>
      <w:ins w:id="33" w:author="Word Document Comparison" w:date="2023-11-20T10:37:00Z">
        <w:r w:rsidR="004B6A2D">
          <w:rPr>
            <w:noProof/>
            <w:webHidden/>
          </w:rPr>
          <w:fldChar w:fldCharType="separate"/>
        </w:r>
        <w:r w:rsidR="004B6A2D">
          <w:rPr>
            <w:noProof/>
            <w:webHidden/>
          </w:rPr>
          <w:t>10</w:t>
        </w:r>
        <w:r w:rsidR="004B6A2D">
          <w:rPr>
            <w:noProof/>
            <w:webHidden/>
          </w:rPr>
          <w:fldChar w:fldCharType="end"/>
        </w:r>
        <w:r>
          <w:rPr>
            <w:noProof/>
          </w:rPr>
          <w:fldChar w:fldCharType="end"/>
        </w:r>
      </w:ins>
    </w:p>
    <w:p w14:paraId="0ABF34C9" w14:textId="77777777" w:rsidR="004B6A2D" w:rsidRDefault="00000000">
      <w:pPr>
        <w:pStyle w:val="Obsah1"/>
        <w:tabs>
          <w:tab w:val="left" w:pos="480"/>
          <w:tab w:val="right" w:pos="9060"/>
        </w:tabs>
        <w:rPr>
          <w:ins w:id="34"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35" w:author="Word Document Comparison" w:date="2023-11-20T10:37:00Z">
        <w:r>
          <w:fldChar w:fldCharType="begin"/>
        </w:r>
        <w:r>
          <w:instrText>HYPERLINK \l "_Toc150718873"</w:instrText>
        </w:r>
        <w:r>
          <w:fldChar w:fldCharType="separate"/>
        </w:r>
        <w:r w:rsidR="004B6A2D" w:rsidRPr="003C496B">
          <w:rPr>
            <w:rStyle w:val="Hypertextovodkaz"/>
            <w:noProof/>
          </w:rPr>
          <w:t>5.</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vybavení a čistoty vozidla</w:t>
        </w:r>
        <w:r w:rsidR="004B6A2D">
          <w:rPr>
            <w:noProof/>
            <w:webHidden/>
          </w:rPr>
          <w:tab/>
        </w:r>
        <w:r w:rsidR="004B6A2D">
          <w:rPr>
            <w:noProof/>
            <w:webHidden/>
          </w:rPr>
          <w:fldChar w:fldCharType="begin"/>
        </w:r>
        <w:r w:rsidR="004B6A2D">
          <w:rPr>
            <w:noProof/>
            <w:webHidden/>
          </w:rPr>
          <w:instrText xml:space="preserve"> PAGEREF _Toc150718873 \h </w:instrText>
        </w:r>
      </w:ins>
      <w:r w:rsidR="004B6A2D">
        <w:rPr>
          <w:noProof/>
          <w:webHidden/>
        </w:rPr>
      </w:r>
      <w:ins w:id="36" w:author="Word Document Comparison" w:date="2023-11-20T10:37:00Z">
        <w:r w:rsidR="004B6A2D">
          <w:rPr>
            <w:noProof/>
            <w:webHidden/>
          </w:rPr>
          <w:fldChar w:fldCharType="separate"/>
        </w:r>
        <w:r w:rsidR="004B6A2D">
          <w:rPr>
            <w:noProof/>
            <w:webHidden/>
          </w:rPr>
          <w:t>11</w:t>
        </w:r>
        <w:r w:rsidR="004B6A2D">
          <w:rPr>
            <w:noProof/>
            <w:webHidden/>
          </w:rPr>
          <w:fldChar w:fldCharType="end"/>
        </w:r>
        <w:r>
          <w:rPr>
            <w:noProof/>
          </w:rPr>
          <w:fldChar w:fldCharType="end"/>
        </w:r>
      </w:ins>
    </w:p>
    <w:p w14:paraId="6458BB10" w14:textId="77777777" w:rsidR="004B6A2D" w:rsidRDefault="00000000">
      <w:pPr>
        <w:pStyle w:val="Obsah2"/>
        <w:tabs>
          <w:tab w:val="left" w:pos="960"/>
          <w:tab w:val="right" w:pos="9060"/>
        </w:tabs>
        <w:rPr>
          <w:ins w:id="37"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38" w:author="Word Document Comparison" w:date="2023-11-20T10:37:00Z">
        <w:r>
          <w:fldChar w:fldCharType="begin"/>
        </w:r>
        <w:r>
          <w:instrText>HYPERLINK \l "_Toc150718874"</w:instrText>
        </w:r>
        <w:r>
          <w:fldChar w:fldCharType="separate"/>
        </w:r>
        <w:r w:rsidR="004B6A2D" w:rsidRPr="003C496B">
          <w:rPr>
            <w:rStyle w:val="Hypertextovodkaz"/>
            <w:rFonts w:cs="Arial"/>
            <w:iCs/>
            <w:noProof/>
          </w:rPr>
          <w:t>5.1.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Kontrola vybavení vozidla</w:t>
        </w:r>
        <w:r w:rsidR="004B6A2D">
          <w:rPr>
            <w:noProof/>
            <w:webHidden/>
          </w:rPr>
          <w:tab/>
        </w:r>
        <w:r w:rsidR="004B6A2D">
          <w:rPr>
            <w:noProof/>
            <w:webHidden/>
          </w:rPr>
          <w:fldChar w:fldCharType="begin"/>
        </w:r>
        <w:r w:rsidR="004B6A2D">
          <w:rPr>
            <w:noProof/>
            <w:webHidden/>
          </w:rPr>
          <w:instrText xml:space="preserve"> PAGEREF _Toc150718874 \h </w:instrText>
        </w:r>
      </w:ins>
      <w:r w:rsidR="004B6A2D">
        <w:rPr>
          <w:noProof/>
          <w:webHidden/>
        </w:rPr>
      </w:r>
      <w:ins w:id="39" w:author="Word Document Comparison" w:date="2023-11-20T10:37:00Z">
        <w:r w:rsidR="004B6A2D">
          <w:rPr>
            <w:noProof/>
            <w:webHidden/>
          </w:rPr>
          <w:fldChar w:fldCharType="separate"/>
        </w:r>
        <w:r w:rsidR="004B6A2D">
          <w:rPr>
            <w:noProof/>
            <w:webHidden/>
          </w:rPr>
          <w:t>11</w:t>
        </w:r>
        <w:r w:rsidR="004B6A2D">
          <w:rPr>
            <w:noProof/>
            <w:webHidden/>
          </w:rPr>
          <w:fldChar w:fldCharType="end"/>
        </w:r>
        <w:r>
          <w:rPr>
            <w:noProof/>
          </w:rPr>
          <w:fldChar w:fldCharType="end"/>
        </w:r>
      </w:ins>
    </w:p>
    <w:p w14:paraId="3B0D4FEC" w14:textId="77777777" w:rsidR="004B6A2D" w:rsidRDefault="00000000">
      <w:pPr>
        <w:pStyle w:val="Obsah2"/>
        <w:tabs>
          <w:tab w:val="left" w:pos="960"/>
          <w:tab w:val="right" w:pos="9060"/>
        </w:tabs>
        <w:rPr>
          <w:ins w:id="40"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41" w:author="Word Document Comparison" w:date="2023-11-20T10:37:00Z">
        <w:r>
          <w:fldChar w:fldCharType="begin"/>
        </w:r>
        <w:r>
          <w:instrText>HYPERLINK \l "_Toc150718875"</w:instrText>
        </w:r>
        <w:r>
          <w:fldChar w:fldCharType="separate"/>
        </w:r>
        <w:r w:rsidR="004B6A2D" w:rsidRPr="003C496B">
          <w:rPr>
            <w:rStyle w:val="Hypertextovodkaz"/>
            <w:rFonts w:cs="Arial"/>
            <w:iCs/>
            <w:noProof/>
          </w:rPr>
          <w:t>5.2.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Vizuální a fónický informační systém</w:t>
        </w:r>
        <w:r w:rsidR="004B6A2D">
          <w:rPr>
            <w:noProof/>
            <w:webHidden/>
          </w:rPr>
          <w:tab/>
        </w:r>
        <w:r w:rsidR="004B6A2D">
          <w:rPr>
            <w:noProof/>
            <w:webHidden/>
          </w:rPr>
          <w:fldChar w:fldCharType="begin"/>
        </w:r>
        <w:r w:rsidR="004B6A2D">
          <w:rPr>
            <w:noProof/>
            <w:webHidden/>
          </w:rPr>
          <w:instrText xml:space="preserve"> PAGEREF _Toc150718875 \h </w:instrText>
        </w:r>
      </w:ins>
      <w:r w:rsidR="004B6A2D">
        <w:rPr>
          <w:noProof/>
          <w:webHidden/>
        </w:rPr>
      </w:r>
      <w:ins w:id="42" w:author="Word Document Comparison" w:date="2023-11-20T10:37:00Z">
        <w:r w:rsidR="004B6A2D">
          <w:rPr>
            <w:noProof/>
            <w:webHidden/>
          </w:rPr>
          <w:fldChar w:fldCharType="separate"/>
        </w:r>
        <w:r w:rsidR="004B6A2D">
          <w:rPr>
            <w:noProof/>
            <w:webHidden/>
          </w:rPr>
          <w:t>12</w:t>
        </w:r>
        <w:r w:rsidR="004B6A2D">
          <w:rPr>
            <w:noProof/>
            <w:webHidden/>
          </w:rPr>
          <w:fldChar w:fldCharType="end"/>
        </w:r>
        <w:r>
          <w:rPr>
            <w:noProof/>
          </w:rPr>
          <w:fldChar w:fldCharType="end"/>
        </w:r>
      </w:ins>
    </w:p>
    <w:p w14:paraId="08BFD4EC" w14:textId="77777777" w:rsidR="004B6A2D" w:rsidRDefault="00000000">
      <w:pPr>
        <w:pStyle w:val="Obsah2"/>
        <w:tabs>
          <w:tab w:val="left" w:pos="960"/>
          <w:tab w:val="right" w:pos="9060"/>
        </w:tabs>
        <w:rPr>
          <w:ins w:id="43"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44" w:author="Word Document Comparison" w:date="2023-11-20T10:37:00Z">
        <w:r>
          <w:fldChar w:fldCharType="begin"/>
        </w:r>
        <w:r>
          <w:instrText>HYPERLINK \l "_Toc150718876"</w:instrText>
        </w:r>
        <w:r>
          <w:fldChar w:fldCharType="separate"/>
        </w:r>
        <w:r w:rsidR="004B6A2D" w:rsidRPr="003C496B">
          <w:rPr>
            <w:rStyle w:val="Hypertextovodkaz"/>
            <w:rFonts w:cs="Arial"/>
            <w:iCs/>
            <w:noProof/>
          </w:rPr>
          <w:t>5.3.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Propagační aktivity Dopravce</w:t>
        </w:r>
        <w:r w:rsidR="004B6A2D">
          <w:rPr>
            <w:noProof/>
            <w:webHidden/>
          </w:rPr>
          <w:tab/>
        </w:r>
        <w:r w:rsidR="004B6A2D">
          <w:rPr>
            <w:noProof/>
            <w:webHidden/>
          </w:rPr>
          <w:fldChar w:fldCharType="begin"/>
        </w:r>
        <w:r w:rsidR="004B6A2D">
          <w:rPr>
            <w:noProof/>
            <w:webHidden/>
          </w:rPr>
          <w:instrText xml:space="preserve"> PAGEREF _Toc150718876 \h </w:instrText>
        </w:r>
      </w:ins>
      <w:r w:rsidR="004B6A2D">
        <w:rPr>
          <w:noProof/>
          <w:webHidden/>
        </w:rPr>
      </w:r>
      <w:ins w:id="45" w:author="Word Document Comparison" w:date="2023-11-20T10:37:00Z">
        <w:r w:rsidR="004B6A2D">
          <w:rPr>
            <w:noProof/>
            <w:webHidden/>
          </w:rPr>
          <w:fldChar w:fldCharType="separate"/>
        </w:r>
        <w:r w:rsidR="004B6A2D">
          <w:rPr>
            <w:noProof/>
            <w:webHidden/>
          </w:rPr>
          <w:t>12</w:t>
        </w:r>
        <w:r w:rsidR="004B6A2D">
          <w:rPr>
            <w:noProof/>
            <w:webHidden/>
          </w:rPr>
          <w:fldChar w:fldCharType="end"/>
        </w:r>
        <w:r>
          <w:rPr>
            <w:noProof/>
          </w:rPr>
          <w:fldChar w:fldCharType="end"/>
        </w:r>
      </w:ins>
    </w:p>
    <w:p w14:paraId="42582073" w14:textId="77777777" w:rsidR="004B6A2D" w:rsidRDefault="00000000">
      <w:pPr>
        <w:pStyle w:val="Obsah2"/>
        <w:tabs>
          <w:tab w:val="left" w:pos="960"/>
          <w:tab w:val="right" w:pos="9060"/>
        </w:tabs>
        <w:rPr>
          <w:ins w:id="46"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47" w:author="Word Document Comparison" w:date="2023-11-20T10:37:00Z">
        <w:r>
          <w:fldChar w:fldCharType="begin"/>
        </w:r>
        <w:r>
          <w:instrText>HYPERLINK \l "_Toc150718877"</w:instrText>
        </w:r>
        <w:r>
          <w:fldChar w:fldCharType="separate"/>
        </w:r>
        <w:r w:rsidR="004B6A2D" w:rsidRPr="003C496B">
          <w:rPr>
            <w:rStyle w:val="Hypertextovodkaz"/>
            <w:rFonts w:cs="Arial"/>
            <w:iCs/>
            <w:noProof/>
          </w:rPr>
          <w:t>5.4.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Tepelná pohoda cestujících, klimatizace</w:t>
        </w:r>
        <w:r w:rsidR="004B6A2D">
          <w:rPr>
            <w:noProof/>
            <w:webHidden/>
          </w:rPr>
          <w:tab/>
        </w:r>
        <w:r w:rsidR="004B6A2D">
          <w:rPr>
            <w:noProof/>
            <w:webHidden/>
          </w:rPr>
          <w:fldChar w:fldCharType="begin"/>
        </w:r>
        <w:r w:rsidR="004B6A2D">
          <w:rPr>
            <w:noProof/>
            <w:webHidden/>
          </w:rPr>
          <w:instrText xml:space="preserve"> PAGEREF _Toc150718877 \h </w:instrText>
        </w:r>
      </w:ins>
      <w:r w:rsidR="004B6A2D">
        <w:rPr>
          <w:noProof/>
          <w:webHidden/>
        </w:rPr>
      </w:r>
      <w:ins w:id="48" w:author="Word Document Comparison" w:date="2023-11-20T10:37:00Z">
        <w:r w:rsidR="004B6A2D">
          <w:rPr>
            <w:noProof/>
            <w:webHidden/>
          </w:rPr>
          <w:fldChar w:fldCharType="separate"/>
        </w:r>
        <w:r w:rsidR="004B6A2D">
          <w:rPr>
            <w:noProof/>
            <w:webHidden/>
          </w:rPr>
          <w:t>12</w:t>
        </w:r>
        <w:r w:rsidR="004B6A2D">
          <w:rPr>
            <w:noProof/>
            <w:webHidden/>
          </w:rPr>
          <w:fldChar w:fldCharType="end"/>
        </w:r>
        <w:r>
          <w:rPr>
            <w:noProof/>
          </w:rPr>
          <w:fldChar w:fldCharType="end"/>
        </w:r>
      </w:ins>
    </w:p>
    <w:p w14:paraId="49E1B6E4" w14:textId="77777777" w:rsidR="004B6A2D" w:rsidRDefault="00000000">
      <w:pPr>
        <w:pStyle w:val="Obsah2"/>
        <w:tabs>
          <w:tab w:val="left" w:pos="960"/>
          <w:tab w:val="right" w:pos="9060"/>
        </w:tabs>
        <w:rPr>
          <w:ins w:id="4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50" w:author="Word Document Comparison" w:date="2023-11-20T10:37:00Z">
        <w:r>
          <w:fldChar w:fldCharType="begin"/>
        </w:r>
        <w:r>
          <w:instrText>HYPERLINK \l "_Toc150718878"</w:instrText>
        </w:r>
        <w:r>
          <w:fldChar w:fldCharType="separate"/>
        </w:r>
        <w:r w:rsidR="004B6A2D" w:rsidRPr="003C496B">
          <w:rPr>
            <w:rStyle w:val="Hypertextovodkaz"/>
            <w:rFonts w:cs="Arial"/>
            <w:iCs/>
            <w:noProof/>
          </w:rPr>
          <w:t>5.5.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Plnění datové základny řídících a informačních systémů</w:t>
        </w:r>
        <w:r w:rsidR="004B6A2D">
          <w:rPr>
            <w:noProof/>
            <w:webHidden/>
          </w:rPr>
          <w:tab/>
        </w:r>
        <w:r w:rsidR="004B6A2D">
          <w:rPr>
            <w:noProof/>
            <w:webHidden/>
          </w:rPr>
          <w:fldChar w:fldCharType="begin"/>
        </w:r>
        <w:r w:rsidR="004B6A2D">
          <w:rPr>
            <w:noProof/>
            <w:webHidden/>
          </w:rPr>
          <w:instrText xml:space="preserve"> PAGEREF _Toc150718878 \h </w:instrText>
        </w:r>
      </w:ins>
      <w:r w:rsidR="004B6A2D">
        <w:rPr>
          <w:noProof/>
          <w:webHidden/>
        </w:rPr>
      </w:r>
      <w:ins w:id="51" w:author="Word Document Comparison" w:date="2023-11-20T10:37:00Z">
        <w:r w:rsidR="004B6A2D">
          <w:rPr>
            <w:noProof/>
            <w:webHidden/>
          </w:rPr>
          <w:fldChar w:fldCharType="separate"/>
        </w:r>
        <w:r w:rsidR="004B6A2D">
          <w:rPr>
            <w:noProof/>
            <w:webHidden/>
          </w:rPr>
          <w:t>12</w:t>
        </w:r>
        <w:r w:rsidR="004B6A2D">
          <w:rPr>
            <w:noProof/>
            <w:webHidden/>
          </w:rPr>
          <w:fldChar w:fldCharType="end"/>
        </w:r>
        <w:r>
          <w:rPr>
            <w:noProof/>
          </w:rPr>
          <w:fldChar w:fldCharType="end"/>
        </w:r>
      </w:ins>
    </w:p>
    <w:p w14:paraId="73321DDE" w14:textId="77777777" w:rsidR="004B6A2D" w:rsidRDefault="00000000">
      <w:pPr>
        <w:pStyle w:val="Obsah1"/>
        <w:tabs>
          <w:tab w:val="left" w:pos="480"/>
          <w:tab w:val="right" w:pos="9060"/>
        </w:tabs>
        <w:rPr>
          <w:ins w:id="52"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53" w:author="Word Document Comparison" w:date="2023-11-20T10:37:00Z">
        <w:r>
          <w:fldChar w:fldCharType="begin"/>
        </w:r>
        <w:r>
          <w:instrText>HYPERLINK \l "_Toc150718879"</w:instrText>
        </w:r>
        <w:r>
          <w:fldChar w:fldCharType="separate"/>
        </w:r>
        <w:r w:rsidR="004B6A2D" w:rsidRPr="003C496B">
          <w:rPr>
            <w:rStyle w:val="Hypertextovodkaz"/>
            <w:noProof/>
          </w:rPr>
          <w:t>6.</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Výluk a omezení dopravy</w:t>
        </w:r>
        <w:r w:rsidR="004B6A2D">
          <w:rPr>
            <w:noProof/>
            <w:webHidden/>
          </w:rPr>
          <w:tab/>
        </w:r>
        <w:r w:rsidR="004B6A2D">
          <w:rPr>
            <w:noProof/>
            <w:webHidden/>
          </w:rPr>
          <w:fldChar w:fldCharType="begin"/>
        </w:r>
        <w:r w:rsidR="004B6A2D">
          <w:rPr>
            <w:noProof/>
            <w:webHidden/>
          </w:rPr>
          <w:instrText xml:space="preserve"> PAGEREF _Toc150718879 \h </w:instrText>
        </w:r>
      </w:ins>
      <w:r w:rsidR="004B6A2D">
        <w:rPr>
          <w:noProof/>
          <w:webHidden/>
        </w:rPr>
      </w:r>
      <w:ins w:id="54" w:author="Word Document Comparison" w:date="2023-11-20T10:37:00Z">
        <w:r w:rsidR="004B6A2D">
          <w:rPr>
            <w:noProof/>
            <w:webHidden/>
          </w:rPr>
          <w:fldChar w:fldCharType="separate"/>
        </w:r>
        <w:r w:rsidR="004B6A2D">
          <w:rPr>
            <w:noProof/>
            <w:webHidden/>
          </w:rPr>
          <w:t>12</w:t>
        </w:r>
        <w:r w:rsidR="004B6A2D">
          <w:rPr>
            <w:noProof/>
            <w:webHidden/>
          </w:rPr>
          <w:fldChar w:fldCharType="end"/>
        </w:r>
        <w:r>
          <w:rPr>
            <w:noProof/>
          </w:rPr>
          <w:fldChar w:fldCharType="end"/>
        </w:r>
      </w:ins>
    </w:p>
    <w:p w14:paraId="64B0D411" w14:textId="77777777" w:rsidR="004B6A2D" w:rsidRDefault="00000000">
      <w:pPr>
        <w:pStyle w:val="Obsah2"/>
        <w:tabs>
          <w:tab w:val="left" w:pos="960"/>
          <w:tab w:val="right" w:pos="9060"/>
        </w:tabs>
        <w:rPr>
          <w:ins w:id="55"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56" w:author="Word Document Comparison" w:date="2023-11-20T10:37:00Z">
        <w:r>
          <w:fldChar w:fldCharType="begin"/>
        </w:r>
        <w:r>
          <w:instrText>HYPERLINK \l "_Toc150718880"</w:instrText>
        </w:r>
        <w:r>
          <w:fldChar w:fldCharType="separate"/>
        </w:r>
        <w:r w:rsidR="004B6A2D" w:rsidRPr="003C496B">
          <w:rPr>
            <w:rStyle w:val="Hypertextovodkaz"/>
            <w:rFonts w:cs="Arial"/>
            <w:iCs/>
            <w:noProof/>
          </w:rPr>
          <w:t>6.1.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Předkládání plánů výluk a poskytování informací</w:t>
        </w:r>
        <w:r w:rsidR="004B6A2D">
          <w:rPr>
            <w:noProof/>
            <w:webHidden/>
          </w:rPr>
          <w:tab/>
        </w:r>
        <w:r w:rsidR="004B6A2D">
          <w:rPr>
            <w:noProof/>
            <w:webHidden/>
          </w:rPr>
          <w:fldChar w:fldCharType="begin"/>
        </w:r>
        <w:r w:rsidR="004B6A2D">
          <w:rPr>
            <w:noProof/>
            <w:webHidden/>
          </w:rPr>
          <w:instrText xml:space="preserve"> PAGEREF _Toc150718880 \h </w:instrText>
        </w:r>
      </w:ins>
      <w:r w:rsidR="004B6A2D">
        <w:rPr>
          <w:noProof/>
          <w:webHidden/>
        </w:rPr>
      </w:r>
      <w:ins w:id="57" w:author="Word Document Comparison" w:date="2023-11-20T10:37:00Z">
        <w:r w:rsidR="004B6A2D">
          <w:rPr>
            <w:noProof/>
            <w:webHidden/>
          </w:rPr>
          <w:fldChar w:fldCharType="separate"/>
        </w:r>
        <w:r w:rsidR="004B6A2D">
          <w:rPr>
            <w:noProof/>
            <w:webHidden/>
          </w:rPr>
          <w:t>12</w:t>
        </w:r>
        <w:r w:rsidR="004B6A2D">
          <w:rPr>
            <w:noProof/>
            <w:webHidden/>
          </w:rPr>
          <w:fldChar w:fldCharType="end"/>
        </w:r>
        <w:r>
          <w:rPr>
            <w:noProof/>
          </w:rPr>
          <w:fldChar w:fldCharType="end"/>
        </w:r>
      </w:ins>
    </w:p>
    <w:p w14:paraId="6EC48B48" w14:textId="77777777" w:rsidR="004B6A2D" w:rsidRDefault="00000000">
      <w:pPr>
        <w:pStyle w:val="Obsah2"/>
        <w:tabs>
          <w:tab w:val="left" w:pos="960"/>
          <w:tab w:val="right" w:pos="9060"/>
        </w:tabs>
        <w:rPr>
          <w:ins w:id="58"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59" w:author="Word Document Comparison" w:date="2023-11-20T10:37:00Z">
        <w:r>
          <w:fldChar w:fldCharType="begin"/>
        </w:r>
        <w:r>
          <w:instrText>HYPERLINK \l "_Toc150718881"</w:instrText>
        </w:r>
        <w:r>
          <w:fldChar w:fldCharType="separate"/>
        </w:r>
        <w:r w:rsidR="004B6A2D" w:rsidRPr="003C496B">
          <w:rPr>
            <w:rStyle w:val="Hypertextovodkaz"/>
            <w:rFonts w:cs="Arial"/>
            <w:iCs/>
            <w:noProof/>
          </w:rPr>
          <w:t>6.2.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Postup zpracování výlukových opatření</w:t>
        </w:r>
        <w:r w:rsidR="004B6A2D">
          <w:rPr>
            <w:noProof/>
            <w:webHidden/>
          </w:rPr>
          <w:tab/>
        </w:r>
        <w:r w:rsidR="004B6A2D">
          <w:rPr>
            <w:noProof/>
            <w:webHidden/>
          </w:rPr>
          <w:fldChar w:fldCharType="begin"/>
        </w:r>
        <w:r w:rsidR="004B6A2D">
          <w:rPr>
            <w:noProof/>
            <w:webHidden/>
          </w:rPr>
          <w:instrText xml:space="preserve"> PAGEREF _Toc150718881 \h </w:instrText>
        </w:r>
      </w:ins>
      <w:r w:rsidR="004B6A2D">
        <w:rPr>
          <w:noProof/>
          <w:webHidden/>
        </w:rPr>
      </w:r>
      <w:ins w:id="60" w:author="Word Document Comparison" w:date="2023-11-20T10:37:00Z">
        <w:r w:rsidR="004B6A2D">
          <w:rPr>
            <w:noProof/>
            <w:webHidden/>
          </w:rPr>
          <w:fldChar w:fldCharType="separate"/>
        </w:r>
        <w:r w:rsidR="004B6A2D">
          <w:rPr>
            <w:noProof/>
            <w:webHidden/>
          </w:rPr>
          <w:t>13</w:t>
        </w:r>
        <w:r w:rsidR="004B6A2D">
          <w:rPr>
            <w:noProof/>
            <w:webHidden/>
          </w:rPr>
          <w:fldChar w:fldCharType="end"/>
        </w:r>
        <w:r>
          <w:rPr>
            <w:noProof/>
          </w:rPr>
          <w:fldChar w:fldCharType="end"/>
        </w:r>
      </w:ins>
    </w:p>
    <w:p w14:paraId="052033B5" w14:textId="77777777" w:rsidR="004B6A2D" w:rsidRDefault="00000000">
      <w:pPr>
        <w:pStyle w:val="Obsah2"/>
        <w:tabs>
          <w:tab w:val="left" w:pos="960"/>
          <w:tab w:val="right" w:pos="9060"/>
        </w:tabs>
        <w:rPr>
          <w:ins w:id="61"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62" w:author="Word Document Comparison" w:date="2023-11-20T10:37:00Z">
        <w:r>
          <w:fldChar w:fldCharType="begin"/>
        </w:r>
        <w:r>
          <w:instrText>HYPERLINK \l "_Toc150718882"</w:instrText>
        </w:r>
        <w:r>
          <w:fldChar w:fldCharType="separate"/>
        </w:r>
        <w:r w:rsidR="004B6A2D" w:rsidRPr="003C496B">
          <w:rPr>
            <w:rStyle w:val="Hypertextovodkaz"/>
            <w:rFonts w:cs="Arial"/>
            <w:iCs/>
            <w:noProof/>
          </w:rPr>
          <w:t>6.3.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Vozidla ND</w:t>
        </w:r>
        <w:r w:rsidR="004B6A2D">
          <w:rPr>
            <w:noProof/>
            <w:webHidden/>
          </w:rPr>
          <w:tab/>
        </w:r>
        <w:r w:rsidR="004B6A2D">
          <w:rPr>
            <w:noProof/>
            <w:webHidden/>
          </w:rPr>
          <w:fldChar w:fldCharType="begin"/>
        </w:r>
        <w:r w:rsidR="004B6A2D">
          <w:rPr>
            <w:noProof/>
            <w:webHidden/>
          </w:rPr>
          <w:instrText xml:space="preserve"> PAGEREF _Toc150718882 \h </w:instrText>
        </w:r>
      </w:ins>
      <w:r w:rsidR="004B6A2D">
        <w:rPr>
          <w:noProof/>
          <w:webHidden/>
        </w:rPr>
      </w:r>
      <w:ins w:id="63" w:author="Word Document Comparison" w:date="2023-11-20T10:37:00Z">
        <w:r w:rsidR="004B6A2D">
          <w:rPr>
            <w:noProof/>
            <w:webHidden/>
          </w:rPr>
          <w:fldChar w:fldCharType="separate"/>
        </w:r>
        <w:r w:rsidR="004B6A2D">
          <w:rPr>
            <w:noProof/>
            <w:webHidden/>
          </w:rPr>
          <w:t>13</w:t>
        </w:r>
        <w:r w:rsidR="004B6A2D">
          <w:rPr>
            <w:noProof/>
            <w:webHidden/>
          </w:rPr>
          <w:fldChar w:fldCharType="end"/>
        </w:r>
        <w:r>
          <w:rPr>
            <w:noProof/>
          </w:rPr>
          <w:fldChar w:fldCharType="end"/>
        </w:r>
      </w:ins>
    </w:p>
    <w:p w14:paraId="3F6C659E" w14:textId="77777777" w:rsidR="004B6A2D" w:rsidRDefault="00000000">
      <w:pPr>
        <w:pStyle w:val="Obsah3"/>
        <w:tabs>
          <w:tab w:val="left" w:pos="1200"/>
          <w:tab w:val="right" w:pos="9060"/>
        </w:tabs>
        <w:rPr>
          <w:ins w:id="64"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65" w:author="Word Document Comparison" w:date="2023-11-20T10:37:00Z">
        <w:r>
          <w:fldChar w:fldCharType="begin"/>
        </w:r>
        <w:r>
          <w:instrText>HYPERLINK \l "_Toc150718883"</w:instrText>
        </w:r>
        <w:r>
          <w:fldChar w:fldCharType="separate"/>
        </w:r>
        <w:r w:rsidR="004B6A2D" w:rsidRPr="003C496B">
          <w:rPr>
            <w:rStyle w:val="Hypertextovodkaz"/>
            <w:noProof/>
          </w:rPr>
          <w:t>6.3.1.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Technický stav vozidel ND</w:t>
        </w:r>
        <w:r w:rsidR="004B6A2D">
          <w:rPr>
            <w:noProof/>
            <w:webHidden/>
          </w:rPr>
          <w:tab/>
        </w:r>
        <w:r w:rsidR="004B6A2D">
          <w:rPr>
            <w:noProof/>
            <w:webHidden/>
          </w:rPr>
          <w:fldChar w:fldCharType="begin"/>
        </w:r>
        <w:r w:rsidR="004B6A2D">
          <w:rPr>
            <w:noProof/>
            <w:webHidden/>
          </w:rPr>
          <w:instrText xml:space="preserve"> PAGEREF _Toc150718883 \h </w:instrText>
        </w:r>
      </w:ins>
      <w:r w:rsidR="004B6A2D">
        <w:rPr>
          <w:noProof/>
          <w:webHidden/>
        </w:rPr>
      </w:r>
      <w:ins w:id="66" w:author="Word Document Comparison" w:date="2023-11-20T10:37:00Z">
        <w:r w:rsidR="004B6A2D">
          <w:rPr>
            <w:noProof/>
            <w:webHidden/>
          </w:rPr>
          <w:fldChar w:fldCharType="separate"/>
        </w:r>
        <w:r w:rsidR="004B6A2D">
          <w:rPr>
            <w:noProof/>
            <w:webHidden/>
          </w:rPr>
          <w:t>13</w:t>
        </w:r>
        <w:r w:rsidR="004B6A2D">
          <w:rPr>
            <w:noProof/>
            <w:webHidden/>
          </w:rPr>
          <w:fldChar w:fldCharType="end"/>
        </w:r>
        <w:r>
          <w:rPr>
            <w:noProof/>
          </w:rPr>
          <w:fldChar w:fldCharType="end"/>
        </w:r>
      </w:ins>
    </w:p>
    <w:p w14:paraId="3C834773" w14:textId="77777777" w:rsidR="004B6A2D" w:rsidRDefault="00000000">
      <w:pPr>
        <w:pStyle w:val="Obsah3"/>
        <w:tabs>
          <w:tab w:val="left" w:pos="1200"/>
          <w:tab w:val="right" w:pos="9060"/>
        </w:tabs>
        <w:rPr>
          <w:ins w:id="67"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68" w:author="Word Document Comparison" w:date="2023-11-20T10:37:00Z">
        <w:r>
          <w:fldChar w:fldCharType="begin"/>
        </w:r>
        <w:r>
          <w:instrText>HYPERLINK \l "_Toc150718884"</w:instrText>
        </w:r>
        <w:r>
          <w:fldChar w:fldCharType="separate"/>
        </w:r>
        <w:r w:rsidR="004B6A2D" w:rsidRPr="003C496B">
          <w:rPr>
            <w:rStyle w:val="Hypertextovodkaz"/>
            <w:noProof/>
          </w:rPr>
          <w:t>6.3.2.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Standardy vozidel ND</w:t>
        </w:r>
        <w:r w:rsidR="004B6A2D">
          <w:rPr>
            <w:noProof/>
            <w:webHidden/>
          </w:rPr>
          <w:tab/>
        </w:r>
        <w:r w:rsidR="004B6A2D">
          <w:rPr>
            <w:noProof/>
            <w:webHidden/>
          </w:rPr>
          <w:fldChar w:fldCharType="begin"/>
        </w:r>
        <w:r w:rsidR="004B6A2D">
          <w:rPr>
            <w:noProof/>
            <w:webHidden/>
          </w:rPr>
          <w:instrText xml:space="preserve"> PAGEREF _Toc150718884 \h </w:instrText>
        </w:r>
      </w:ins>
      <w:r w:rsidR="004B6A2D">
        <w:rPr>
          <w:noProof/>
          <w:webHidden/>
        </w:rPr>
      </w:r>
      <w:ins w:id="69" w:author="Word Document Comparison" w:date="2023-11-20T10:37:00Z">
        <w:r w:rsidR="004B6A2D">
          <w:rPr>
            <w:noProof/>
            <w:webHidden/>
          </w:rPr>
          <w:fldChar w:fldCharType="separate"/>
        </w:r>
        <w:r w:rsidR="004B6A2D">
          <w:rPr>
            <w:noProof/>
            <w:webHidden/>
          </w:rPr>
          <w:t>13</w:t>
        </w:r>
        <w:r w:rsidR="004B6A2D">
          <w:rPr>
            <w:noProof/>
            <w:webHidden/>
          </w:rPr>
          <w:fldChar w:fldCharType="end"/>
        </w:r>
        <w:r>
          <w:rPr>
            <w:noProof/>
          </w:rPr>
          <w:fldChar w:fldCharType="end"/>
        </w:r>
      </w:ins>
    </w:p>
    <w:p w14:paraId="1358D395" w14:textId="77777777" w:rsidR="004B6A2D" w:rsidRDefault="00000000">
      <w:pPr>
        <w:pStyle w:val="Obsah3"/>
        <w:tabs>
          <w:tab w:val="left" w:pos="1200"/>
          <w:tab w:val="right" w:pos="9060"/>
        </w:tabs>
        <w:rPr>
          <w:ins w:id="70"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71" w:author="Word Document Comparison" w:date="2023-11-20T10:37:00Z">
        <w:r>
          <w:fldChar w:fldCharType="begin"/>
        </w:r>
        <w:r>
          <w:instrText>HYPERLINK \l "_Toc150718885"</w:instrText>
        </w:r>
        <w:r>
          <w:fldChar w:fldCharType="separate"/>
        </w:r>
        <w:r w:rsidR="004B6A2D" w:rsidRPr="003C496B">
          <w:rPr>
            <w:rStyle w:val="Hypertextovodkaz"/>
            <w:noProof/>
          </w:rPr>
          <w:t>6.3.3.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Tabulka kurzového čísla vozidla</w:t>
        </w:r>
        <w:r w:rsidR="004B6A2D">
          <w:rPr>
            <w:noProof/>
            <w:webHidden/>
          </w:rPr>
          <w:tab/>
        </w:r>
        <w:r w:rsidR="004B6A2D">
          <w:rPr>
            <w:noProof/>
            <w:webHidden/>
          </w:rPr>
          <w:fldChar w:fldCharType="begin"/>
        </w:r>
        <w:r w:rsidR="004B6A2D">
          <w:rPr>
            <w:noProof/>
            <w:webHidden/>
          </w:rPr>
          <w:instrText xml:space="preserve"> PAGEREF _Toc150718885 \h </w:instrText>
        </w:r>
      </w:ins>
      <w:r w:rsidR="004B6A2D">
        <w:rPr>
          <w:noProof/>
          <w:webHidden/>
        </w:rPr>
      </w:r>
      <w:ins w:id="72" w:author="Word Document Comparison" w:date="2023-11-20T10:37:00Z">
        <w:r w:rsidR="004B6A2D">
          <w:rPr>
            <w:noProof/>
            <w:webHidden/>
          </w:rPr>
          <w:fldChar w:fldCharType="separate"/>
        </w:r>
        <w:r w:rsidR="004B6A2D">
          <w:rPr>
            <w:noProof/>
            <w:webHidden/>
          </w:rPr>
          <w:t>14</w:t>
        </w:r>
        <w:r w:rsidR="004B6A2D">
          <w:rPr>
            <w:noProof/>
            <w:webHidden/>
          </w:rPr>
          <w:fldChar w:fldCharType="end"/>
        </w:r>
        <w:r>
          <w:rPr>
            <w:noProof/>
          </w:rPr>
          <w:fldChar w:fldCharType="end"/>
        </w:r>
      </w:ins>
    </w:p>
    <w:p w14:paraId="51B9B592" w14:textId="77777777" w:rsidR="004B6A2D" w:rsidRDefault="00000000">
      <w:pPr>
        <w:pStyle w:val="Obsah3"/>
        <w:tabs>
          <w:tab w:val="left" w:pos="1200"/>
          <w:tab w:val="right" w:pos="9060"/>
        </w:tabs>
        <w:rPr>
          <w:ins w:id="73"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74" w:author="Word Document Comparison" w:date="2023-11-20T10:37:00Z">
        <w:r>
          <w:fldChar w:fldCharType="begin"/>
        </w:r>
        <w:r>
          <w:instrText>HYPERLINK \l "_Toc150718886"</w:instrText>
        </w:r>
        <w:r>
          <w:fldChar w:fldCharType="separate"/>
        </w:r>
        <w:r w:rsidR="004B6A2D" w:rsidRPr="003C496B">
          <w:rPr>
            <w:rStyle w:val="Hypertextovodkaz"/>
            <w:noProof/>
          </w:rPr>
          <w:t>6.3.4.</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Přední směrový elektronický panel nebo tabule</w:t>
        </w:r>
        <w:r w:rsidR="004B6A2D">
          <w:rPr>
            <w:noProof/>
            <w:webHidden/>
          </w:rPr>
          <w:tab/>
        </w:r>
        <w:r w:rsidR="004B6A2D">
          <w:rPr>
            <w:noProof/>
            <w:webHidden/>
          </w:rPr>
          <w:fldChar w:fldCharType="begin"/>
        </w:r>
        <w:r w:rsidR="004B6A2D">
          <w:rPr>
            <w:noProof/>
            <w:webHidden/>
          </w:rPr>
          <w:instrText xml:space="preserve"> PAGEREF _Toc150718886 \h </w:instrText>
        </w:r>
      </w:ins>
      <w:r w:rsidR="004B6A2D">
        <w:rPr>
          <w:noProof/>
          <w:webHidden/>
        </w:rPr>
      </w:r>
      <w:ins w:id="75" w:author="Word Document Comparison" w:date="2023-11-20T10:37:00Z">
        <w:r w:rsidR="004B6A2D">
          <w:rPr>
            <w:noProof/>
            <w:webHidden/>
          </w:rPr>
          <w:fldChar w:fldCharType="separate"/>
        </w:r>
        <w:r w:rsidR="004B6A2D">
          <w:rPr>
            <w:noProof/>
            <w:webHidden/>
          </w:rPr>
          <w:t>14</w:t>
        </w:r>
        <w:r w:rsidR="004B6A2D">
          <w:rPr>
            <w:noProof/>
            <w:webHidden/>
          </w:rPr>
          <w:fldChar w:fldCharType="end"/>
        </w:r>
        <w:r>
          <w:rPr>
            <w:noProof/>
          </w:rPr>
          <w:fldChar w:fldCharType="end"/>
        </w:r>
      </w:ins>
    </w:p>
    <w:p w14:paraId="5C7795F4" w14:textId="77777777" w:rsidR="004B6A2D" w:rsidRDefault="00000000">
      <w:pPr>
        <w:pStyle w:val="Obsah3"/>
        <w:tabs>
          <w:tab w:val="left" w:pos="1200"/>
          <w:tab w:val="right" w:pos="9060"/>
        </w:tabs>
        <w:rPr>
          <w:ins w:id="76"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77" w:author="Word Document Comparison" w:date="2023-11-20T10:37:00Z">
        <w:r>
          <w:fldChar w:fldCharType="begin"/>
        </w:r>
        <w:r>
          <w:instrText>HYPERLINK \l "_Toc150718887"</w:instrText>
        </w:r>
        <w:r>
          <w:fldChar w:fldCharType="separate"/>
        </w:r>
        <w:r w:rsidR="004B6A2D" w:rsidRPr="003C496B">
          <w:rPr>
            <w:rStyle w:val="Hypertextovodkaz"/>
            <w:noProof/>
          </w:rPr>
          <w:t>6.3.5.</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Boční směrový elektronický panel nebo směrová tabule</w:t>
        </w:r>
        <w:r w:rsidR="004B6A2D">
          <w:rPr>
            <w:noProof/>
            <w:webHidden/>
          </w:rPr>
          <w:tab/>
        </w:r>
        <w:r w:rsidR="004B6A2D">
          <w:rPr>
            <w:noProof/>
            <w:webHidden/>
          </w:rPr>
          <w:fldChar w:fldCharType="begin"/>
        </w:r>
        <w:r w:rsidR="004B6A2D">
          <w:rPr>
            <w:noProof/>
            <w:webHidden/>
          </w:rPr>
          <w:instrText xml:space="preserve"> PAGEREF _Toc150718887 \h </w:instrText>
        </w:r>
      </w:ins>
      <w:r w:rsidR="004B6A2D">
        <w:rPr>
          <w:noProof/>
          <w:webHidden/>
        </w:rPr>
      </w:r>
      <w:ins w:id="78" w:author="Word Document Comparison" w:date="2023-11-20T10:37:00Z">
        <w:r w:rsidR="004B6A2D">
          <w:rPr>
            <w:noProof/>
            <w:webHidden/>
          </w:rPr>
          <w:fldChar w:fldCharType="separate"/>
        </w:r>
        <w:r w:rsidR="004B6A2D">
          <w:rPr>
            <w:noProof/>
            <w:webHidden/>
          </w:rPr>
          <w:t>14</w:t>
        </w:r>
        <w:r w:rsidR="004B6A2D">
          <w:rPr>
            <w:noProof/>
            <w:webHidden/>
          </w:rPr>
          <w:fldChar w:fldCharType="end"/>
        </w:r>
        <w:r>
          <w:rPr>
            <w:noProof/>
          </w:rPr>
          <w:fldChar w:fldCharType="end"/>
        </w:r>
      </w:ins>
    </w:p>
    <w:p w14:paraId="72C08B67" w14:textId="77777777" w:rsidR="004B6A2D" w:rsidRDefault="00000000">
      <w:pPr>
        <w:pStyle w:val="Obsah3"/>
        <w:tabs>
          <w:tab w:val="left" w:pos="1200"/>
          <w:tab w:val="right" w:pos="9060"/>
        </w:tabs>
        <w:rPr>
          <w:ins w:id="79"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80" w:author="Word Document Comparison" w:date="2023-11-20T10:37:00Z">
        <w:r>
          <w:fldChar w:fldCharType="begin"/>
        </w:r>
        <w:r>
          <w:instrText>HYPERLINK \l "_Toc150718888"</w:instrText>
        </w:r>
        <w:r>
          <w:fldChar w:fldCharType="separate"/>
        </w:r>
        <w:r w:rsidR="004B6A2D" w:rsidRPr="003C496B">
          <w:rPr>
            <w:rStyle w:val="Hypertextovodkaz"/>
            <w:noProof/>
          </w:rPr>
          <w:t>6.3.6.</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Zadní elektronický panel nebo tabule</w:t>
        </w:r>
        <w:r w:rsidR="004B6A2D">
          <w:rPr>
            <w:noProof/>
            <w:webHidden/>
          </w:rPr>
          <w:tab/>
        </w:r>
        <w:r w:rsidR="004B6A2D">
          <w:rPr>
            <w:noProof/>
            <w:webHidden/>
          </w:rPr>
          <w:fldChar w:fldCharType="begin"/>
        </w:r>
        <w:r w:rsidR="004B6A2D">
          <w:rPr>
            <w:noProof/>
            <w:webHidden/>
          </w:rPr>
          <w:instrText xml:space="preserve"> PAGEREF _Toc150718888 \h </w:instrText>
        </w:r>
      </w:ins>
      <w:r w:rsidR="004B6A2D">
        <w:rPr>
          <w:noProof/>
          <w:webHidden/>
        </w:rPr>
      </w:r>
      <w:ins w:id="81" w:author="Word Document Comparison" w:date="2023-11-20T10:37:00Z">
        <w:r w:rsidR="004B6A2D">
          <w:rPr>
            <w:noProof/>
            <w:webHidden/>
          </w:rPr>
          <w:fldChar w:fldCharType="separate"/>
        </w:r>
        <w:r w:rsidR="004B6A2D">
          <w:rPr>
            <w:noProof/>
            <w:webHidden/>
          </w:rPr>
          <w:t>14</w:t>
        </w:r>
        <w:r w:rsidR="004B6A2D">
          <w:rPr>
            <w:noProof/>
            <w:webHidden/>
          </w:rPr>
          <w:fldChar w:fldCharType="end"/>
        </w:r>
        <w:r>
          <w:rPr>
            <w:noProof/>
          </w:rPr>
          <w:fldChar w:fldCharType="end"/>
        </w:r>
      </w:ins>
    </w:p>
    <w:p w14:paraId="5FB0DF7C" w14:textId="77777777" w:rsidR="004B6A2D" w:rsidRDefault="00000000">
      <w:pPr>
        <w:pStyle w:val="Obsah3"/>
        <w:tabs>
          <w:tab w:val="left" w:pos="1200"/>
          <w:tab w:val="right" w:pos="9060"/>
        </w:tabs>
        <w:rPr>
          <w:ins w:id="82"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83" w:author="Word Document Comparison" w:date="2023-11-20T10:37:00Z">
        <w:r>
          <w:fldChar w:fldCharType="begin"/>
        </w:r>
        <w:r>
          <w:instrText>HYPERLINK \l "_Toc150718889"</w:instrText>
        </w:r>
        <w:r>
          <w:fldChar w:fldCharType="separate"/>
        </w:r>
        <w:r w:rsidR="004B6A2D" w:rsidRPr="003C496B">
          <w:rPr>
            <w:rStyle w:val="Hypertextovodkaz"/>
            <w:noProof/>
          </w:rPr>
          <w:t>6.3.7.</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Označovače jízdenek</w:t>
        </w:r>
        <w:r w:rsidR="004B6A2D">
          <w:rPr>
            <w:noProof/>
            <w:webHidden/>
          </w:rPr>
          <w:tab/>
        </w:r>
        <w:r w:rsidR="004B6A2D">
          <w:rPr>
            <w:noProof/>
            <w:webHidden/>
          </w:rPr>
          <w:fldChar w:fldCharType="begin"/>
        </w:r>
        <w:r w:rsidR="004B6A2D">
          <w:rPr>
            <w:noProof/>
            <w:webHidden/>
          </w:rPr>
          <w:instrText xml:space="preserve"> PAGEREF _Toc150718889 \h </w:instrText>
        </w:r>
      </w:ins>
      <w:r w:rsidR="004B6A2D">
        <w:rPr>
          <w:noProof/>
          <w:webHidden/>
        </w:rPr>
      </w:r>
      <w:ins w:id="84" w:author="Word Document Comparison" w:date="2023-11-20T10:37:00Z">
        <w:r w:rsidR="004B6A2D">
          <w:rPr>
            <w:noProof/>
            <w:webHidden/>
          </w:rPr>
          <w:fldChar w:fldCharType="separate"/>
        </w:r>
        <w:r w:rsidR="004B6A2D">
          <w:rPr>
            <w:noProof/>
            <w:webHidden/>
          </w:rPr>
          <w:t>15</w:t>
        </w:r>
        <w:r w:rsidR="004B6A2D">
          <w:rPr>
            <w:noProof/>
            <w:webHidden/>
          </w:rPr>
          <w:fldChar w:fldCharType="end"/>
        </w:r>
        <w:r>
          <w:rPr>
            <w:noProof/>
          </w:rPr>
          <w:fldChar w:fldCharType="end"/>
        </w:r>
      </w:ins>
    </w:p>
    <w:p w14:paraId="1F7A75A2" w14:textId="77777777" w:rsidR="004B6A2D" w:rsidRDefault="00000000">
      <w:pPr>
        <w:pStyle w:val="Obsah3"/>
        <w:tabs>
          <w:tab w:val="left" w:pos="1200"/>
          <w:tab w:val="right" w:pos="9060"/>
        </w:tabs>
        <w:rPr>
          <w:ins w:id="85"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86" w:author="Word Document Comparison" w:date="2023-11-20T10:37:00Z">
        <w:r>
          <w:fldChar w:fldCharType="begin"/>
        </w:r>
        <w:r>
          <w:instrText>HYPERLINK \l "_Toc150718890"</w:instrText>
        </w:r>
        <w:r>
          <w:fldChar w:fldCharType="separate"/>
        </w:r>
        <w:r w:rsidR="004B6A2D" w:rsidRPr="003C496B">
          <w:rPr>
            <w:rStyle w:val="Hypertextovodkaz"/>
            <w:noProof/>
          </w:rPr>
          <w:t>6.3.8.</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Elektronické odbavovací zařízení</w:t>
        </w:r>
        <w:r w:rsidR="004B6A2D">
          <w:rPr>
            <w:noProof/>
            <w:webHidden/>
          </w:rPr>
          <w:tab/>
        </w:r>
        <w:r w:rsidR="004B6A2D">
          <w:rPr>
            <w:noProof/>
            <w:webHidden/>
          </w:rPr>
          <w:fldChar w:fldCharType="begin"/>
        </w:r>
        <w:r w:rsidR="004B6A2D">
          <w:rPr>
            <w:noProof/>
            <w:webHidden/>
          </w:rPr>
          <w:instrText xml:space="preserve"> PAGEREF _Toc150718890 \h </w:instrText>
        </w:r>
      </w:ins>
      <w:r w:rsidR="004B6A2D">
        <w:rPr>
          <w:noProof/>
          <w:webHidden/>
        </w:rPr>
      </w:r>
      <w:ins w:id="87" w:author="Word Document Comparison" w:date="2023-11-20T10:37:00Z">
        <w:r w:rsidR="004B6A2D">
          <w:rPr>
            <w:noProof/>
            <w:webHidden/>
          </w:rPr>
          <w:fldChar w:fldCharType="separate"/>
        </w:r>
        <w:r w:rsidR="004B6A2D">
          <w:rPr>
            <w:noProof/>
            <w:webHidden/>
          </w:rPr>
          <w:t>15</w:t>
        </w:r>
        <w:r w:rsidR="004B6A2D">
          <w:rPr>
            <w:noProof/>
            <w:webHidden/>
          </w:rPr>
          <w:fldChar w:fldCharType="end"/>
        </w:r>
        <w:r>
          <w:rPr>
            <w:noProof/>
          </w:rPr>
          <w:fldChar w:fldCharType="end"/>
        </w:r>
      </w:ins>
    </w:p>
    <w:p w14:paraId="37FF9CAC" w14:textId="77777777" w:rsidR="004B6A2D" w:rsidRDefault="00000000">
      <w:pPr>
        <w:pStyle w:val="Obsah3"/>
        <w:tabs>
          <w:tab w:val="left" w:pos="1200"/>
          <w:tab w:val="right" w:pos="9060"/>
        </w:tabs>
        <w:rPr>
          <w:ins w:id="88"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89" w:author="Word Document Comparison" w:date="2023-11-20T10:37:00Z">
        <w:r>
          <w:fldChar w:fldCharType="begin"/>
        </w:r>
        <w:r>
          <w:instrText>HYPERLINK \l "_Toc150718891"</w:instrText>
        </w:r>
        <w:r>
          <w:fldChar w:fldCharType="separate"/>
        </w:r>
        <w:r w:rsidR="004B6A2D" w:rsidRPr="003C496B">
          <w:rPr>
            <w:rStyle w:val="Hypertextovodkaz"/>
            <w:noProof/>
          </w:rPr>
          <w:t>6.3.9.</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Informační materiály</w:t>
        </w:r>
        <w:r w:rsidR="004B6A2D">
          <w:rPr>
            <w:noProof/>
            <w:webHidden/>
          </w:rPr>
          <w:tab/>
        </w:r>
        <w:r w:rsidR="004B6A2D">
          <w:rPr>
            <w:noProof/>
            <w:webHidden/>
          </w:rPr>
          <w:fldChar w:fldCharType="begin"/>
        </w:r>
        <w:r w:rsidR="004B6A2D">
          <w:rPr>
            <w:noProof/>
            <w:webHidden/>
          </w:rPr>
          <w:instrText xml:space="preserve"> PAGEREF _Toc150718891 \h </w:instrText>
        </w:r>
      </w:ins>
      <w:r w:rsidR="004B6A2D">
        <w:rPr>
          <w:noProof/>
          <w:webHidden/>
        </w:rPr>
      </w:r>
      <w:ins w:id="90" w:author="Word Document Comparison" w:date="2023-11-20T10:37:00Z">
        <w:r w:rsidR="004B6A2D">
          <w:rPr>
            <w:noProof/>
            <w:webHidden/>
          </w:rPr>
          <w:fldChar w:fldCharType="separate"/>
        </w:r>
        <w:r w:rsidR="004B6A2D">
          <w:rPr>
            <w:noProof/>
            <w:webHidden/>
          </w:rPr>
          <w:t>16</w:t>
        </w:r>
        <w:r w:rsidR="004B6A2D">
          <w:rPr>
            <w:noProof/>
            <w:webHidden/>
          </w:rPr>
          <w:fldChar w:fldCharType="end"/>
        </w:r>
        <w:r>
          <w:rPr>
            <w:noProof/>
          </w:rPr>
          <w:fldChar w:fldCharType="end"/>
        </w:r>
      </w:ins>
    </w:p>
    <w:p w14:paraId="642A3DA3" w14:textId="77777777" w:rsidR="004B6A2D" w:rsidRDefault="00000000">
      <w:pPr>
        <w:pStyle w:val="Obsah3"/>
        <w:tabs>
          <w:tab w:val="left" w:pos="1440"/>
          <w:tab w:val="right" w:pos="9060"/>
        </w:tabs>
        <w:rPr>
          <w:ins w:id="91"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92" w:author="Word Document Comparison" w:date="2023-11-20T10:37:00Z">
        <w:r>
          <w:fldChar w:fldCharType="begin"/>
        </w:r>
        <w:r>
          <w:instrText>HYPERLINK \l "_Toc150718892"</w:instrText>
        </w:r>
        <w:r>
          <w:fldChar w:fldCharType="separate"/>
        </w:r>
        <w:r w:rsidR="004B6A2D" w:rsidRPr="003C496B">
          <w:rPr>
            <w:rStyle w:val="Hypertextovodkaz"/>
            <w:noProof/>
          </w:rPr>
          <w:t>6.3.10.</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Klimatická a světelná pohoda vozidel</w:t>
        </w:r>
        <w:r w:rsidR="004B6A2D">
          <w:rPr>
            <w:noProof/>
            <w:webHidden/>
          </w:rPr>
          <w:tab/>
        </w:r>
        <w:r w:rsidR="004B6A2D">
          <w:rPr>
            <w:noProof/>
            <w:webHidden/>
          </w:rPr>
          <w:fldChar w:fldCharType="begin"/>
        </w:r>
        <w:r w:rsidR="004B6A2D">
          <w:rPr>
            <w:noProof/>
            <w:webHidden/>
          </w:rPr>
          <w:instrText xml:space="preserve"> PAGEREF _Toc150718892 \h </w:instrText>
        </w:r>
      </w:ins>
      <w:r w:rsidR="004B6A2D">
        <w:rPr>
          <w:noProof/>
          <w:webHidden/>
        </w:rPr>
      </w:r>
      <w:ins w:id="93" w:author="Word Document Comparison" w:date="2023-11-20T10:37:00Z">
        <w:r w:rsidR="004B6A2D">
          <w:rPr>
            <w:noProof/>
            <w:webHidden/>
          </w:rPr>
          <w:fldChar w:fldCharType="separate"/>
        </w:r>
        <w:r w:rsidR="004B6A2D">
          <w:rPr>
            <w:noProof/>
            <w:webHidden/>
          </w:rPr>
          <w:t>16</w:t>
        </w:r>
        <w:r w:rsidR="004B6A2D">
          <w:rPr>
            <w:noProof/>
            <w:webHidden/>
          </w:rPr>
          <w:fldChar w:fldCharType="end"/>
        </w:r>
        <w:r>
          <w:rPr>
            <w:noProof/>
          </w:rPr>
          <w:fldChar w:fldCharType="end"/>
        </w:r>
      </w:ins>
    </w:p>
    <w:p w14:paraId="438B772C" w14:textId="77777777" w:rsidR="004B6A2D" w:rsidRDefault="00000000">
      <w:pPr>
        <w:pStyle w:val="Obsah3"/>
        <w:tabs>
          <w:tab w:val="left" w:pos="1440"/>
          <w:tab w:val="right" w:pos="9060"/>
        </w:tabs>
        <w:rPr>
          <w:ins w:id="94"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95" w:author="Word Document Comparison" w:date="2023-11-20T10:37:00Z">
        <w:r>
          <w:fldChar w:fldCharType="begin"/>
        </w:r>
        <w:r>
          <w:instrText>HYPERLINK \l "_Toc150718893"</w:instrText>
        </w:r>
        <w:r>
          <w:fldChar w:fldCharType="separate"/>
        </w:r>
        <w:r w:rsidR="004B6A2D" w:rsidRPr="003C496B">
          <w:rPr>
            <w:rStyle w:val="Hypertextovodkaz"/>
            <w:noProof/>
          </w:rPr>
          <w:t>6.3.11.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Vnější nátěr vozidel</w:t>
        </w:r>
        <w:r w:rsidR="004B6A2D">
          <w:rPr>
            <w:noProof/>
            <w:webHidden/>
          </w:rPr>
          <w:tab/>
        </w:r>
        <w:r w:rsidR="004B6A2D">
          <w:rPr>
            <w:noProof/>
            <w:webHidden/>
          </w:rPr>
          <w:fldChar w:fldCharType="begin"/>
        </w:r>
        <w:r w:rsidR="004B6A2D">
          <w:rPr>
            <w:noProof/>
            <w:webHidden/>
          </w:rPr>
          <w:instrText xml:space="preserve"> PAGEREF _Toc150718893 \h </w:instrText>
        </w:r>
      </w:ins>
      <w:r w:rsidR="004B6A2D">
        <w:rPr>
          <w:noProof/>
          <w:webHidden/>
        </w:rPr>
      </w:r>
      <w:ins w:id="96" w:author="Word Document Comparison" w:date="2023-11-20T10:37:00Z">
        <w:r w:rsidR="004B6A2D">
          <w:rPr>
            <w:noProof/>
            <w:webHidden/>
          </w:rPr>
          <w:fldChar w:fldCharType="separate"/>
        </w:r>
        <w:r w:rsidR="004B6A2D">
          <w:rPr>
            <w:noProof/>
            <w:webHidden/>
          </w:rPr>
          <w:t>17</w:t>
        </w:r>
        <w:r w:rsidR="004B6A2D">
          <w:rPr>
            <w:noProof/>
            <w:webHidden/>
          </w:rPr>
          <w:fldChar w:fldCharType="end"/>
        </w:r>
        <w:r>
          <w:rPr>
            <w:noProof/>
          </w:rPr>
          <w:fldChar w:fldCharType="end"/>
        </w:r>
      </w:ins>
    </w:p>
    <w:p w14:paraId="5867AE78" w14:textId="77777777" w:rsidR="004B6A2D" w:rsidRDefault="00000000">
      <w:pPr>
        <w:pStyle w:val="Obsah3"/>
        <w:tabs>
          <w:tab w:val="left" w:pos="1440"/>
          <w:tab w:val="right" w:pos="9060"/>
        </w:tabs>
        <w:rPr>
          <w:ins w:id="97"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98" w:author="Word Document Comparison" w:date="2023-11-20T10:37:00Z">
        <w:r>
          <w:fldChar w:fldCharType="begin"/>
        </w:r>
        <w:r>
          <w:instrText>HYPERLINK \l "_Toc150718894"</w:instrText>
        </w:r>
        <w:r>
          <w:fldChar w:fldCharType="separate"/>
        </w:r>
        <w:r w:rsidR="004B6A2D" w:rsidRPr="003C496B">
          <w:rPr>
            <w:rStyle w:val="Hypertextovodkaz"/>
            <w:noProof/>
          </w:rPr>
          <w:t>6.3.12.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Uspořádání sedadel</w:t>
        </w:r>
        <w:r w:rsidR="004B6A2D">
          <w:rPr>
            <w:noProof/>
            <w:webHidden/>
          </w:rPr>
          <w:tab/>
        </w:r>
        <w:r w:rsidR="004B6A2D">
          <w:rPr>
            <w:noProof/>
            <w:webHidden/>
          </w:rPr>
          <w:fldChar w:fldCharType="begin"/>
        </w:r>
        <w:r w:rsidR="004B6A2D">
          <w:rPr>
            <w:noProof/>
            <w:webHidden/>
          </w:rPr>
          <w:instrText xml:space="preserve"> PAGEREF _Toc150718894 \h </w:instrText>
        </w:r>
      </w:ins>
      <w:r w:rsidR="004B6A2D">
        <w:rPr>
          <w:noProof/>
          <w:webHidden/>
        </w:rPr>
      </w:r>
      <w:ins w:id="99" w:author="Word Document Comparison" w:date="2023-11-20T10:37:00Z">
        <w:r w:rsidR="004B6A2D">
          <w:rPr>
            <w:noProof/>
            <w:webHidden/>
          </w:rPr>
          <w:fldChar w:fldCharType="separate"/>
        </w:r>
        <w:r w:rsidR="004B6A2D">
          <w:rPr>
            <w:noProof/>
            <w:webHidden/>
          </w:rPr>
          <w:t>17</w:t>
        </w:r>
        <w:r w:rsidR="004B6A2D">
          <w:rPr>
            <w:noProof/>
            <w:webHidden/>
          </w:rPr>
          <w:fldChar w:fldCharType="end"/>
        </w:r>
        <w:r>
          <w:rPr>
            <w:noProof/>
          </w:rPr>
          <w:fldChar w:fldCharType="end"/>
        </w:r>
      </w:ins>
    </w:p>
    <w:p w14:paraId="1C9D297B" w14:textId="77777777" w:rsidR="004B6A2D" w:rsidRDefault="00000000">
      <w:pPr>
        <w:pStyle w:val="Obsah3"/>
        <w:tabs>
          <w:tab w:val="left" w:pos="1440"/>
          <w:tab w:val="right" w:pos="9060"/>
        </w:tabs>
        <w:rPr>
          <w:ins w:id="100"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101" w:author="Word Document Comparison" w:date="2023-11-20T10:37:00Z">
        <w:r>
          <w:fldChar w:fldCharType="begin"/>
        </w:r>
        <w:r>
          <w:instrText>HYPERLINK \l "_Toc150718895"</w:instrText>
        </w:r>
        <w:r>
          <w:fldChar w:fldCharType="separate"/>
        </w:r>
        <w:r w:rsidR="004B6A2D" w:rsidRPr="003C496B">
          <w:rPr>
            <w:rStyle w:val="Hypertextovodkaz"/>
            <w:noProof/>
          </w:rPr>
          <w:t>6.3.13.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Akustický informační systém</w:t>
        </w:r>
        <w:r w:rsidR="004B6A2D">
          <w:rPr>
            <w:noProof/>
            <w:webHidden/>
          </w:rPr>
          <w:tab/>
        </w:r>
        <w:r w:rsidR="004B6A2D">
          <w:rPr>
            <w:noProof/>
            <w:webHidden/>
          </w:rPr>
          <w:fldChar w:fldCharType="begin"/>
        </w:r>
        <w:r w:rsidR="004B6A2D">
          <w:rPr>
            <w:noProof/>
            <w:webHidden/>
          </w:rPr>
          <w:instrText xml:space="preserve"> PAGEREF _Toc150718895 \h </w:instrText>
        </w:r>
      </w:ins>
      <w:r w:rsidR="004B6A2D">
        <w:rPr>
          <w:noProof/>
          <w:webHidden/>
        </w:rPr>
      </w:r>
      <w:ins w:id="102" w:author="Word Document Comparison" w:date="2023-11-20T10:37:00Z">
        <w:r w:rsidR="004B6A2D">
          <w:rPr>
            <w:noProof/>
            <w:webHidden/>
          </w:rPr>
          <w:fldChar w:fldCharType="separate"/>
        </w:r>
        <w:r w:rsidR="004B6A2D">
          <w:rPr>
            <w:noProof/>
            <w:webHidden/>
          </w:rPr>
          <w:t>17</w:t>
        </w:r>
        <w:r w:rsidR="004B6A2D">
          <w:rPr>
            <w:noProof/>
            <w:webHidden/>
          </w:rPr>
          <w:fldChar w:fldCharType="end"/>
        </w:r>
        <w:r>
          <w:rPr>
            <w:noProof/>
          </w:rPr>
          <w:fldChar w:fldCharType="end"/>
        </w:r>
      </w:ins>
    </w:p>
    <w:p w14:paraId="544D1F23" w14:textId="77777777" w:rsidR="004B6A2D" w:rsidRDefault="00000000">
      <w:pPr>
        <w:pStyle w:val="Obsah3"/>
        <w:tabs>
          <w:tab w:val="left" w:pos="1440"/>
          <w:tab w:val="right" w:pos="9060"/>
        </w:tabs>
        <w:rPr>
          <w:ins w:id="103"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104" w:author="Word Document Comparison" w:date="2023-11-20T10:37:00Z">
        <w:r>
          <w:fldChar w:fldCharType="begin"/>
        </w:r>
        <w:r>
          <w:instrText>HYPERLINK \l "_Toc150718896"</w:instrText>
        </w:r>
        <w:r>
          <w:fldChar w:fldCharType="separate"/>
        </w:r>
        <w:r w:rsidR="004B6A2D" w:rsidRPr="003C496B">
          <w:rPr>
            <w:rStyle w:val="Hypertextovodkaz"/>
            <w:noProof/>
          </w:rPr>
          <w:t>6.3.14.</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Elektronický vizuální informační systém – vnitřní</w:t>
        </w:r>
        <w:r w:rsidR="004B6A2D">
          <w:rPr>
            <w:noProof/>
            <w:webHidden/>
          </w:rPr>
          <w:tab/>
        </w:r>
        <w:r w:rsidR="004B6A2D">
          <w:rPr>
            <w:noProof/>
            <w:webHidden/>
          </w:rPr>
          <w:fldChar w:fldCharType="begin"/>
        </w:r>
        <w:r w:rsidR="004B6A2D">
          <w:rPr>
            <w:noProof/>
            <w:webHidden/>
          </w:rPr>
          <w:instrText xml:space="preserve"> PAGEREF _Toc150718896 \h </w:instrText>
        </w:r>
      </w:ins>
      <w:r w:rsidR="004B6A2D">
        <w:rPr>
          <w:noProof/>
          <w:webHidden/>
        </w:rPr>
      </w:r>
      <w:ins w:id="105" w:author="Word Document Comparison" w:date="2023-11-20T10:37:00Z">
        <w:r w:rsidR="004B6A2D">
          <w:rPr>
            <w:noProof/>
            <w:webHidden/>
          </w:rPr>
          <w:fldChar w:fldCharType="separate"/>
        </w:r>
        <w:r w:rsidR="004B6A2D">
          <w:rPr>
            <w:noProof/>
            <w:webHidden/>
          </w:rPr>
          <w:t>17</w:t>
        </w:r>
        <w:r w:rsidR="004B6A2D">
          <w:rPr>
            <w:noProof/>
            <w:webHidden/>
          </w:rPr>
          <w:fldChar w:fldCharType="end"/>
        </w:r>
        <w:r>
          <w:rPr>
            <w:noProof/>
          </w:rPr>
          <w:fldChar w:fldCharType="end"/>
        </w:r>
      </w:ins>
    </w:p>
    <w:p w14:paraId="2DB0582F" w14:textId="77777777" w:rsidR="004B6A2D" w:rsidRDefault="00000000">
      <w:pPr>
        <w:pStyle w:val="Obsah2"/>
        <w:tabs>
          <w:tab w:val="left" w:pos="960"/>
          <w:tab w:val="right" w:pos="9060"/>
        </w:tabs>
        <w:rPr>
          <w:ins w:id="106"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07" w:author="Word Document Comparison" w:date="2023-11-20T10:37:00Z">
        <w:r>
          <w:fldChar w:fldCharType="begin"/>
        </w:r>
        <w:r>
          <w:instrText>HYPERLINK \l "_Toc150718897"</w:instrText>
        </w:r>
        <w:r>
          <w:fldChar w:fldCharType="separate"/>
        </w:r>
        <w:r w:rsidR="004B6A2D" w:rsidRPr="003C496B">
          <w:rPr>
            <w:rStyle w:val="Hypertextovodkaz"/>
            <w:rFonts w:cs="Arial"/>
            <w:iCs/>
            <w:noProof/>
          </w:rPr>
          <w:t>6.4.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Informování o výlukách</w:t>
        </w:r>
        <w:r w:rsidR="004B6A2D">
          <w:rPr>
            <w:noProof/>
            <w:webHidden/>
          </w:rPr>
          <w:tab/>
        </w:r>
        <w:r w:rsidR="004B6A2D">
          <w:rPr>
            <w:noProof/>
            <w:webHidden/>
          </w:rPr>
          <w:fldChar w:fldCharType="begin"/>
        </w:r>
        <w:r w:rsidR="004B6A2D">
          <w:rPr>
            <w:noProof/>
            <w:webHidden/>
          </w:rPr>
          <w:instrText xml:space="preserve"> PAGEREF _Toc150718897 \h </w:instrText>
        </w:r>
      </w:ins>
      <w:r w:rsidR="004B6A2D">
        <w:rPr>
          <w:noProof/>
          <w:webHidden/>
        </w:rPr>
      </w:r>
      <w:ins w:id="108" w:author="Word Document Comparison" w:date="2023-11-20T10:37:00Z">
        <w:r w:rsidR="004B6A2D">
          <w:rPr>
            <w:noProof/>
            <w:webHidden/>
          </w:rPr>
          <w:fldChar w:fldCharType="separate"/>
        </w:r>
        <w:r w:rsidR="004B6A2D">
          <w:rPr>
            <w:noProof/>
            <w:webHidden/>
          </w:rPr>
          <w:t>17</w:t>
        </w:r>
        <w:r w:rsidR="004B6A2D">
          <w:rPr>
            <w:noProof/>
            <w:webHidden/>
          </w:rPr>
          <w:fldChar w:fldCharType="end"/>
        </w:r>
        <w:r>
          <w:rPr>
            <w:noProof/>
          </w:rPr>
          <w:fldChar w:fldCharType="end"/>
        </w:r>
      </w:ins>
    </w:p>
    <w:p w14:paraId="6133CE13" w14:textId="77777777" w:rsidR="004B6A2D" w:rsidRDefault="00000000">
      <w:pPr>
        <w:pStyle w:val="Obsah2"/>
        <w:tabs>
          <w:tab w:val="left" w:pos="960"/>
          <w:tab w:val="right" w:pos="9060"/>
        </w:tabs>
        <w:rPr>
          <w:ins w:id="10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10" w:author="Word Document Comparison" w:date="2023-11-20T10:37:00Z">
        <w:r>
          <w:fldChar w:fldCharType="begin"/>
        </w:r>
        <w:r>
          <w:instrText>HYPERLINK \l "_Toc150718898"</w:instrText>
        </w:r>
        <w:r>
          <w:fldChar w:fldCharType="separate"/>
        </w:r>
        <w:r w:rsidR="004B6A2D" w:rsidRPr="003C496B">
          <w:rPr>
            <w:rStyle w:val="Hypertextovodkaz"/>
            <w:rFonts w:cs="Arial"/>
            <w:iCs/>
            <w:noProof/>
          </w:rPr>
          <w:t>6.5.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Minimalizace výlukové činnosti</w:t>
        </w:r>
        <w:r w:rsidR="004B6A2D">
          <w:rPr>
            <w:noProof/>
            <w:webHidden/>
          </w:rPr>
          <w:tab/>
        </w:r>
        <w:r w:rsidR="004B6A2D">
          <w:rPr>
            <w:noProof/>
            <w:webHidden/>
          </w:rPr>
          <w:fldChar w:fldCharType="begin"/>
        </w:r>
        <w:r w:rsidR="004B6A2D">
          <w:rPr>
            <w:noProof/>
            <w:webHidden/>
          </w:rPr>
          <w:instrText xml:space="preserve"> PAGEREF _Toc150718898 \h </w:instrText>
        </w:r>
      </w:ins>
      <w:r w:rsidR="004B6A2D">
        <w:rPr>
          <w:noProof/>
          <w:webHidden/>
        </w:rPr>
      </w:r>
      <w:ins w:id="111" w:author="Word Document Comparison" w:date="2023-11-20T10:37:00Z">
        <w:r w:rsidR="004B6A2D">
          <w:rPr>
            <w:noProof/>
            <w:webHidden/>
          </w:rPr>
          <w:fldChar w:fldCharType="separate"/>
        </w:r>
        <w:r w:rsidR="004B6A2D">
          <w:rPr>
            <w:noProof/>
            <w:webHidden/>
          </w:rPr>
          <w:t>17</w:t>
        </w:r>
        <w:r w:rsidR="004B6A2D">
          <w:rPr>
            <w:noProof/>
            <w:webHidden/>
          </w:rPr>
          <w:fldChar w:fldCharType="end"/>
        </w:r>
        <w:r>
          <w:rPr>
            <w:noProof/>
          </w:rPr>
          <w:fldChar w:fldCharType="end"/>
        </w:r>
      </w:ins>
    </w:p>
    <w:p w14:paraId="1B75A84A" w14:textId="77777777" w:rsidR="004B6A2D" w:rsidRDefault="00000000">
      <w:pPr>
        <w:pStyle w:val="Obsah2"/>
        <w:tabs>
          <w:tab w:val="left" w:pos="960"/>
          <w:tab w:val="right" w:pos="9060"/>
        </w:tabs>
        <w:rPr>
          <w:ins w:id="112"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13" w:author="Word Document Comparison" w:date="2023-11-20T10:37:00Z">
        <w:r>
          <w:fldChar w:fldCharType="begin"/>
        </w:r>
        <w:r>
          <w:instrText>HYPERLINK \l "_Toc150718899"</w:instrText>
        </w:r>
        <w:r>
          <w:fldChar w:fldCharType="separate"/>
        </w:r>
        <w:r w:rsidR="004B6A2D" w:rsidRPr="003C496B">
          <w:rPr>
            <w:rStyle w:val="Hypertextovodkaz"/>
            <w:rFonts w:cs="Arial"/>
            <w:iCs/>
            <w:noProof/>
          </w:rPr>
          <w:t>6.6.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_Toc150718899 \h </w:instrText>
        </w:r>
      </w:ins>
      <w:r w:rsidR="004B6A2D">
        <w:rPr>
          <w:noProof/>
          <w:webHidden/>
        </w:rPr>
      </w:r>
      <w:ins w:id="114" w:author="Word Document Comparison" w:date="2023-11-20T10:37:00Z">
        <w:r w:rsidR="004B6A2D">
          <w:rPr>
            <w:noProof/>
            <w:webHidden/>
          </w:rPr>
          <w:fldChar w:fldCharType="separate"/>
        </w:r>
        <w:r w:rsidR="004B6A2D">
          <w:rPr>
            <w:noProof/>
            <w:webHidden/>
          </w:rPr>
          <w:t>18</w:t>
        </w:r>
        <w:r w:rsidR="004B6A2D">
          <w:rPr>
            <w:noProof/>
            <w:webHidden/>
          </w:rPr>
          <w:fldChar w:fldCharType="end"/>
        </w:r>
        <w:r>
          <w:rPr>
            <w:noProof/>
          </w:rPr>
          <w:fldChar w:fldCharType="end"/>
        </w:r>
      </w:ins>
    </w:p>
    <w:p w14:paraId="0BC5DC41" w14:textId="77777777" w:rsidR="004B6A2D" w:rsidRDefault="00000000">
      <w:pPr>
        <w:pStyle w:val="Obsah1"/>
        <w:tabs>
          <w:tab w:val="left" w:pos="480"/>
          <w:tab w:val="right" w:pos="9060"/>
        </w:tabs>
        <w:rPr>
          <w:ins w:id="115"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116" w:author="Word Document Comparison" w:date="2023-11-20T10:37:00Z">
        <w:r>
          <w:fldChar w:fldCharType="begin"/>
        </w:r>
        <w:r>
          <w:instrText>HYPERLINK \l "_Toc150718900"</w:instrText>
        </w:r>
        <w:r>
          <w:fldChar w:fldCharType="separate"/>
        </w:r>
        <w:r w:rsidR="004B6A2D" w:rsidRPr="003C496B">
          <w:rPr>
            <w:rStyle w:val="Hypertextovodkaz"/>
            <w:noProof/>
          </w:rPr>
          <w:t>7.</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GARANCE NÁVAZNOSTÍ, ČEKACÍch DOB a dispečerského řízení</w:t>
        </w:r>
        <w:r w:rsidR="004B6A2D">
          <w:rPr>
            <w:noProof/>
            <w:webHidden/>
          </w:rPr>
          <w:tab/>
        </w:r>
        <w:r w:rsidR="004B6A2D">
          <w:rPr>
            <w:noProof/>
            <w:webHidden/>
          </w:rPr>
          <w:fldChar w:fldCharType="begin"/>
        </w:r>
        <w:r w:rsidR="004B6A2D">
          <w:rPr>
            <w:noProof/>
            <w:webHidden/>
          </w:rPr>
          <w:instrText xml:space="preserve"> PAGEREF _Toc150718900 \h </w:instrText>
        </w:r>
      </w:ins>
      <w:r w:rsidR="004B6A2D">
        <w:rPr>
          <w:noProof/>
          <w:webHidden/>
        </w:rPr>
      </w:r>
      <w:ins w:id="117" w:author="Word Document Comparison" w:date="2023-11-20T10:37:00Z">
        <w:r w:rsidR="004B6A2D">
          <w:rPr>
            <w:noProof/>
            <w:webHidden/>
          </w:rPr>
          <w:fldChar w:fldCharType="separate"/>
        </w:r>
        <w:r w:rsidR="004B6A2D">
          <w:rPr>
            <w:noProof/>
            <w:webHidden/>
          </w:rPr>
          <w:t>19</w:t>
        </w:r>
        <w:r w:rsidR="004B6A2D">
          <w:rPr>
            <w:noProof/>
            <w:webHidden/>
          </w:rPr>
          <w:fldChar w:fldCharType="end"/>
        </w:r>
        <w:r>
          <w:rPr>
            <w:noProof/>
          </w:rPr>
          <w:fldChar w:fldCharType="end"/>
        </w:r>
      </w:ins>
    </w:p>
    <w:p w14:paraId="409F5406" w14:textId="77777777" w:rsidR="004B6A2D" w:rsidRDefault="00000000">
      <w:pPr>
        <w:pStyle w:val="Obsah2"/>
        <w:tabs>
          <w:tab w:val="left" w:pos="960"/>
          <w:tab w:val="right" w:pos="9060"/>
        </w:tabs>
        <w:rPr>
          <w:ins w:id="118"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19" w:author="Word Document Comparison" w:date="2023-11-20T10:37:00Z">
        <w:r>
          <w:fldChar w:fldCharType="begin"/>
        </w:r>
        <w:r>
          <w:instrText>HYPERLINK \l "_Toc150718901"</w:instrText>
        </w:r>
        <w:r>
          <w:fldChar w:fldCharType="separate"/>
        </w:r>
        <w:r w:rsidR="004B6A2D" w:rsidRPr="003C496B">
          <w:rPr>
            <w:rStyle w:val="Hypertextovodkaz"/>
            <w:rFonts w:cs="Arial"/>
            <w:iCs/>
            <w:noProof/>
          </w:rPr>
          <w:t>7.1.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Garance návazností IDS JMK</w:t>
        </w:r>
        <w:r w:rsidR="004B6A2D">
          <w:rPr>
            <w:noProof/>
            <w:webHidden/>
          </w:rPr>
          <w:tab/>
        </w:r>
        <w:r w:rsidR="004B6A2D">
          <w:rPr>
            <w:noProof/>
            <w:webHidden/>
          </w:rPr>
          <w:fldChar w:fldCharType="begin"/>
        </w:r>
        <w:r w:rsidR="004B6A2D">
          <w:rPr>
            <w:noProof/>
            <w:webHidden/>
          </w:rPr>
          <w:instrText xml:space="preserve"> PAGEREF _Toc150718901 \h </w:instrText>
        </w:r>
      </w:ins>
      <w:r w:rsidR="004B6A2D">
        <w:rPr>
          <w:noProof/>
          <w:webHidden/>
        </w:rPr>
      </w:r>
      <w:ins w:id="120" w:author="Word Document Comparison" w:date="2023-11-20T10:37:00Z">
        <w:r w:rsidR="004B6A2D">
          <w:rPr>
            <w:noProof/>
            <w:webHidden/>
          </w:rPr>
          <w:fldChar w:fldCharType="separate"/>
        </w:r>
        <w:r w:rsidR="004B6A2D">
          <w:rPr>
            <w:noProof/>
            <w:webHidden/>
          </w:rPr>
          <w:t>19</w:t>
        </w:r>
        <w:r w:rsidR="004B6A2D">
          <w:rPr>
            <w:noProof/>
            <w:webHidden/>
          </w:rPr>
          <w:fldChar w:fldCharType="end"/>
        </w:r>
        <w:r>
          <w:rPr>
            <w:noProof/>
          </w:rPr>
          <w:fldChar w:fldCharType="end"/>
        </w:r>
      </w:ins>
    </w:p>
    <w:p w14:paraId="3B673CAD" w14:textId="77777777" w:rsidR="004B6A2D" w:rsidRDefault="00000000">
      <w:pPr>
        <w:pStyle w:val="Obsah2"/>
        <w:tabs>
          <w:tab w:val="left" w:pos="960"/>
          <w:tab w:val="right" w:pos="9060"/>
        </w:tabs>
        <w:rPr>
          <w:ins w:id="121"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22" w:author="Word Document Comparison" w:date="2023-11-20T10:37:00Z">
        <w:r>
          <w:fldChar w:fldCharType="begin"/>
        </w:r>
        <w:r>
          <w:instrText>HYPERLINK \l "_Toc150718902"</w:instrText>
        </w:r>
        <w:r>
          <w:fldChar w:fldCharType="separate"/>
        </w:r>
        <w:r w:rsidR="004B6A2D" w:rsidRPr="003C496B">
          <w:rPr>
            <w:rStyle w:val="Hypertextovodkaz"/>
            <w:rFonts w:cs="Arial"/>
            <w:iCs/>
            <w:noProof/>
          </w:rPr>
          <w:t>7.2.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Centrální dispečink IDS JMK</w:t>
        </w:r>
        <w:r w:rsidR="004B6A2D">
          <w:rPr>
            <w:noProof/>
            <w:webHidden/>
          </w:rPr>
          <w:tab/>
        </w:r>
        <w:r w:rsidR="004B6A2D">
          <w:rPr>
            <w:noProof/>
            <w:webHidden/>
          </w:rPr>
          <w:fldChar w:fldCharType="begin"/>
        </w:r>
        <w:r w:rsidR="004B6A2D">
          <w:rPr>
            <w:noProof/>
            <w:webHidden/>
          </w:rPr>
          <w:instrText xml:space="preserve"> PAGEREF _Toc150718902 \h </w:instrText>
        </w:r>
      </w:ins>
      <w:r w:rsidR="004B6A2D">
        <w:rPr>
          <w:noProof/>
          <w:webHidden/>
        </w:rPr>
      </w:r>
      <w:ins w:id="123" w:author="Word Document Comparison" w:date="2023-11-20T10:37:00Z">
        <w:r w:rsidR="004B6A2D">
          <w:rPr>
            <w:noProof/>
            <w:webHidden/>
          </w:rPr>
          <w:fldChar w:fldCharType="separate"/>
        </w:r>
        <w:r w:rsidR="004B6A2D">
          <w:rPr>
            <w:noProof/>
            <w:webHidden/>
          </w:rPr>
          <w:t>19</w:t>
        </w:r>
        <w:r w:rsidR="004B6A2D">
          <w:rPr>
            <w:noProof/>
            <w:webHidden/>
          </w:rPr>
          <w:fldChar w:fldCharType="end"/>
        </w:r>
        <w:r>
          <w:rPr>
            <w:noProof/>
          </w:rPr>
          <w:fldChar w:fldCharType="end"/>
        </w:r>
      </w:ins>
    </w:p>
    <w:p w14:paraId="028F922B" w14:textId="77777777" w:rsidR="004B6A2D" w:rsidRDefault="00000000">
      <w:pPr>
        <w:pStyle w:val="Obsah2"/>
        <w:tabs>
          <w:tab w:val="left" w:pos="960"/>
          <w:tab w:val="right" w:pos="9060"/>
        </w:tabs>
        <w:rPr>
          <w:ins w:id="124"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25" w:author="Word Document Comparison" w:date="2023-11-20T10:37:00Z">
        <w:r>
          <w:fldChar w:fldCharType="begin"/>
        </w:r>
        <w:r>
          <w:instrText>HYPERLINK \l "_Toc150718903"</w:instrText>
        </w:r>
        <w:r>
          <w:fldChar w:fldCharType="separate"/>
        </w:r>
        <w:r w:rsidR="004B6A2D" w:rsidRPr="003C496B">
          <w:rPr>
            <w:rStyle w:val="Hypertextovodkaz"/>
            <w:rFonts w:cs="Arial"/>
            <w:iCs/>
            <w:noProof/>
          </w:rPr>
          <w:t>7.3.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Dispečer Dopravce</w:t>
        </w:r>
        <w:r w:rsidR="004B6A2D">
          <w:rPr>
            <w:noProof/>
            <w:webHidden/>
          </w:rPr>
          <w:tab/>
        </w:r>
        <w:r w:rsidR="004B6A2D">
          <w:rPr>
            <w:noProof/>
            <w:webHidden/>
          </w:rPr>
          <w:fldChar w:fldCharType="begin"/>
        </w:r>
        <w:r w:rsidR="004B6A2D">
          <w:rPr>
            <w:noProof/>
            <w:webHidden/>
          </w:rPr>
          <w:instrText xml:space="preserve"> PAGEREF _Toc150718903 \h </w:instrText>
        </w:r>
      </w:ins>
      <w:r w:rsidR="004B6A2D">
        <w:rPr>
          <w:noProof/>
          <w:webHidden/>
        </w:rPr>
      </w:r>
      <w:ins w:id="126" w:author="Word Document Comparison" w:date="2023-11-20T10:37:00Z">
        <w:r w:rsidR="004B6A2D">
          <w:rPr>
            <w:noProof/>
            <w:webHidden/>
          </w:rPr>
          <w:fldChar w:fldCharType="separate"/>
        </w:r>
        <w:r w:rsidR="004B6A2D">
          <w:rPr>
            <w:noProof/>
            <w:webHidden/>
          </w:rPr>
          <w:t>19</w:t>
        </w:r>
        <w:r w:rsidR="004B6A2D">
          <w:rPr>
            <w:noProof/>
            <w:webHidden/>
          </w:rPr>
          <w:fldChar w:fldCharType="end"/>
        </w:r>
        <w:r>
          <w:rPr>
            <w:noProof/>
          </w:rPr>
          <w:fldChar w:fldCharType="end"/>
        </w:r>
      </w:ins>
    </w:p>
    <w:p w14:paraId="58E71C83" w14:textId="77777777" w:rsidR="004B6A2D" w:rsidRDefault="00000000">
      <w:pPr>
        <w:pStyle w:val="Obsah2"/>
        <w:tabs>
          <w:tab w:val="left" w:pos="960"/>
          <w:tab w:val="right" w:pos="9060"/>
        </w:tabs>
        <w:rPr>
          <w:ins w:id="127"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28" w:author="Word Document Comparison" w:date="2023-11-20T10:37:00Z">
        <w:r>
          <w:fldChar w:fldCharType="begin"/>
        </w:r>
        <w:r>
          <w:instrText>HYPERLINK \l "_Toc150718904"</w:instrText>
        </w:r>
        <w:r>
          <w:fldChar w:fldCharType="separate"/>
        </w:r>
        <w:r w:rsidR="004B6A2D" w:rsidRPr="003C496B">
          <w:rPr>
            <w:rStyle w:val="Hypertextovodkaz"/>
            <w:rFonts w:cs="Arial"/>
            <w:iCs/>
            <w:noProof/>
          </w:rPr>
          <w:t>7.4.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Pohotovostní Jednotka a strojvedoucí</w:t>
        </w:r>
        <w:r w:rsidR="004B6A2D">
          <w:rPr>
            <w:noProof/>
            <w:webHidden/>
          </w:rPr>
          <w:tab/>
        </w:r>
        <w:r w:rsidR="004B6A2D">
          <w:rPr>
            <w:noProof/>
            <w:webHidden/>
          </w:rPr>
          <w:fldChar w:fldCharType="begin"/>
        </w:r>
        <w:r w:rsidR="004B6A2D">
          <w:rPr>
            <w:noProof/>
            <w:webHidden/>
          </w:rPr>
          <w:instrText xml:space="preserve"> PAGEREF _Toc150718904 \h </w:instrText>
        </w:r>
      </w:ins>
      <w:r w:rsidR="004B6A2D">
        <w:rPr>
          <w:noProof/>
          <w:webHidden/>
        </w:rPr>
      </w:r>
      <w:ins w:id="129" w:author="Word Document Comparison" w:date="2023-11-20T10:37:00Z">
        <w:r w:rsidR="004B6A2D">
          <w:rPr>
            <w:noProof/>
            <w:webHidden/>
          </w:rPr>
          <w:fldChar w:fldCharType="separate"/>
        </w:r>
        <w:r w:rsidR="004B6A2D">
          <w:rPr>
            <w:noProof/>
            <w:webHidden/>
          </w:rPr>
          <w:t>21</w:t>
        </w:r>
        <w:r w:rsidR="004B6A2D">
          <w:rPr>
            <w:noProof/>
            <w:webHidden/>
          </w:rPr>
          <w:fldChar w:fldCharType="end"/>
        </w:r>
        <w:r>
          <w:rPr>
            <w:noProof/>
          </w:rPr>
          <w:fldChar w:fldCharType="end"/>
        </w:r>
      </w:ins>
    </w:p>
    <w:p w14:paraId="353DC3D4" w14:textId="77777777" w:rsidR="004B6A2D" w:rsidRDefault="00000000">
      <w:pPr>
        <w:pStyle w:val="Obsah2"/>
        <w:tabs>
          <w:tab w:val="left" w:pos="960"/>
          <w:tab w:val="right" w:pos="9060"/>
        </w:tabs>
        <w:rPr>
          <w:ins w:id="130"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31" w:author="Word Document Comparison" w:date="2023-11-20T10:37:00Z">
        <w:r>
          <w:fldChar w:fldCharType="begin"/>
        </w:r>
        <w:r>
          <w:instrText>HYPERLINK \l "_Toc150718905"</w:instrText>
        </w:r>
        <w:r>
          <w:fldChar w:fldCharType="separate"/>
        </w:r>
        <w:r w:rsidR="004B6A2D" w:rsidRPr="003C496B">
          <w:rPr>
            <w:rStyle w:val="Hypertextovodkaz"/>
            <w:rFonts w:cs="Arial"/>
            <w:iCs/>
            <w:noProof/>
          </w:rPr>
          <w:t>7.5.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Postup v případě mimořádnosti v dopravě</w:t>
        </w:r>
        <w:r w:rsidR="004B6A2D">
          <w:rPr>
            <w:noProof/>
            <w:webHidden/>
          </w:rPr>
          <w:tab/>
        </w:r>
        <w:r w:rsidR="004B6A2D">
          <w:rPr>
            <w:noProof/>
            <w:webHidden/>
          </w:rPr>
          <w:fldChar w:fldCharType="begin"/>
        </w:r>
        <w:r w:rsidR="004B6A2D">
          <w:rPr>
            <w:noProof/>
            <w:webHidden/>
          </w:rPr>
          <w:instrText xml:space="preserve"> PAGEREF _Toc150718905 \h </w:instrText>
        </w:r>
      </w:ins>
      <w:r w:rsidR="004B6A2D">
        <w:rPr>
          <w:noProof/>
          <w:webHidden/>
        </w:rPr>
      </w:r>
      <w:ins w:id="132" w:author="Word Document Comparison" w:date="2023-11-20T10:37:00Z">
        <w:r w:rsidR="004B6A2D">
          <w:rPr>
            <w:noProof/>
            <w:webHidden/>
          </w:rPr>
          <w:fldChar w:fldCharType="separate"/>
        </w:r>
        <w:r w:rsidR="004B6A2D">
          <w:rPr>
            <w:noProof/>
            <w:webHidden/>
          </w:rPr>
          <w:t>22</w:t>
        </w:r>
        <w:r w:rsidR="004B6A2D">
          <w:rPr>
            <w:noProof/>
            <w:webHidden/>
          </w:rPr>
          <w:fldChar w:fldCharType="end"/>
        </w:r>
        <w:r>
          <w:rPr>
            <w:noProof/>
          </w:rPr>
          <w:fldChar w:fldCharType="end"/>
        </w:r>
      </w:ins>
    </w:p>
    <w:p w14:paraId="1D8E7EA0" w14:textId="77777777" w:rsidR="004B6A2D" w:rsidRDefault="00000000">
      <w:pPr>
        <w:pStyle w:val="Obsah2"/>
        <w:tabs>
          <w:tab w:val="left" w:pos="960"/>
          <w:tab w:val="right" w:pos="9060"/>
        </w:tabs>
        <w:rPr>
          <w:ins w:id="133"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34" w:author="Word Document Comparison" w:date="2023-11-20T10:37:00Z">
        <w:r>
          <w:fldChar w:fldCharType="begin"/>
        </w:r>
        <w:r>
          <w:instrText>HYPERLINK \l "_Toc150718906"</w:instrText>
        </w:r>
        <w:r>
          <w:fldChar w:fldCharType="separate"/>
        </w:r>
        <w:r w:rsidR="004B6A2D" w:rsidRPr="003C496B">
          <w:rPr>
            <w:rStyle w:val="Hypertextovodkaz"/>
            <w:rFonts w:cs="Arial"/>
            <w:iCs/>
            <w:noProof/>
          </w:rPr>
          <w:t>7.6.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 opoždění odjezdu vlaku</w:t>
        </w:r>
        <w:r w:rsidR="004B6A2D">
          <w:rPr>
            <w:noProof/>
            <w:webHidden/>
          </w:rPr>
          <w:tab/>
        </w:r>
        <w:r w:rsidR="004B6A2D">
          <w:rPr>
            <w:noProof/>
            <w:webHidden/>
          </w:rPr>
          <w:fldChar w:fldCharType="begin"/>
        </w:r>
        <w:r w:rsidR="004B6A2D">
          <w:rPr>
            <w:noProof/>
            <w:webHidden/>
          </w:rPr>
          <w:instrText xml:space="preserve"> PAGEREF _Toc150718906 \h </w:instrText>
        </w:r>
      </w:ins>
      <w:r w:rsidR="004B6A2D">
        <w:rPr>
          <w:noProof/>
          <w:webHidden/>
        </w:rPr>
      </w:r>
      <w:ins w:id="135" w:author="Word Document Comparison" w:date="2023-11-20T10:37:00Z">
        <w:r w:rsidR="004B6A2D">
          <w:rPr>
            <w:noProof/>
            <w:webHidden/>
          </w:rPr>
          <w:fldChar w:fldCharType="separate"/>
        </w:r>
        <w:r w:rsidR="004B6A2D">
          <w:rPr>
            <w:noProof/>
            <w:webHidden/>
          </w:rPr>
          <w:t>23</w:t>
        </w:r>
        <w:r w:rsidR="004B6A2D">
          <w:rPr>
            <w:noProof/>
            <w:webHidden/>
          </w:rPr>
          <w:fldChar w:fldCharType="end"/>
        </w:r>
        <w:r>
          <w:rPr>
            <w:noProof/>
          </w:rPr>
          <w:fldChar w:fldCharType="end"/>
        </w:r>
      </w:ins>
    </w:p>
    <w:p w14:paraId="7E9C7519" w14:textId="77777777" w:rsidR="004B6A2D" w:rsidRDefault="00000000">
      <w:pPr>
        <w:pStyle w:val="Obsah2"/>
        <w:tabs>
          <w:tab w:val="left" w:pos="960"/>
          <w:tab w:val="right" w:pos="9060"/>
        </w:tabs>
        <w:rPr>
          <w:ins w:id="136"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37" w:author="Word Document Comparison" w:date="2023-11-20T10:37:00Z">
        <w:r>
          <w:fldChar w:fldCharType="begin"/>
        </w:r>
        <w:r>
          <w:instrText>HYPERLINK \l "_Toc150718907"</w:instrText>
        </w:r>
        <w:r>
          <w:fldChar w:fldCharType="separate"/>
        </w:r>
        <w:r w:rsidR="004B6A2D" w:rsidRPr="003C496B">
          <w:rPr>
            <w:rStyle w:val="Hypertextovodkaz"/>
            <w:rFonts w:cs="Arial"/>
            <w:iCs/>
            <w:noProof/>
          </w:rPr>
          <w:t>7.7.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Pokyny k operativnímu řízení</w:t>
        </w:r>
        <w:r w:rsidR="004B6A2D">
          <w:rPr>
            <w:noProof/>
            <w:webHidden/>
          </w:rPr>
          <w:tab/>
        </w:r>
        <w:r w:rsidR="004B6A2D">
          <w:rPr>
            <w:noProof/>
            <w:webHidden/>
          </w:rPr>
          <w:fldChar w:fldCharType="begin"/>
        </w:r>
        <w:r w:rsidR="004B6A2D">
          <w:rPr>
            <w:noProof/>
            <w:webHidden/>
          </w:rPr>
          <w:instrText xml:space="preserve"> PAGEREF _Toc150718907 \h </w:instrText>
        </w:r>
      </w:ins>
      <w:r w:rsidR="004B6A2D">
        <w:rPr>
          <w:noProof/>
          <w:webHidden/>
        </w:rPr>
      </w:r>
      <w:ins w:id="138" w:author="Word Document Comparison" w:date="2023-11-20T10:37:00Z">
        <w:r w:rsidR="004B6A2D">
          <w:rPr>
            <w:noProof/>
            <w:webHidden/>
          </w:rPr>
          <w:fldChar w:fldCharType="separate"/>
        </w:r>
        <w:r w:rsidR="004B6A2D">
          <w:rPr>
            <w:noProof/>
            <w:webHidden/>
          </w:rPr>
          <w:t>23</w:t>
        </w:r>
        <w:r w:rsidR="004B6A2D">
          <w:rPr>
            <w:noProof/>
            <w:webHidden/>
          </w:rPr>
          <w:fldChar w:fldCharType="end"/>
        </w:r>
        <w:r>
          <w:rPr>
            <w:noProof/>
          </w:rPr>
          <w:fldChar w:fldCharType="end"/>
        </w:r>
      </w:ins>
    </w:p>
    <w:p w14:paraId="53452A08" w14:textId="77777777" w:rsidR="004B6A2D" w:rsidRDefault="00000000">
      <w:pPr>
        <w:pStyle w:val="Obsah2"/>
        <w:tabs>
          <w:tab w:val="left" w:pos="960"/>
          <w:tab w:val="right" w:pos="9060"/>
        </w:tabs>
        <w:rPr>
          <w:ins w:id="13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40" w:author="Word Document Comparison" w:date="2023-11-20T10:37:00Z">
        <w:r>
          <w:fldChar w:fldCharType="begin"/>
        </w:r>
        <w:r>
          <w:instrText>HYPERLINK \l "_Toc150718908"</w:instrText>
        </w:r>
        <w:r>
          <w:fldChar w:fldCharType="separate"/>
        </w:r>
        <w:r w:rsidR="004B6A2D" w:rsidRPr="003C496B">
          <w:rPr>
            <w:rStyle w:val="Hypertextovodkaz"/>
            <w:rFonts w:cs="Arial"/>
            <w:iCs/>
            <w:noProof/>
          </w:rPr>
          <w:t>7.8.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Prodloužení časové platnosti a změna zónové platnosti jízdenky IDS JMK</w:t>
        </w:r>
        <w:r w:rsidR="004B6A2D">
          <w:rPr>
            <w:noProof/>
            <w:webHidden/>
          </w:rPr>
          <w:tab/>
        </w:r>
        <w:r w:rsidR="004B6A2D">
          <w:rPr>
            <w:noProof/>
            <w:webHidden/>
          </w:rPr>
          <w:fldChar w:fldCharType="begin"/>
        </w:r>
        <w:r w:rsidR="004B6A2D">
          <w:rPr>
            <w:noProof/>
            <w:webHidden/>
          </w:rPr>
          <w:instrText xml:space="preserve"> PAGEREF _Toc150718908 \h </w:instrText>
        </w:r>
      </w:ins>
      <w:r w:rsidR="004B6A2D">
        <w:rPr>
          <w:noProof/>
          <w:webHidden/>
        </w:rPr>
      </w:r>
      <w:ins w:id="141" w:author="Word Document Comparison" w:date="2023-11-20T10:37:00Z">
        <w:r w:rsidR="004B6A2D">
          <w:rPr>
            <w:noProof/>
            <w:webHidden/>
          </w:rPr>
          <w:fldChar w:fldCharType="separate"/>
        </w:r>
        <w:r w:rsidR="004B6A2D">
          <w:rPr>
            <w:noProof/>
            <w:webHidden/>
          </w:rPr>
          <w:t>23</w:t>
        </w:r>
        <w:r w:rsidR="004B6A2D">
          <w:rPr>
            <w:noProof/>
            <w:webHidden/>
          </w:rPr>
          <w:fldChar w:fldCharType="end"/>
        </w:r>
        <w:r>
          <w:rPr>
            <w:noProof/>
          </w:rPr>
          <w:fldChar w:fldCharType="end"/>
        </w:r>
      </w:ins>
    </w:p>
    <w:p w14:paraId="1F6A48C1" w14:textId="77777777" w:rsidR="004B6A2D" w:rsidRDefault="00000000">
      <w:pPr>
        <w:pStyle w:val="Obsah2"/>
        <w:tabs>
          <w:tab w:val="left" w:pos="960"/>
          <w:tab w:val="right" w:pos="9060"/>
        </w:tabs>
        <w:rPr>
          <w:ins w:id="142"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43" w:author="Word Document Comparison" w:date="2023-11-20T10:37:00Z">
        <w:r>
          <w:fldChar w:fldCharType="begin"/>
        </w:r>
        <w:r>
          <w:instrText>HYPERLINK \l "_Toc150718909"</w:instrText>
        </w:r>
        <w:r>
          <w:fldChar w:fldCharType="separate"/>
        </w:r>
        <w:r w:rsidR="004B6A2D" w:rsidRPr="003C496B">
          <w:rPr>
            <w:rStyle w:val="Hypertextovodkaz"/>
            <w:rFonts w:cs="Arial"/>
            <w:iCs/>
            <w:noProof/>
          </w:rPr>
          <w:t>7.9.</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Výměna vozidla na trati</w:t>
        </w:r>
        <w:r w:rsidR="004B6A2D">
          <w:rPr>
            <w:noProof/>
            <w:webHidden/>
          </w:rPr>
          <w:tab/>
        </w:r>
        <w:r w:rsidR="004B6A2D">
          <w:rPr>
            <w:noProof/>
            <w:webHidden/>
          </w:rPr>
          <w:fldChar w:fldCharType="begin"/>
        </w:r>
        <w:r w:rsidR="004B6A2D">
          <w:rPr>
            <w:noProof/>
            <w:webHidden/>
          </w:rPr>
          <w:instrText xml:space="preserve"> PAGEREF _Toc150718909 \h </w:instrText>
        </w:r>
      </w:ins>
      <w:r w:rsidR="004B6A2D">
        <w:rPr>
          <w:noProof/>
          <w:webHidden/>
        </w:rPr>
      </w:r>
      <w:ins w:id="144" w:author="Word Document Comparison" w:date="2023-11-20T10:37:00Z">
        <w:r w:rsidR="004B6A2D">
          <w:rPr>
            <w:noProof/>
            <w:webHidden/>
          </w:rPr>
          <w:fldChar w:fldCharType="separate"/>
        </w:r>
        <w:r w:rsidR="004B6A2D">
          <w:rPr>
            <w:noProof/>
            <w:webHidden/>
          </w:rPr>
          <w:t>23</w:t>
        </w:r>
        <w:r w:rsidR="004B6A2D">
          <w:rPr>
            <w:noProof/>
            <w:webHidden/>
          </w:rPr>
          <w:fldChar w:fldCharType="end"/>
        </w:r>
        <w:r>
          <w:rPr>
            <w:noProof/>
          </w:rPr>
          <w:fldChar w:fldCharType="end"/>
        </w:r>
      </w:ins>
    </w:p>
    <w:p w14:paraId="4B75D167" w14:textId="77777777" w:rsidR="004B6A2D" w:rsidRDefault="00000000">
      <w:pPr>
        <w:pStyle w:val="Obsah2"/>
        <w:tabs>
          <w:tab w:val="left" w:pos="960"/>
          <w:tab w:val="right" w:pos="9060"/>
        </w:tabs>
        <w:rPr>
          <w:ins w:id="145"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46" w:author="Word Document Comparison" w:date="2023-11-20T10:37:00Z">
        <w:r>
          <w:fldChar w:fldCharType="begin"/>
        </w:r>
        <w:r>
          <w:instrText>HYPERLINK \l "_Toc150718910"</w:instrText>
        </w:r>
        <w:r>
          <w:fldChar w:fldCharType="separate"/>
        </w:r>
        <w:r w:rsidR="004B6A2D" w:rsidRPr="003C496B">
          <w:rPr>
            <w:rStyle w:val="Hypertextovodkaz"/>
            <w:rFonts w:cs="Arial"/>
            <w:iCs/>
            <w:noProof/>
          </w:rPr>
          <w:t>7.10.</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Řešení nedostatku provozuschopných vozidel</w:t>
        </w:r>
        <w:r w:rsidR="004B6A2D">
          <w:rPr>
            <w:noProof/>
            <w:webHidden/>
          </w:rPr>
          <w:tab/>
        </w:r>
        <w:r w:rsidR="004B6A2D">
          <w:rPr>
            <w:noProof/>
            <w:webHidden/>
          </w:rPr>
          <w:fldChar w:fldCharType="begin"/>
        </w:r>
        <w:r w:rsidR="004B6A2D">
          <w:rPr>
            <w:noProof/>
            <w:webHidden/>
          </w:rPr>
          <w:instrText xml:space="preserve"> PAGEREF _Toc150718910 \h </w:instrText>
        </w:r>
      </w:ins>
      <w:r w:rsidR="004B6A2D">
        <w:rPr>
          <w:noProof/>
          <w:webHidden/>
        </w:rPr>
      </w:r>
      <w:ins w:id="147" w:author="Word Document Comparison" w:date="2023-11-20T10:37:00Z">
        <w:r w:rsidR="004B6A2D">
          <w:rPr>
            <w:noProof/>
            <w:webHidden/>
          </w:rPr>
          <w:fldChar w:fldCharType="separate"/>
        </w:r>
        <w:r w:rsidR="004B6A2D">
          <w:rPr>
            <w:noProof/>
            <w:webHidden/>
          </w:rPr>
          <w:t>23</w:t>
        </w:r>
        <w:r w:rsidR="004B6A2D">
          <w:rPr>
            <w:noProof/>
            <w:webHidden/>
          </w:rPr>
          <w:fldChar w:fldCharType="end"/>
        </w:r>
        <w:r>
          <w:rPr>
            <w:noProof/>
          </w:rPr>
          <w:fldChar w:fldCharType="end"/>
        </w:r>
      </w:ins>
    </w:p>
    <w:p w14:paraId="01EF4C97" w14:textId="77777777" w:rsidR="004B6A2D" w:rsidRDefault="00000000">
      <w:pPr>
        <w:pStyle w:val="Obsah2"/>
        <w:tabs>
          <w:tab w:val="left" w:pos="960"/>
          <w:tab w:val="right" w:pos="9060"/>
        </w:tabs>
        <w:rPr>
          <w:ins w:id="148"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49" w:author="Word Document Comparison" w:date="2023-11-20T10:37:00Z">
        <w:r>
          <w:fldChar w:fldCharType="begin"/>
        </w:r>
        <w:r>
          <w:instrText>HYPERLINK \l "_Toc150718911"</w:instrText>
        </w:r>
        <w:r>
          <w:fldChar w:fldCharType="separate"/>
        </w:r>
        <w:r w:rsidR="004B6A2D" w:rsidRPr="003C496B">
          <w:rPr>
            <w:rStyle w:val="Hypertextovodkaz"/>
            <w:rFonts w:cs="Arial"/>
            <w:iCs/>
            <w:noProof/>
          </w:rPr>
          <w:t>7.11.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Vypravení neplánované náhradní dopravy</w:t>
        </w:r>
        <w:r w:rsidR="004B6A2D">
          <w:rPr>
            <w:noProof/>
            <w:webHidden/>
          </w:rPr>
          <w:tab/>
        </w:r>
        <w:r w:rsidR="004B6A2D">
          <w:rPr>
            <w:noProof/>
            <w:webHidden/>
          </w:rPr>
          <w:fldChar w:fldCharType="begin"/>
        </w:r>
        <w:r w:rsidR="004B6A2D">
          <w:rPr>
            <w:noProof/>
            <w:webHidden/>
          </w:rPr>
          <w:instrText xml:space="preserve"> PAGEREF _Toc150718911 \h </w:instrText>
        </w:r>
      </w:ins>
      <w:r w:rsidR="004B6A2D">
        <w:rPr>
          <w:noProof/>
          <w:webHidden/>
        </w:rPr>
      </w:r>
      <w:ins w:id="150" w:author="Word Document Comparison" w:date="2023-11-20T10:37:00Z">
        <w:r w:rsidR="004B6A2D">
          <w:rPr>
            <w:noProof/>
            <w:webHidden/>
          </w:rPr>
          <w:fldChar w:fldCharType="separate"/>
        </w:r>
        <w:r w:rsidR="004B6A2D">
          <w:rPr>
            <w:noProof/>
            <w:webHidden/>
          </w:rPr>
          <w:t>24</w:t>
        </w:r>
        <w:r w:rsidR="004B6A2D">
          <w:rPr>
            <w:noProof/>
            <w:webHidden/>
          </w:rPr>
          <w:fldChar w:fldCharType="end"/>
        </w:r>
        <w:r>
          <w:rPr>
            <w:noProof/>
          </w:rPr>
          <w:fldChar w:fldCharType="end"/>
        </w:r>
      </w:ins>
    </w:p>
    <w:p w14:paraId="5459ED1C" w14:textId="77777777" w:rsidR="004B6A2D" w:rsidRDefault="00000000">
      <w:pPr>
        <w:pStyle w:val="Obsah2"/>
        <w:tabs>
          <w:tab w:val="left" w:pos="960"/>
          <w:tab w:val="right" w:pos="9060"/>
        </w:tabs>
        <w:rPr>
          <w:ins w:id="151"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52" w:author="Word Document Comparison" w:date="2023-11-20T10:37:00Z">
        <w:r>
          <w:fldChar w:fldCharType="begin"/>
        </w:r>
        <w:r>
          <w:instrText>HYPERLINK \l "_Toc150718912"</w:instrText>
        </w:r>
        <w:r>
          <w:fldChar w:fldCharType="separate"/>
        </w:r>
        <w:r w:rsidR="004B6A2D" w:rsidRPr="003C496B">
          <w:rPr>
            <w:rStyle w:val="Hypertextovodkaz"/>
            <w:rFonts w:cs="Arial"/>
            <w:iCs/>
            <w:noProof/>
          </w:rPr>
          <w:t>7.12.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_Toc150718912 \h </w:instrText>
        </w:r>
      </w:ins>
      <w:r w:rsidR="004B6A2D">
        <w:rPr>
          <w:noProof/>
          <w:webHidden/>
        </w:rPr>
      </w:r>
      <w:ins w:id="153" w:author="Word Document Comparison" w:date="2023-11-20T10:37:00Z">
        <w:r w:rsidR="004B6A2D">
          <w:rPr>
            <w:noProof/>
            <w:webHidden/>
          </w:rPr>
          <w:fldChar w:fldCharType="separate"/>
        </w:r>
        <w:r w:rsidR="004B6A2D">
          <w:rPr>
            <w:noProof/>
            <w:webHidden/>
          </w:rPr>
          <w:t>24</w:t>
        </w:r>
        <w:r w:rsidR="004B6A2D">
          <w:rPr>
            <w:noProof/>
            <w:webHidden/>
          </w:rPr>
          <w:fldChar w:fldCharType="end"/>
        </w:r>
        <w:r>
          <w:rPr>
            <w:noProof/>
          </w:rPr>
          <w:fldChar w:fldCharType="end"/>
        </w:r>
      </w:ins>
    </w:p>
    <w:p w14:paraId="18EA241E" w14:textId="77777777" w:rsidR="004B6A2D" w:rsidRDefault="00000000">
      <w:pPr>
        <w:pStyle w:val="Obsah1"/>
        <w:tabs>
          <w:tab w:val="left" w:pos="480"/>
          <w:tab w:val="right" w:pos="9060"/>
        </w:tabs>
        <w:rPr>
          <w:ins w:id="154"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155" w:author="Word Document Comparison" w:date="2023-11-20T10:37:00Z">
        <w:r>
          <w:fldChar w:fldCharType="begin"/>
        </w:r>
        <w:r>
          <w:instrText>HYPERLINK \l "_Toc150718913"</w:instrText>
        </w:r>
        <w:r>
          <w:fldChar w:fldCharType="separate"/>
        </w:r>
        <w:r w:rsidR="004B6A2D" w:rsidRPr="003C496B">
          <w:rPr>
            <w:rStyle w:val="Hypertextovodkaz"/>
            <w:noProof/>
          </w:rPr>
          <w:t>8.</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dopravních výkonů</w:t>
        </w:r>
        <w:r w:rsidR="004B6A2D">
          <w:rPr>
            <w:noProof/>
            <w:webHidden/>
          </w:rPr>
          <w:tab/>
        </w:r>
        <w:r w:rsidR="004B6A2D">
          <w:rPr>
            <w:noProof/>
            <w:webHidden/>
          </w:rPr>
          <w:fldChar w:fldCharType="begin"/>
        </w:r>
        <w:r w:rsidR="004B6A2D">
          <w:rPr>
            <w:noProof/>
            <w:webHidden/>
          </w:rPr>
          <w:instrText xml:space="preserve"> PAGEREF _Toc150718913 \h </w:instrText>
        </w:r>
      </w:ins>
      <w:r w:rsidR="004B6A2D">
        <w:rPr>
          <w:noProof/>
          <w:webHidden/>
        </w:rPr>
      </w:r>
      <w:ins w:id="156" w:author="Word Document Comparison" w:date="2023-11-20T10:37:00Z">
        <w:r w:rsidR="004B6A2D">
          <w:rPr>
            <w:noProof/>
            <w:webHidden/>
          </w:rPr>
          <w:fldChar w:fldCharType="separate"/>
        </w:r>
        <w:r w:rsidR="004B6A2D">
          <w:rPr>
            <w:noProof/>
            <w:webHidden/>
          </w:rPr>
          <w:t>25</w:t>
        </w:r>
        <w:r w:rsidR="004B6A2D">
          <w:rPr>
            <w:noProof/>
            <w:webHidden/>
          </w:rPr>
          <w:fldChar w:fldCharType="end"/>
        </w:r>
        <w:r>
          <w:rPr>
            <w:noProof/>
          </w:rPr>
          <w:fldChar w:fldCharType="end"/>
        </w:r>
      </w:ins>
    </w:p>
    <w:p w14:paraId="69784E50" w14:textId="77777777" w:rsidR="004B6A2D" w:rsidRDefault="00000000">
      <w:pPr>
        <w:pStyle w:val="Obsah2"/>
        <w:tabs>
          <w:tab w:val="left" w:pos="960"/>
          <w:tab w:val="right" w:pos="9060"/>
        </w:tabs>
        <w:rPr>
          <w:ins w:id="157"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58" w:author="Word Document Comparison" w:date="2023-11-20T10:37:00Z">
        <w:r>
          <w:fldChar w:fldCharType="begin"/>
        </w:r>
        <w:r>
          <w:instrText>HYPERLINK \l "_Toc150718914"</w:instrText>
        </w:r>
        <w:r>
          <w:fldChar w:fldCharType="separate"/>
        </w:r>
        <w:r w:rsidR="004B6A2D" w:rsidRPr="003C496B">
          <w:rPr>
            <w:rStyle w:val="Hypertextovodkaz"/>
            <w:rFonts w:cs="Arial"/>
            <w:iCs/>
            <w:noProof/>
          </w:rPr>
          <w:t>8.1.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Jízdní řád vydávaný Provozovatelem dráhy</w:t>
        </w:r>
        <w:r w:rsidR="004B6A2D">
          <w:rPr>
            <w:noProof/>
            <w:webHidden/>
          </w:rPr>
          <w:tab/>
        </w:r>
        <w:r w:rsidR="004B6A2D">
          <w:rPr>
            <w:noProof/>
            <w:webHidden/>
          </w:rPr>
          <w:fldChar w:fldCharType="begin"/>
        </w:r>
        <w:r w:rsidR="004B6A2D">
          <w:rPr>
            <w:noProof/>
            <w:webHidden/>
          </w:rPr>
          <w:instrText xml:space="preserve"> PAGEREF _Toc150718914 \h </w:instrText>
        </w:r>
      </w:ins>
      <w:r w:rsidR="004B6A2D">
        <w:rPr>
          <w:noProof/>
          <w:webHidden/>
        </w:rPr>
      </w:r>
      <w:ins w:id="159" w:author="Word Document Comparison" w:date="2023-11-20T10:37:00Z">
        <w:r w:rsidR="004B6A2D">
          <w:rPr>
            <w:noProof/>
            <w:webHidden/>
          </w:rPr>
          <w:fldChar w:fldCharType="separate"/>
        </w:r>
        <w:r w:rsidR="004B6A2D">
          <w:rPr>
            <w:noProof/>
            <w:webHidden/>
          </w:rPr>
          <w:t>25</w:t>
        </w:r>
        <w:r w:rsidR="004B6A2D">
          <w:rPr>
            <w:noProof/>
            <w:webHidden/>
          </w:rPr>
          <w:fldChar w:fldCharType="end"/>
        </w:r>
        <w:r>
          <w:rPr>
            <w:noProof/>
          </w:rPr>
          <w:fldChar w:fldCharType="end"/>
        </w:r>
      </w:ins>
    </w:p>
    <w:p w14:paraId="476154D7" w14:textId="77777777" w:rsidR="004B6A2D" w:rsidRDefault="00000000">
      <w:pPr>
        <w:pStyle w:val="Obsah2"/>
        <w:tabs>
          <w:tab w:val="left" w:pos="960"/>
          <w:tab w:val="right" w:pos="9060"/>
        </w:tabs>
        <w:rPr>
          <w:ins w:id="160"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61" w:author="Word Document Comparison" w:date="2023-11-20T10:37:00Z">
        <w:r>
          <w:fldChar w:fldCharType="begin"/>
        </w:r>
        <w:r>
          <w:instrText>HYPERLINK \l "_Toc150718915"</w:instrText>
        </w:r>
        <w:r>
          <w:fldChar w:fldCharType="separate"/>
        </w:r>
        <w:r w:rsidR="004B6A2D" w:rsidRPr="003C496B">
          <w:rPr>
            <w:rStyle w:val="Hypertextovodkaz"/>
            <w:rFonts w:cs="Arial"/>
            <w:iCs/>
            <w:noProof/>
          </w:rPr>
          <w:t>8.2.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Plán řazení vlaků</w:t>
        </w:r>
        <w:r w:rsidR="004B6A2D">
          <w:rPr>
            <w:noProof/>
            <w:webHidden/>
          </w:rPr>
          <w:tab/>
        </w:r>
        <w:r w:rsidR="004B6A2D">
          <w:rPr>
            <w:noProof/>
            <w:webHidden/>
          </w:rPr>
          <w:fldChar w:fldCharType="begin"/>
        </w:r>
        <w:r w:rsidR="004B6A2D">
          <w:rPr>
            <w:noProof/>
            <w:webHidden/>
          </w:rPr>
          <w:instrText xml:space="preserve"> PAGEREF _Toc150718915 \h </w:instrText>
        </w:r>
      </w:ins>
      <w:r w:rsidR="004B6A2D">
        <w:rPr>
          <w:noProof/>
          <w:webHidden/>
        </w:rPr>
      </w:r>
      <w:ins w:id="162" w:author="Word Document Comparison" w:date="2023-11-20T10:37:00Z">
        <w:r w:rsidR="004B6A2D">
          <w:rPr>
            <w:noProof/>
            <w:webHidden/>
          </w:rPr>
          <w:fldChar w:fldCharType="separate"/>
        </w:r>
        <w:r w:rsidR="004B6A2D">
          <w:rPr>
            <w:noProof/>
            <w:webHidden/>
          </w:rPr>
          <w:t>25</w:t>
        </w:r>
        <w:r w:rsidR="004B6A2D">
          <w:rPr>
            <w:noProof/>
            <w:webHidden/>
          </w:rPr>
          <w:fldChar w:fldCharType="end"/>
        </w:r>
        <w:r>
          <w:rPr>
            <w:noProof/>
          </w:rPr>
          <w:fldChar w:fldCharType="end"/>
        </w:r>
      </w:ins>
    </w:p>
    <w:p w14:paraId="7C0086A8" w14:textId="77777777" w:rsidR="004B6A2D" w:rsidRDefault="00000000">
      <w:pPr>
        <w:pStyle w:val="Obsah2"/>
        <w:tabs>
          <w:tab w:val="left" w:pos="960"/>
          <w:tab w:val="right" w:pos="9060"/>
        </w:tabs>
        <w:rPr>
          <w:ins w:id="163"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64" w:author="Word Document Comparison" w:date="2023-11-20T10:37:00Z">
        <w:r>
          <w:fldChar w:fldCharType="begin"/>
        </w:r>
        <w:r>
          <w:instrText>HYPERLINK \l "_Toc150718916"</w:instrText>
        </w:r>
        <w:r>
          <w:fldChar w:fldCharType="separate"/>
        </w:r>
        <w:r w:rsidR="004B6A2D" w:rsidRPr="003C496B">
          <w:rPr>
            <w:rStyle w:val="Hypertextovodkaz"/>
            <w:rFonts w:cs="Arial"/>
            <w:iCs/>
            <w:noProof/>
          </w:rPr>
          <w:t>8.3.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Oběhy souprav</w:t>
        </w:r>
        <w:r w:rsidR="004B6A2D">
          <w:rPr>
            <w:noProof/>
            <w:webHidden/>
          </w:rPr>
          <w:tab/>
        </w:r>
        <w:r w:rsidR="004B6A2D">
          <w:rPr>
            <w:noProof/>
            <w:webHidden/>
          </w:rPr>
          <w:fldChar w:fldCharType="begin"/>
        </w:r>
        <w:r w:rsidR="004B6A2D">
          <w:rPr>
            <w:noProof/>
            <w:webHidden/>
          </w:rPr>
          <w:instrText xml:space="preserve"> PAGEREF _Toc150718916 \h </w:instrText>
        </w:r>
      </w:ins>
      <w:r w:rsidR="004B6A2D">
        <w:rPr>
          <w:noProof/>
          <w:webHidden/>
        </w:rPr>
      </w:r>
      <w:ins w:id="165" w:author="Word Document Comparison" w:date="2023-11-20T10:37:00Z">
        <w:r w:rsidR="004B6A2D">
          <w:rPr>
            <w:noProof/>
            <w:webHidden/>
          </w:rPr>
          <w:fldChar w:fldCharType="separate"/>
        </w:r>
        <w:r w:rsidR="004B6A2D">
          <w:rPr>
            <w:noProof/>
            <w:webHidden/>
          </w:rPr>
          <w:t>25</w:t>
        </w:r>
        <w:r w:rsidR="004B6A2D">
          <w:rPr>
            <w:noProof/>
            <w:webHidden/>
          </w:rPr>
          <w:fldChar w:fldCharType="end"/>
        </w:r>
        <w:r>
          <w:rPr>
            <w:noProof/>
          </w:rPr>
          <w:fldChar w:fldCharType="end"/>
        </w:r>
      </w:ins>
    </w:p>
    <w:p w14:paraId="3B3AD0F8" w14:textId="77777777" w:rsidR="004B6A2D" w:rsidRDefault="00000000">
      <w:pPr>
        <w:pStyle w:val="Obsah2"/>
        <w:tabs>
          <w:tab w:val="left" w:pos="960"/>
          <w:tab w:val="right" w:pos="9060"/>
        </w:tabs>
        <w:rPr>
          <w:ins w:id="166"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67" w:author="Word Document Comparison" w:date="2023-11-20T10:37:00Z">
        <w:r>
          <w:lastRenderedPageBreak/>
          <w:fldChar w:fldCharType="begin"/>
        </w:r>
        <w:r>
          <w:instrText>HYPERLINK \l "_Toc150718917"</w:instrText>
        </w:r>
        <w:r>
          <w:fldChar w:fldCharType="separate"/>
        </w:r>
        <w:r w:rsidR="004B6A2D" w:rsidRPr="003C496B">
          <w:rPr>
            <w:rStyle w:val="Hypertextovodkaz"/>
            <w:rFonts w:cs="Arial"/>
            <w:iCs/>
            <w:noProof/>
          </w:rPr>
          <w:t>8.4.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Oběhy vlakového doprovodu</w:t>
        </w:r>
        <w:r w:rsidR="004B6A2D">
          <w:rPr>
            <w:noProof/>
            <w:webHidden/>
          </w:rPr>
          <w:tab/>
        </w:r>
        <w:r w:rsidR="004B6A2D">
          <w:rPr>
            <w:noProof/>
            <w:webHidden/>
          </w:rPr>
          <w:fldChar w:fldCharType="begin"/>
        </w:r>
        <w:r w:rsidR="004B6A2D">
          <w:rPr>
            <w:noProof/>
            <w:webHidden/>
          </w:rPr>
          <w:instrText xml:space="preserve"> PAGEREF _Toc150718917 \h </w:instrText>
        </w:r>
      </w:ins>
      <w:r w:rsidR="004B6A2D">
        <w:rPr>
          <w:noProof/>
          <w:webHidden/>
        </w:rPr>
      </w:r>
      <w:ins w:id="168" w:author="Word Document Comparison" w:date="2023-11-20T10:37:00Z">
        <w:r w:rsidR="004B6A2D">
          <w:rPr>
            <w:noProof/>
            <w:webHidden/>
          </w:rPr>
          <w:fldChar w:fldCharType="separate"/>
        </w:r>
        <w:r w:rsidR="004B6A2D">
          <w:rPr>
            <w:noProof/>
            <w:webHidden/>
          </w:rPr>
          <w:t>26</w:t>
        </w:r>
        <w:r w:rsidR="004B6A2D">
          <w:rPr>
            <w:noProof/>
            <w:webHidden/>
          </w:rPr>
          <w:fldChar w:fldCharType="end"/>
        </w:r>
        <w:r>
          <w:rPr>
            <w:noProof/>
          </w:rPr>
          <w:fldChar w:fldCharType="end"/>
        </w:r>
      </w:ins>
    </w:p>
    <w:p w14:paraId="5A6F9056" w14:textId="77777777" w:rsidR="004B6A2D" w:rsidRDefault="00000000">
      <w:pPr>
        <w:pStyle w:val="Obsah2"/>
        <w:tabs>
          <w:tab w:val="left" w:pos="960"/>
          <w:tab w:val="right" w:pos="9060"/>
        </w:tabs>
        <w:rPr>
          <w:ins w:id="16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70" w:author="Word Document Comparison" w:date="2023-11-20T10:37:00Z">
        <w:r>
          <w:fldChar w:fldCharType="begin"/>
        </w:r>
        <w:r>
          <w:instrText>HYPERLINK \l "_Toc150718918"</w:instrText>
        </w:r>
        <w:r>
          <w:fldChar w:fldCharType="separate"/>
        </w:r>
        <w:r w:rsidR="004B6A2D" w:rsidRPr="003C496B">
          <w:rPr>
            <w:rStyle w:val="Hypertextovodkaz"/>
            <w:rFonts w:cs="Arial"/>
            <w:iCs/>
            <w:noProof/>
          </w:rPr>
          <w:t>8.5.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Změny Plánu řazení vlaků, Oběhů souprav a Oběhů vlakového doprovodu</w:t>
        </w:r>
        <w:r w:rsidR="004B6A2D">
          <w:rPr>
            <w:noProof/>
            <w:webHidden/>
          </w:rPr>
          <w:tab/>
        </w:r>
        <w:r w:rsidR="004B6A2D">
          <w:rPr>
            <w:noProof/>
            <w:webHidden/>
          </w:rPr>
          <w:fldChar w:fldCharType="begin"/>
        </w:r>
        <w:r w:rsidR="004B6A2D">
          <w:rPr>
            <w:noProof/>
            <w:webHidden/>
          </w:rPr>
          <w:instrText xml:space="preserve"> PAGEREF _Toc150718918 \h </w:instrText>
        </w:r>
      </w:ins>
      <w:r w:rsidR="004B6A2D">
        <w:rPr>
          <w:noProof/>
          <w:webHidden/>
        </w:rPr>
      </w:r>
      <w:ins w:id="171" w:author="Word Document Comparison" w:date="2023-11-20T10:37:00Z">
        <w:r w:rsidR="004B6A2D">
          <w:rPr>
            <w:noProof/>
            <w:webHidden/>
          </w:rPr>
          <w:fldChar w:fldCharType="separate"/>
        </w:r>
        <w:r w:rsidR="004B6A2D">
          <w:rPr>
            <w:noProof/>
            <w:webHidden/>
          </w:rPr>
          <w:t>26</w:t>
        </w:r>
        <w:r w:rsidR="004B6A2D">
          <w:rPr>
            <w:noProof/>
            <w:webHidden/>
          </w:rPr>
          <w:fldChar w:fldCharType="end"/>
        </w:r>
        <w:r>
          <w:rPr>
            <w:noProof/>
          </w:rPr>
          <w:fldChar w:fldCharType="end"/>
        </w:r>
      </w:ins>
    </w:p>
    <w:p w14:paraId="05010FB5" w14:textId="77777777" w:rsidR="004B6A2D" w:rsidRDefault="00000000">
      <w:pPr>
        <w:pStyle w:val="Obsah2"/>
        <w:tabs>
          <w:tab w:val="left" w:pos="960"/>
          <w:tab w:val="right" w:pos="9060"/>
        </w:tabs>
        <w:rPr>
          <w:ins w:id="172"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73" w:author="Word Document Comparison" w:date="2023-11-20T10:37:00Z">
        <w:r>
          <w:fldChar w:fldCharType="begin"/>
        </w:r>
        <w:r>
          <w:instrText>HYPERLINK \l "_Toc150718919"</w:instrText>
        </w:r>
        <w:r>
          <w:fldChar w:fldCharType="separate"/>
        </w:r>
        <w:r w:rsidR="004B6A2D" w:rsidRPr="003C496B">
          <w:rPr>
            <w:rStyle w:val="Hypertextovodkaz"/>
            <w:rFonts w:cs="Arial"/>
            <w:iCs/>
            <w:noProof/>
          </w:rPr>
          <w:t>8.6.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Přípoje mezi vlaky</w:t>
        </w:r>
        <w:r w:rsidR="004B6A2D">
          <w:rPr>
            <w:noProof/>
            <w:webHidden/>
          </w:rPr>
          <w:tab/>
        </w:r>
        <w:r w:rsidR="004B6A2D">
          <w:rPr>
            <w:noProof/>
            <w:webHidden/>
          </w:rPr>
          <w:fldChar w:fldCharType="begin"/>
        </w:r>
        <w:r w:rsidR="004B6A2D">
          <w:rPr>
            <w:noProof/>
            <w:webHidden/>
          </w:rPr>
          <w:instrText xml:space="preserve"> PAGEREF _Toc150718919 \h </w:instrText>
        </w:r>
      </w:ins>
      <w:r w:rsidR="004B6A2D">
        <w:rPr>
          <w:noProof/>
          <w:webHidden/>
        </w:rPr>
      </w:r>
      <w:ins w:id="174" w:author="Word Document Comparison" w:date="2023-11-20T10:37:00Z">
        <w:r w:rsidR="004B6A2D">
          <w:rPr>
            <w:noProof/>
            <w:webHidden/>
          </w:rPr>
          <w:fldChar w:fldCharType="separate"/>
        </w:r>
        <w:r w:rsidR="004B6A2D">
          <w:rPr>
            <w:noProof/>
            <w:webHidden/>
          </w:rPr>
          <w:t>26</w:t>
        </w:r>
        <w:r w:rsidR="004B6A2D">
          <w:rPr>
            <w:noProof/>
            <w:webHidden/>
          </w:rPr>
          <w:fldChar w:fldCharType="end"/>
        </w:r>
        <w:r>
          <w:rPr>
            <w:noProof/>
          </w:rPr>
          <w:fldChar w:fldCharType="end"/>
        </w:r>
      </w:ins>
    </w:p>
    <w:p w14:paraId="14C44BC7" w14:textId="77777777" w:rsidR="004B6A2D" w:rsidRDefault="00000000">
      <w:pPr>
        <w:pStyle w:val="Obsah2"/>
        <w:tabs>
          <w:tab w:val="left" w:pos="960"/>
          <w:tab w:val="right" w:pos="9060"/>
        </w:tabs>
        <w:rPr>
          <w:ins w:id="175"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76" w:author="Word Document Comparison" w:date="2023-11-20T10:37:00Z">
        <w:r>
          <w:fldChar w:fldCharType="begin"/>
        </w:r>
        <w:r>
          <w:instrText>HYPERLINK \l "_Toc150718920"</w:instrText>
        </w:r>
        <w:r>
          <w:fldChar w:fldCharType="separate"/>
        </w:r>
        <w:r w:rsidR="004B6A2D" w:rsidRPr="003C496B">
          <w:rPr>
            <w:rStyle w:val="Hypertextovodkaz"/>
            <w:rFonts w:cs="Arial"/>
            <w:iCs/>
            <w:noProof/>
          </w:rPr>
          <w:t>8.7.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Informační povinnost dopravce</w:t>
        </w:r>
        <w:r w:rsidR="004B6A2D">
          <w:rPr>
            <w:noProof/>
            <w:webHidden/>
          </w:rPr>
          <w:tab/>
        </w:r>
        <w:r w:rsidR="004B6A2D">
          <w:rPr>
            <w:noProof/>
            <w:webHidden/>
          </w:rPr>
          <w:fldChar w:fldCharType="begin"/>
        </w:r>
        <w:r w:rsidR="004B6A2D">
          <w:rPr>
            <w:noProof/>
            <w:webHidden/>
          </w:rPr>
          <w:instrText xml:space="preserve"> PAGEREF _Toc150718920 \h </w:instrText>
        </w:r>
      </w:ins>
      <w:r w:rsidR="004B6A2D">
        <w:rPr>
          <w:noProof/>
          <w:webHidden/>
        </w:rPr>
      </w:r>
      <w:ins w:id="177" w:author="Word Document Comparison" w:date="2023-11-20T10:37:00Z">
        <w:r w:rsidR="004B6A2D">
          <w:rPr>
            <w:noProof/>
            <w:webHidden/>
          </w:rPr>
          <w:fldChar w:fldCharType="separate"/>
        </w:r>
        <w:r w:rsidR="004B6A2D">
          <w:rPr>
            <w:noProof/>
            <w:webHidden/>
          </w:rPr>
          <w:t>27</w:t>
        </w:r>
        <w:r w:rsidR="004B6A2D">
          <w:rPr>
            <w:noProof/>
            <w:webHidden/>
          </w:rPr>
          <w:fldChar w:fldCharType="end"/>
        </w:r>
        <w:r>
          <w:rPr>
            <w:noProof/>
          </w:rPr>
          <w:fldChar w:fldCharType="end"/>
        </w:r>
      </w:ins>
    </w:p>
    <w:p w14:paraId="499BCD89" w14:textId="77777777" w:rsidR="004B6A2D" w:rsidRDefault="00000000">
      <w:pPr>
        <w:pStyle w:val="Obsah2"/>
        <w:tabs>
          <w:tab w:val="left" w:pos="960"/>
          <w:tab w:val="right" w:pos="9060"/>
        </w:tabs>
        <w:rPr>
          <w:ins w:id="178"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79" w:author="Word Document Comparison" w:date="2023-11-20T10:37:00Z">
        <w:r>
          <w:fldChar w:fldCharType="begin"/>
        </w:r>
        <w:r>
          <w:instrText>HYPERLINK \l "_Toc150718921"</w:instrText>
        </w:r>
        <w:r>
          <w:fldChar w:fldCharType="separate"/>
        </w:r>
        <w:r w:rsidR="004B6A2D" w:rsidRPr="003C496B">
          <w:rPr>
            <w:rStyle w:val="Hypertextovodkaz"/>
            <w:rFonts w:cs="Arial"/>
            <w:iCs/>
            <w:noProof/>
          </w:rPr>
          <w:t>8.8.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_Toc150718921 \h </w:instrText>
        </w:r>
      </w:ins>
      <w:r w:rsidR="004B6A2D">
        <w:rPr>
          <w:noProof/>
          <w:webHidden/>
        </w:rPr>
      </w:r>
      <w:ins w:id="180" w:author="Word Document Comparison" w:date="2023-11-20T10:37:00Z">
        <w:r w:rsidR="004B6A2D">
          <w:rPr>
            <w:noProof/>
            <w:webHidden/>
          </w:rPr>
          <w:fldChar w:fldCharType="separate"/>
        </w:r>
        <w:r w:rsidR="004B6A2D">
          <w:rPr>
            <w:noProof/>
            <w:webHidden/>
          </w:rPr>
          <w:t>27</w:t>
        </w:r>
        <w:r w:rsidR="004B6A2D">
          <w:rPr>
            <w:noProof/>
            <w:webHidden/>
          </w:rPr>
          <w:fldChar w:fldCharType="end"/>
        </w:r>
        <w:r>
          <w:rPr>
            <w:noProof/>
          </w:rPr>
          <w:fldChar w:fldCharType="end"/>
        </w:r>
      </w:ins>
    </w:p>
    <w:p w14:paraId="7928DC1B" w14:textId="77777777" w:rsidR="004B6A2D" w:rsidRDefault="00000000">
      <w:pPr>
        <w:pStyle w:val="Obsah1"/>
        <w:tabs>
          <w:tab w:val="left" w:pos="480"/>
          <w:tab w:val="right" w:pos="9060"/>
        </w:tabs>
        <w:rPr>
          <w:ins w:id="181"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182" w:author="Word Document Comparison" w:date="2023-11-20T10:37:00Z">
        <w:r>
          <w:fldChar w:fldCharType="begin"/>
        </w:r>
        <w:r>
          <w:instrText>HYPERLINK \l "_Toc150718922"</w:instrText>
        </w:r>
        <w:r>
          <w:fldChar w:fldCharType="separate"/>
        </w:r>
        <w:r w:rsidR="004B6A2D" w:rsidRPr="003C496B">
          <w:rPr>
            <w:rStyle w:val="Hypertextovodkaz"/>
            <w:noProof/>
          </w:rPr>
          <w:t>9.</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odbavení cestujících a prodeje jízdních dokladů</w:t>
        </w:r>
        <w:r w:rsidR="004B6A2D">
          <w:rPr>
            <w:noProof/>
            <w:webHidden/>
          </w:rPr>
          <w:tab/>
        </w:r>
        <w:r w:rsidR="004B6A2D">
          <w:rPr>
            <w:noProof/>
            <w:webHidden/>
          </w:rPr>
          <w:fldChar w:fldCharType="begin"/>
        </w:r>
        <w:r w:rsidR="004B6A2D">
          <w:rPr>
            <w:noProof/>
            <w:webHidden/>
          </w:rPr>
          <w:instrText xml:space="preserve"> PAGEREF _Toc150718922 \h </w:instrText>
        </w:r>
      </w:ins>
      <w:r w:rsidR="004B6A2D">
        <w:rPr>
          <w:noProof/>
          <w:webHidden/>
        </w:rPr>
      </w:r>
      <w:ins w:id="183" w:author="Word Document Comparison" w:date="2023-11-20T10:37:00Z">
        <w:r w:rsidR="004B6A2D">
          <w:rPr>
            <w:noProof/>
            <w:webHidden/>
          </w:rPr>
          <w:fldChar w:fldCharType="separate"/>
        </w:r>
        <w:r w:rsidR="004B6A2D">
          <w:rPr>
            <w:noProof/>
            <w:webHidden/>
          </w:rPr>
          <w:t>28</w:t>
        </w:r>
        <w:r w:rsidR="004B6A2D">
          <w:rPr>
            <w:noProof/>
            <w:webHidden/>
          </w:rPr>
          <w:fldChar w:fldCharType="end"/>
        </w:r>
        <w:r>
          <w:rPr>
            <w:noProof/>
          </w:rPr>
          <w:fldChar w:fldCharType="end"/>
        </w:r>
      </w:ins>
    </w:p>
    <w:p w14:paraId="2F90E1C2" w14:textId="77777777" w:rsidR="004B6A2D" w:rsidRDefault="00000000">
      <w:pPr>
        <w:pStyle w:val="Obsah2"/>
        <w:tabs>
          <w:tab w:val="left" w:pos="960"/>
          <w:tab w:val="right" w:pos="9060"/>
        </w:tabs>
        <w:rPr>
          <w:ins w:id="184"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85" w:author="Word Document Comparison" w:date="2023-11-20T10:37:00Z">
        <w:r>
          <w:fldChar w:fldCharType="begin"/>
        </w:r>
        <w:r>
          <w:instrText>HYPERLINK \l "_Toc150718923"</w:instrText>
        </w:r>
        <w:r>
          <w:fldChar w:fldCharType="separate"/>
        </w:r>
        <w:r w:rsidR="004B6A2D" w:rsidRPr="003C496B">
          <w:rPr>
            <w:rStyle w:val="Hypertextovodkaz"/>
            <w:rFonts w:cs="Arial"/>
            <w:iCs/>
            <w:noProof/>
          </w:rPr>
          <w:t>9.1.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Tarif IDS JMK a SPP IDS JMK</w:t>
        </w:r>
        <w:r w:rsidR="004B6A2D">
          <w:rPr>
            <w:noProof/>
            <w:webHidden/>
          </w:rPr>
          <w:tab/>
        </w:r>
        <w:r w:rsidR="004B6A2D">
          <w:rPr>
            <w:noProof/>
            <w:webHidden/>
          </w:rPr>
          <w:fldChar w:fldCharType="begin"/>
        </w:r>
        <w:r w:rsidR="004B6A2D">
          <w:rPr>
            <w:noProof/>
            <w:webHidden/>
          </w:rPr>
          <w:instrText xml:space="preserve"> PAGEREF _Toc150718923 \h </w:instrText>
        </w:r>
      </w:ins>
      <w:r w:rsidR="004B6A2D">
        <w:rPr>
          <w:noProof/>
          <w:webHidden/>
        </w:rPr>
      </w:r>
      <w:ins w:id="186" w:author="Word Document Comparison" w:date="2023-11-20T10:37:00Z">
        <w:r w:rsidR="004B6A2D">
          <w:rPr>
            <w:noProof/>
            <w:webHidden/>
          </w:rPr>
          <w:fldChar w:fldCharType="separate"/>
        </w:r>
        <w:r w:rsidR="004B6A2D">
          <w:rPr>
            <w:noProof/>
            <w:webHidden/>
          </w:rPr>
          <w:t>28</w:t>
        </w:r>
        <w:r w:rsidR="004B6A2D">
          <w:rPr>
            <w:noProof/>
            <w:webHidden/>
          </w:rPr>
          <w:fldChar w:fldCharType="end"/>
        </w:r>
        <w:r>
          <w:rPr>
            <w:noProof/>
          </w:rPr>
          <w:fldChar w:fldCharType="end"/>
        </w:r>
      </w:ins>
    </w:p>
    <w:p w14:paraId="6431A352" w14:textId="77777777" w:rsidR="004B6A2D" w:rsidRDefault="00000000">
      <w:pPr>
        <w:pStyle w:val="Obsah2"/>
        <w:tabs>
          <w:tab w:val="left" w:pos="960"/>
          <w:tab w:val="right" w:pos="9060"/>
        </w:tabs>
        <w:rPr>
          <w:ins w:id="187"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88" w:author="Word Document Comparison" w:date="2023-11-20T10:37:00Z">
        <w:r>
          <w:fldChar w:fldCharType="begin"/>
        </w:r>
        <w:r>
          <w:instrText>HYPERLINK \l "_Toc150718924"</w:instrText>
        </w:r>
        <w:r>
          <w:fldChar w:fldCharType="separate"/>
        </w:r>
        <w:r w:rsidR="004B6A2D" w:rsidRPr="003C496B">
          <w:rPr>
            <w:rStyle w:val="Hypertextovodkaz"/>
            <w:rFonts w:cs="Arial"/>
            <w:iCs/>
            <w:noProof/>
          </w:rPr>
          <w:t>9.2.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Rozšiřování IDS JMK</w:t>
        </w:r>
        <w:r w:rsidR="004B6A2D">
          <w:rPr>
            <w:noProof/>
            <w:webHidden/>
          </w:rPr>
          <w:tab/>
        </w:r>
        <w:r w:rsidR="004B6A2D">
          <w:rPr>
            <w:noProof/>
            <w:webHidden/>
          </w:rPr>
          <w:fldChar w:fldCharType="begin"/>
        </w:r>
        <w:r w:rsidR="004B6A2D">
          <w:rPr>
            <w:noProof/>
            <w:webHidden/>
          </w:rPr>
          <w:instrText xml:space="preserve"> PAGEREF _Toc150718924 \h </w:instrText>
        </w:r>
      </w:ins>
      <w:r w:rsidR="004B6A2D">
        <w:rPr>
          <w:noProof/>
          <w:webHidden/>
        </w:rPr>
      </w:r>
      <w:ins w:id="189" w:author="Word Document Comparison" w:date="2023-11-20T10:37:00Z">
        <w:r w:rsidR="004B6A2D">
          <w:rPr>
            <w:noProof/>
            <w:webHidden/>
          </w:rPr>
          <w:fldChar w:fldCharType="separate"/>
        </w:r>
        <w:r w:rsidR="004B6A2D">
          <w:rPr>
            <w:noProof/>
            <w:webHidden/>
          </w:rPr>
          <w:t>28</w:t>
        </w:r>
        <w:r w:rsidR="004B6A2D">
          <w:rPr>
            <w:noProof/>
            <w:webHidden/>
          </w:rPr>
          <w:fldChar w:fldCharType="end"/>
        </w:r>
        <w:r>
          <w:rPr>
            <w:noProof/>
          </w:rPr>
          <w:fldChar w:fldCharType="end"/>
        </w:r>
      </w:ins>
    </w:p>
    <w:p w14:paraId="5F536471" w14:textId="77777777" w:rsidR="004B6A2D" w:rsidRDefault="00000000">
      <w:pPr>
        <w:pStyle w:val="Obsah2"/>
        <w:tabs>
          <w:tab w:val="left" w:pos="960"/>
          <w:tab w:val="right" w:pos="9060"/>
        </w:tabs>
        <w:rPr>
          <w:ins w:id="190"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91" w:author="Word Document Comparison" w:date="2023-11-20T10:37:00Z">
        <w:r>
          <w:fldChar w:fldCharType="begin"/>
        </w:r>
        <w:r>
          <w:instrText>HYPERLINK \l "_Toc150718925"</w:instrText>
        </w:r>
        <w:r>
          <w:fldChar w:fldCharType="separate"/>
        </w:r>
        <w:r w:rsidR="004B6A2D" w:rsidRPr="003C496B">
          <w:rPr>
            <w:rStyle w:val="Hypertextovodkaz"/>
            <w:rFonts w:cs="Arial"/>
            <w:iCs/>
            <w:noProof/>
          </w:rPr>
          <w:t>9.3.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Způsob prodeje jízdních dokladů</w:t>
        </w:r>
        <w:r w:rsidR="004B6A2D">
          <w:rPr>
            <w:noProof/>
            <w:webHidden/>
          </w:rPr>
          <w:tab/>
        </w:r>
        <w:r w:rsidR="004B6A2D">
          <w:rPr>
            <w:noProof/>
            <w:webHidden/>
          </w:rPr>
          <w:fldChar w:fldCharType="begin"/>
        </w:r>
        <w:r w:rsidR="004B6A2D">
          <w:rPr>
            <w:noProof/>
            <w:webHidden/>
          </w:rPr>
          <w:instrText xml:space="preserve"> PAGEREF _Toc150718925 \h </w:instrText>
        </w:r>
      </w:ins>
      <w:r w:rsidR="004B6A2D">
        <w:rPr>
          <w:noProof/>
          <w:webHidden/>
        </w:rPr>
      </w:r>
      <w:ins w:id="192" w:author="Word Document Comparison" w:date="2023-11-20T10:37:00Z">
        <w:r w:rsidR="004B6A2D">
          <w:rPr>
            <w:noProof/>
            <w:webHidden/>
          </w:rPr>
          <w:fldChar w:fldCharType="separate"/>
        </w:r>
        <w:r w:rsidR="004B6A2D">
          <w:rPr>
            <w:noProof/>
            <w:webHidden/>
          </w:rPr>
          <w:t>28</w:t>
        </w:r>
        <w:r w:rsidR="004B6A2D">
          <w:rPr>
            <w:noProof/>
            <w:webHidden/>
          </w:rPr>
          <w:fldChar w:fldCharType="end"/>
        </w:r>
        <w:r>
          <w:rPr>
            <w:noProof/>
          </w:rPr>
          <w:fldChar w:fldCharType="end"/>
        </w:r>
      </w:ins>
    </w:p>
    <w:p w14:paraId="1D413339" w14:textId="77777777" w:rsidR="004B6A2D" w:rsidRDefault="00000000">
      <w:pPr>
        <w:pStyle w:val="Obsah2"/>
        <w:tabs>
          <w:tab w:val="left" w:pos="960"/>
          <w:tab w:val="right" w:pos="9060"/>
        </w:tabs>
        <w:rPr>
          <w:ins w:id="193"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94" w:author="Word Document Comparison" w:date="2023-11-20T10:37:00Z">
        <w:r>
          <w:fldChar w:fldCharType="begin"/>
        </w:r>
        <w:r>
          <w:instrText>HYPERLINK \l "_Toc150718926"</w:instrText>
        </w:r>
        <w:r>
          <w:fldChar w:fldCharType="separate"/>
        </w:r>
        <w:r w:rsidR="004B6A2D" w:rsidRPr="003C496B">
          <w:rPr>
            <w:rStyle w:val="Hypertextovodkaz"/>
            <w:rFonts w:cs="Arial"/>
            <w:iCs/>
            <w:noProof/>
          </w:rPr>
          <w:t>9.4.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Jiné tarify a smluvní přepravní podmínky</w:t>
        </w:r>
        <w:r w:rsidR="004B6A2D">
          <w:rPr>
            <w:noProof/>
            <w:webHidden/>
          </w:rPr>
          <w:tab/>
        </w:r>
        <w:r w:rsidR="004B6A2D">
          <w:rPr>
            <w:noProof/>
            <w:webHidden/>
          </w:rPr>
          <w:fldChar w:fldCharType="begin"/>
        </w:r>
        <w:r w:rsidR="004B6A2D">
          <w:rPr>
            <w:noProof/>
            <w:webHidden/>
          </w:rPr>
          <w:instrText xml:space="preserve"> PAGEREF _Toc150718926 \h </w:instrText>
        </w:r>
      </w:ins>
      <w:r w:rsidR="004B6A2D">
        <w:rPr>
          <w:noProof/>
          <w:webHidden/>
        </w:rPr>
      </w:r>
      <w:ins w:id="195" w:author="Word Document Comparison" w:date="2023-11-20T10:37:00Z">
        <w:r w:rsidR="004B6A2D">
          <w:rPr>
            <w:noProof/>
            <w:webHidden/>
          </w:rPr>
          <w:fldChar w:fldCharType="separate"/>
        </w:r>
        <w:r w:rsidR="004B6A2D">
          <w:rPr>
            <w:noProof/>
            <w:webHidden/>
          </w:rPr>
          <w:t>28</w:t>
        </w:r>
        <w:r w:rsidR="004B6A2D">
          <w:rPr>
            <w:noProof/>
            <w:webHidden/>
          </w:rPr>
          <w:fldChar w:fldCharType="end"/>
        </w:r>
        <w:r>
          <w:rPr>
            <w:noProof/>
          </w:rPr>
          <w:fldChar w:fldCharType="end"/>
        </w:r>
      </w:ins>
    </w:p>
    <w:p w14:paraId="6956C1F5" w14:textId="77777777" w:rsidR="004B6A2D" w:rsidRDefault="00000000">
      <w:pPr>
        <w:pStyle w:val="Obsah2"/>
        <w:tabs>
          <w:tab w:val="left" w:pos="960"/>
          <w:tab w:val="right" w:pos="9060"/>
        </w:tabs>
        <w:rPr>
          <w:ins w:id="196"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197" w:author="Word Document Comparison" w:date="2023-11-20T10:37:00Z">
        <w:r>
          <w:fldChar w:fldCharType="begin"/>
        </w:r>
        <w:r>
          <w:instrText>HYPERLINK \l "_Toc150718927"</w:instrText>
        </w:r>
        <w:r>
          <w:fldChar w:fldCharType="separate"/>
        </w:r>
        <w:r w:rsidR="004B6A2D" w:rsidRPr="003C496B">
          <w:rPr>
            <w:rStyle w:val="Hypertextovodkaz"/>
            <w:rFonts w:cs="Arial"/>
            <w:iCs/>
            <w:noProof/>
          </w:rPr>
          <w:t>9.5.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Uznávání jízdních dokladů</w:t>
        </w:r>
        <w:r w:rsidR="004B6A2D">
          <w:rPr>
            <w:noProof/>
            <w:webHidden/>
          </w:rPr>
          <w:tab/>
        </w:r>
        <w:r w:rsidR="004B6A2D">
          <w:rPr>
            <w:noProof/>
            <w:webHidden/>
          </w:rPr>
          <w:fldChar w:fldCharType="begin"/>
        </w:r>
        <w:r w:rsidR="004B6A2D">
          <w:rPr>
            <w:noProof/>
            <w:webHidden/>
          </w:rPr>
          <w:instrText xml:space="preserve"> PAGEREF _Toc150718927 \h </w:instrText>
        </w:r>
      </w:ins>
      <w:r w:rsidR="004B6A2D">
        <w:rPr>
          <w:noProof/>
          <w:webHidden/>
        </w:rPr>
      </w:r>
      <w:ins w:id="198" w:author="Word Document Comparison" w:date="2023-11-20T10:37:00Z">
        <w:r w:rsidR="004B6A2D">
          <w:rPr>
            <w:noProof/>
            <w:webHidden/>
          </w:rPr>
          <w:fldChar w:fldCharType="separate"/>
        </w:r>
        <w:r w:rsidR="004B6A2D">
          <w:rPr>
            <w:noProof/>
            <w:webHidden/>
          </w:rPr>
          <w:t>29</w:t>
        </w:r>
        <w:r w:rsidR="004B6A2D">
          <w:rPr>
            <w:noProof/>
            <w:webHidden/>
          </w:rPr>
          <w:fldChar w:fldCharType="end"/>
        </w:r>
        <w:r>
          <w:rPr>
            <w:noProof/>
          </w:rPr>
          <w:fldChar w:fldCharType="end"/>
        </w:r>
      </w:ins>
    </w:p>
    <w:p w14:paraId="405BD34F" w14:textId="77777777" w:rsidR="004B6A2D" w:rsidRDefault="00000000">
      <w:pPr>
        <w:pStyle w:val="Obsah2"/>
        <w:tabs>
          <w:tab w:val="left" w:pos="960"/>
          <w:tab w:val="right" w:pos="9060"/>
        </w:tabs>
        <w:rPr>
          <w:ins w:id="19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00" w:author="Word Document Comparison" w:date="2023-11-20T10:37:00Z">
        <w:r>
          <w:fldChar w:fldCharType="begin"/>
        </w:r>
        <w:r>
          <w:instrText>HYPERLINK \l "_Toc150718928"</w:instrText>
        </w:r>
        <w:r>
          <w:fldChar w:fldCharType="separate"/>
        </w:r>
        <w:r w:rsidR="004B6A2D" w:rsidRPr="003C496B">
          <w:rPr>
            <w:rStyle w:val="Hypertextovodkaz"/>
            <w:rFonts w:cs="Arial"/>
            <w:iCs/>
            <w:noProof/>
          </w:rPr>
          <w:t>9.6.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Prodej jízdních dokladů Dopravcem</w:t>
        </w:r>
        <w:r w:rsidR="004B6A2D">
          <w:rPr>
            <w:noProof/>
            <w:webHidden/>
          </w:rPr>
          <w:tab/>
        </w:r>
        <w:r w:rsidR="004B6A2D">
          <w:rPr>
            <w:noProof/>
            <w:webHidden/>
          </w:rPr>
          <w:fldChar w:fldCharType="begin"/>
        </w:r>
        <w:r w:rsidR="004B6A2D">
          <w:rPr>
            <w:noProof/>
            <w:webHidden/>
          </w:rPr>
          <w:instrText xml:space="preserve"> PAGEREF _Toc150718928 \h </w:instrText>
        </w:r>
      </w:ins>
      <w:r w:rsidR="004B6A2D">
        <w:rPr>
          <w:noProof/>
          <w:webHidden/>
        </w:rPr>
      </w:r>
      <w:ins w:id="201" w:author="Word Document Comparison" w:date="2023-11-20T10:37:00Z">
        <w:r w:rsidR="004B6A2D">
          <w:rPr>
            <w:noProof/>
            <w:webHidden/>
          </w:rPr>
          <w:fldChar w:fldCharType="separate"/>
        </w:r>
        <w:r w:rsidR="004B6A2D">
          <w:rPr>
            <w:noProof/>
            <w:webHidden/>
          </w:rPr>
          <w:t>30</w:t>
        </w:r>
        <w:r w:rsidR="004B6A2D">
          <w:rPr>
            <w:noProof/>
            <w:webHidden/>
          </w:rPr>
          <w:fldChar w:fldCharType="end"/>
        </w:r>
        <w:r>
          <w:rPr>
            <w:noProof/>
          </w:rPr>
          <w:fldChar w:fldCharType="end"/>
        </w:r>
      </w:ins>
    </w:p>
    <w:p w14:paraId="1DC6487B" w14:textId="77777777" w:rsidR="004B6A2D" w:rsidRDefault="00000000">
      <w:pPr>
        <w:pStyle w:val="Obsah3"/>
        <w:tabs>
          <w:tab w:val="left" w:pos="1200"/>
          <w:tab w:val="right" w:pos="9060"/>
        </w:tabs>
        <w:rPr>
          <w:ins w:id="202"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203" w:author="Word Document Comparison" w:date="2023-11-20T10:37:00Z">
        <w:r>
          <w:fldChar w:fldCharType="begin"/>
        </w:r>
        <w:r>
          <w:instrText>HYPERLINK \l "_Toc150718929"</w:instrText>
        </w:r>
        <w:r>
          <w:fldChar w:fldCharType="separate"/>
        </w:r>
        <w:r w:rsidR="004B6A2D" w:rsidRPr="003C496B">
          <w:rPr>
            <w:rStyle w:val="Hypertextovodkaz"/>
            <w:noProof/>
          </w:rPr>
          <w:t>9.6.1.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Prodej jízdních dokladů dopravcem</w:t>
        </w:r>
        <w:r w:rsidR="004B6A2D">
          <w:rPr>
            <w:noProof/>
            <w:webHidden/>
          </w:rPr>
          <w:tab/>
        </w:r>
        <w:r w:rsidR="004B6A2D">
          <w:rPr>
            <w:noProof/>
            <w:webHidden/>
          </w:rPr>
          <w:fldChar w:fldCharType="begin"/>
        </w:r>
        <w:r w:rsidR="004B6A2D">
          <w:rPr>
            <w:noProof/>
            <w:webHidden/>
          </w:rPr>
          <w:instrText xml:space="preserve"> PAGEREF _Toc150718929 \h </w:instrText>
        </w:r>
      </w:ins>
      <w:r w:rsidR="004B6A2D">
        <w:rPr>
          <w:noProof/>
          <w:webHidden/>
        </w:rPr>
      </w:r>
      <w:ins w:id="204" w:author="Word Document Comparison" w:date="2023-11-20T10:37:00Z">
        <w:r w:rsidR="004B6A2D">
          <w:rPr>
            <w:noProof/>
            <w:webHidden/>
          </w:rPr>
          <w:fldChar w:fldCharType="separate"/>
        </w:r>
        <w:r w:rsidR="004B6A2D">
          <w:rPr>
            <w:noProof/>
            <w:webHidden/>
          </w:rPr>
          <w:t>30</w:t>
        </w:r>
        <w:r w:rsidR="004B6A2D">
          <w:rPr>
            <w:noProof/>
            <w:webHidden/>
          </w:rPr>
          <w:fldChar w:fldCharType="end"/>
        </w:r>
        <w:r>
          <w:rPr>
            <w:noProof/>
          </w:rPr>
          <w:fldChar w:fldCharType="end"/>
        </w:r>
      </w:ins>
    </w:p>
    <w:p w14:paraId="5AD754CC" w14:textId="77777777" w:rsidR="004B6A2D" w:rsidRDefault="00000000">
      <w:pPr>
        <w:pStyle w:val="Obsah3"/>
        <w:tabs>
          <w:tab w:val="left" w:pos="1200"/>
          <w:tab w:val="right" w:pos="9060"/>
        </w:tabs>
        <w:rPr>
          <w:ins w:id="205"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206" w:author="Word Document Comparison" w:date="2023-11-20T10:37:00Z">
        <w:r>
          <w:fldChar w:fldCharType="begin"/>
        </w:r>
        <w:r>
          <w:instrText>HYPERLINK \l "_Toc150718930"</w:instrText>
        </w:r>
        <w:r>
          <w:fldChar w:fldCharType="separate"/>
        </w:r>
        <w:r w:rsidR="004B6A2D" w:rsidRPr="003C496B">
          <w:rPr>
            <w:rStyle w:val="Hypertextovodkaz"/>
            <w:noProof/>
          </w:rPr>
          <w:t>9.6.2.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Pravidla prodeje jízdních dokladů u Vlakového doprovodu</w:t>
        </w:r>
        <w:r w:rsidR="004B6A2D">
          <w:rPr>
            <w:noProof/>
            <w:webHidden/>
          </w:rPr>
          <w:tab/>
        </w:r>
        <w:r w:rsidR="004B6A2D">
          <w:rPr>
            <w:noProof/>
            <w:webHidden/>
          </w:rPr>
          <w:fldChar w:fldCharType="begin"/>
        </w:r>
        <w:r w:rsidR="004B6A2D">
          <w:rPr>
            <w:noProof/>
            <w:webHidden/>
          </w:rPr>
          <w:instrText xml:space="preserve"> PAGEREF _Toc150718930 \h </w:instrText>
        </w:r>
      </w:ins>
      <w:r w:rsidR="004B6A2D">
        <w:rPr>
          <w:noProof/>
          <w:webHidden/>
        </w:rPr>
      </w:r>
      <w:ins w:id="207" w:author="Word Document Comparison" w:date="2023-11-20T10:37:00Z">
        <w:r w:rsidR="004B6A2D">
          <w:rPr>
            <w:noProof/>
            <w:webHidden/>
          </w:rPr>
          <w:fldChar w:fldCharType="separate"/>
        </w:r>
        <w:r w:rsidR="004B6A2D">
          <w:rPr>
            <w:noProof/>
            <w:webHidden/>
          </w:rPr>
          <w:t>30</w:t>
        </w:r>
        <w:r w:rsidR="004B6A2D">
          <w:rPr>
            <w:noProof/>
            <w:webHidden/>
          </w:rPr>
          <w:fldChar w:fldCharType="end"/>
        </w:r>
        <w:r>
          <w:rPr>
            <w:noProof/>
          </w:rPr>
          <w:fldChar w:fldCharType="end"/>
        </w:r>
      </w:ins>
    </w:p>
    <w:p w14:paraId="11DD0635" w14:textId="77777777" w:rsidR="004B6A2D" w:rsidRDefault="00000000">
      <w:pPr>
        <w:pStyle w:val="Obsah3"/>
        <w:tabs>
          <w:tab w:val="left" w:pos="1200"/>
          <w:tab w:val="right" w:pos="9060"/>
        </w:tabs>
        <w:rPr>
          <w:ins w:id="208"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209" w:author="Word Document Comparison" w:date="2023-11-20T10:37:00Z">
        <w:r>
          <w:fldChar w:fldCharType="begin"/>
        </w:r>
        <w:r>
          <w:instrText>HYPERLINK \l "_Toc150718931"</w:instrText>
        </w:r>
        <w:r>
          <w:fldChar w:fldCharType="separate"/>
        </w:r>
        <w:r w:rsidR="004B6A2D" w:rsidRPr="003C496B">
          <w:rPr>
            <w:rStyle w:val="Hypertextovodkaz"/>
            <w:noProof/>
          </w:rPr>
          <w:t>9.6.3.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Pravidla prodeje jízdních dokladů v prodejních místech</w:t>
        </w:r>
        <w:r w:rsidR="004B6A2D">
          <w:rPr>
            <w:noProof/>
            <w:webHidden/>
          </w:rPr>
          <w:tab/>
        </w:r>
        <w:r w:rsidR="004B6A2D">
          <w:rPr>
            <w:noProof/>
            <w:webHidden/>
          </w:rPr>
          <w:fldChar w:fldCharType="begin"/>
        </w:r>
        <w:r w:rsidR="004B6A2D">
          <w:rPr>
            <w:noProof/>
            <w:webHidden/>
          </w:rPr>
          <w:instrText xml:space="preserve"> PAGEREF _Toc150718931 \h </w:instrText>
        </w:r>
      </w:ins>
      <w:r w:rsidR="004B6A2D">
        <w:rPr>
          <w:noProof/>
          <w:webHidden/>
        </w:rPr>
      </w:r>
      <w:ins w:id="210" w:author="Word Document Comparison" w:date="2023-11-20T10:37:00Z">
        <w:r w:rsidR="004B6A2D">
          <w:rPr>
            <w:noProof/>
            <w:webHidden/>
          </w:rPr>
          <w:fldChar w:fldCharType="separate"/>
        </w:r>
        <w:r w:rsidR="004B6A2D">
          <w:rPr>
            <w:noProof/>
            <w:webHidden/>
          </w:rPr>
          <w:t>30</w:t>
        </w:r>
        <w:r w:rsidR="004B6A2D">
          <w:rPr>
            <w:noProof/>
            <w:webHidden/>
          </w:rPr>
          <w:fldChar w:fldCharType="end"/>
        </w:r>
        <w:r>
          <w:rPr>
            <w:noProof/>
          </w:rPr>
          <w:fldChar w:fldCharType="end"/>
        </w:r>
      </w:ins>
    </w:p>
    <w:p w14:paraId="6743C88A" w14:textId="77777777" w:rsidR="004B6A2D" w:rsidRDefault="00000000">
      <w:pPr>
        <w:pStyle w:val="Obsah2"/>
        <w:tabs>
          <w:tab w:val="left" w:pos="960"/>
          <w:tab w:val="right" w:pos="9060"/>
        </w:tabs>
        <w:rPr>
          <w:ins w:id="211"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12" w:author="Word Document Comparison" w:date="2023-11-20T10:37:00Z">
        <w:r>
          <w:fldChar w:fldCharType="begin"/>
        </w:r>
        <w:r>
          <w:instrText>HYPERLINK \l "_Toc150718932"</w:instrText>
        </w:r>
        <w:r>
          <w:fldChar w:fldCharType="separate"/>
        </w:r>
        <w:r w:rsidR="004B6A2D" w:rsidRPr="003C496B">
          <w:rPr>
            <w:rStyle w:val="Hypertextovodkaz"/>
            <w:rFonts w:cs="Arial"/>
            <w:iCs/>
            <w:noProof/>
          </w:rPr>
          <w:t>9.7.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Požadavky na prodejní, kontrolní a evidenční systém Dopravce</w:t>
        </w:r>
        <w:r w:rsidR="004B6A2D">
          <w:rPr>
            <w:noProof/>
            <w:webHidden/>
          </w:rPr>
          <w:tab/>
        </w:r>
        <w:r w:rsidR="004B6A2D">
          <w:rPr>
            <w:noProof/>
            <w:webHidden/>
          </w:rPr>
          <w:fldChar w:fldCharType="begin"/>
        </w:r>
        <w:r w:rsidR="004B6A2D">
          <w:rPr>
            <w:noProof/>
            <w:webHidden/>
          </w:rPr>
          <w:instrText xml:space="preserve"> PAGEREF _Toc150718932 \h </w:instrText>
        </w:r>
      </w:ins>
      <w:r w:rsidR="004B6A2D">
        <w:rPr>
          <w:noProof/>
          <w:webHidden/>
        </w:rPr>
      </w:r>
      <w:ins w:id="213" w:author="Word Document Comparison" w:date="2023-11-20T10:37:00Z">
        <w:r w:rsidR="004B6A2D">
          <w:rPr>
            <w:noProof/>
            <w:webHidden/>
          </w:rPr>
          <w:fldChar w:fldCharType="separate"/>
        </w:r>
        <w:r w:rsidR="004B6A2D">
          <w:rPr>
            <w:noProof/>
            <w:webHidden/>
          </w:rPr>
          <w:t>31</w:t>
        </w:r>
        <w:r w:rsidR="004B6A2D">
          <w:rPr>
            <w:noProof/>
            <w:webHidden/>
          </w:rPr>
          <w:fldChar w:fldCharType="end"/>
        </w:r>
        <w:r>
          <w:rPr>
            <w:noProof/>
          </w:rPr>
          <w:fldChar w:fldCharType="end"/>
        </w:r>
      </w:ins>
    </w:p>
    <w:p w14:paraId="2E713332" w14:textId="77777777" w:rsidR="004B6A2D" w:rsidRDefault="00000000">
      <w:pPr>
        <w:pStyle w:val="Obsah2"/>
        <w:tabs>
          <w:tab w:val="left" w:pos="960"/>
          <w:tab w:val="right" w:pos="9060"/>
        </w:tabs>
        <w:rPr>
          <w:ins w:id="214"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15" w:author="Word Document Comparison" w:date="2023-11-20T10:37:00Z">
        <w:r>
          <w:fldChar w:fldCharType="begin"/>
        </w:r>
        <w:r>
          <w:instrText>HYPERLINK \l "_Toc150718933"</w:instrText>
        </w:r>
        <w:r>
          <w:fldChar w:fldCharType="separate"/>
        </w:r>
        <w:r w:rsidR="004B6A2D" w:rsidRPr="003C496B">
          <w:rPr>
            <w:rStyle w:val="Hypertextovodkaz"/>
            <w:rFonts w:cs="Arial"/>
            <w:iCs/>
            <w:noProof/>
          </w:rPr>
          <w:t>9.8.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Přepravní kontrola</w:t>
        </w:r>
        <w:r w:rsidR="004B6A2D">
          <w:rPr>
            <w:noProof/>
            <w:webHidden/>
          </w:rPr>
          <w:tab/>
        </w:r>
        <w:r w:rsidR="004B6A2D">
          <w:rPr>
            <w:noProof/>
            <w:webHidden/>
          </w:rPr>
          <w:fldChar w:fldCharType="begin"/>
        </w:r>
        <w:r w:rsidR="004B6A2D">
          <w:rPr>
            <w:noProof/>
            <w:webHidden/>
          </w:rPr>
          <w:instrText xml:space="preserve"> PAGEREF _Toc150718933 \h </w:instrText>
        </w:r>
      </w:ins>
      <w:r w:rsidR="004B6A2D">
        <w:rPr>
          <w:noProof/>
          <w:webHidden/>
        </w:rPr>
      </w:r>
      <w:ins w:id="216" w:author="Word Document Comparison" w:date="2023-11-20T10:37:00Z">
        <w:r w:rsidR="004B6A2D">
          <w:rPr>
            <w:noProof/>
            <w:webHidden/>
          </w:rPr>
          <w:fldChar w:fldCharType="separate"/>
        </w:r>
        <w:r w:rsidR="004B6A2D">
          <w:rPr>
            <w:noProof/>
            <w:webHidden/>
          </w:rPr>
          <w:t>32</w:t>
        </w:r>
        <w:r w:rsidR="004B6A2D">
          <w:rPr>
            <w:noProof/>
            <w:webHidden/>
          </w:rPr>
          <w:fldChar w:fldCharType="end"/>
        </w:r>
        <w:r>
          <w:rPr>
            <w:noProof/>
          </w:rPr>
          <w:fldChar w:fldCharType="end"/>
        </w:r>
      </w:ins>
    </w:p>
    <w:p w14:paraId="47C5CF91" w14:textId="77777777" w:rsidR="004B6A2D" w:rsidRDefault="00000000">
      <w:pPr>
        <w:pStyle w:val="Obsah3"/>
        <w:tabs>
          <w:tab w:val="left" w:pos="1200"/>
          <w:tab w:val="right" w:pos="9060"/>
        </w:tabs>
        <w:rPr>
          <w:ins w:id="217"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218" w:author="Word Document Comparison" w:date="2023-11-20T10:37:00Z">
        <w:r>
          <w:fldChar w:fldCharType="begin"/>
        </w:r>
        <w:r>
          <w:instrText>HYPERLINK \l "_Toc150718934"</w:instrText>
        </w:r>
        <w:r>
          <w:fldChar w:fldCharType="separate"/>
        </w:r>
        <w:r w:rsidR="004B6A2D" w:rsidRPr="003C496B">
          <w:rPr>
            <w:rStyle w:val="Hypertextovodkaz"/>
            <w:noProof/>
          </w:rPr>
          <w:t>9.8.1.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Přepravní kontrola vykonávaná KORDIS případně Objednatelem</w:t>
        </w:r>
        <w:r w:rsidR="004B6A2D">
          <w:rPr>
            <w:noProof/>
            <w:webHidden/>
          </w:rPr>
          <w:tab/>
        </w:r>
        <w:r w:rsidR="004B6A2D">
          <w:rPr>
            <w:noProof/>
            <w:webHidden/>
          </w:rPr>
          <w:fldChar w:fldCharType="begin"/>
        </w:r>
        <w:r w:rsidR="004B6A2D">
          <w:rPr>
            <w:noProof/>
            <w:webHidden/>
          </w:rPr>
          <w:instrText xml:space="preserve"> PAGEREF _Toc150718934 \h </w:instrText>
        </w:r>
      </w:ins>
      <w:r w:rsidR="004B6A2D">
        <w:rPr>
          <w:noProof/>
          <w:webHidden/>
        </w:rPr>
      </w:r>
      <w:ins w:id="219" w:author="Word Document Comparison" w:date="2023-11-20T10:37:00Z">
        <w:r w:rsidR="004B6A2D">
          <w:rPr>
            <w:noProof/>
            <w:webHidden/>
          </w:rPr>
          <w:fldChar w:fldCharType="separate"/>
        </w:r>
        <w:r w:rsidR="004B6A2D">
          <w:rPr>
            <w:noProof/>
            <w:webHidden/>
          </w:rPr>
          <w:t>32</w:t>
        </w:r>
        <w:r w:rsidR="004B6A2D">
          <w:rPr>
            <w:noProof/>
            <w:webHidden/>
          </w:rPr>
          <w:fldChar w:fldCharType="end"/>
        </w:r>
        <w:r>
          <w:rPr>
            <w:noProof/>
          </w:rPr>
          <w:fldChar w:fldCharType="end"/>
        </w:r>
      </w:ins>
    </w:p>
    <w:p w14:paraId="0AB8D5AE" w14:textId="77777777" w:rsidR="004B6A2D" w:rsidRDefault="00000000">
      <w:pPr>
        <w:pStyle w:val="Obsah3"/>
        <w:tabs>
          <w:tab w:val="left" w:pos="1200"/>
          <w:tab w:val="right" w:pos="9060"/>
        </w:tabs>
        <w:rPr>
          <w:ins w:id="220"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221" w:author="Word Document Comparison" w:date="2023-11-20T10:37:00Z">
        <w:r>
          <w:fldChar w:fldCharType="begin"/>
        </w:r>
        <w:r>
          <w:instrText>HYPERLINK \l "_Toc150718935"</w:instrText>
        </w:r>
        <w:r>
          <w:fldChar w:fldCharType="separate"/>
        </w:r>
        <w:r w:rsidR="004B6A2D" w:rsidRPr="003C496B">
          <w:rPr>
            <w:rStyle w:val="Hypertextovodkaz"/>
            <w:noProof/>
          </w:rPr>
          <w:t>9.8.2.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Přepravní kontrola vykonávaná Dopravcem</w:t>
        </w:r>
        <w:r w:rsidR="004B6A2D">
          <w:rPr>
            <w:noProof/>
            <w:webHidden/>
          </w:rPr>
          <w:tab/>
        </w:r>
        <w:r w:rsidR="004B6A2D">
          <w:rPr>
            <w:noProof/>
            <w:webHidden/>
          </w:rPr>
          <w:fldChar w:fldCharType="begin"/>
        </w:r>
        <w:r w:rsidR="004B6A2D">
          <w:rPr>
            <w:noProof/>
            <w:webHidden/>
          </w:rPr>
          <w:instrText xml:space="preserve"> PAGEREF _Toc150718935 \h </w:instrText>
        </w:r>
      </w:ins>
      <w:r w:rsidR="004B6A2D">
        <w:rPr>
          <w:noProof/>
          <w:webHidden/>
        </w:rPr>
      </w:r>
      <w:ins w:id="222" w:author="Word Document Comparison" w:date="2023-11-20T10:37:00Z">
        <w:r w:rsidR="004B6A2D">
          <w:rPr>
            <w:noProof/>
            <w:webHidden/>
          </w:rPr>
          <w:fldChar w:fldCharType="separate"/>
        </w:r>
        <w:r w:rsidR="004B6A2D">
          <w:rPr>
            <w:noProof/>
            <w:webHidden/>
          </w:rPr>
          <w:t>33</w:t>
        </w:r>
        <w:r w:rsidR="004B6A2D">
          <w:rPr>
            <w:noProof/>
            <w:webHidden/>
          </w:rPr>
          <w:fldChar w:fldCharType="end"/>
        </w:r>
        <w:r>
          <w:rPr>
            <w:noProof/>
          </w:rPr>
          <w:fldChar w:fldCharType="end"/>
        </w:r>
      </w:ins>
    </w:p>
    <w:p w14:paraId="6FEA2C2E" w14:textId="77777777" w:rsidR="004B6A2D" w:rsidRDefault="00000000">
      <w:pPr>
        <w:pStyle w:val="Obsah3"/>
        <w:tabs>
          <w:tab w:val="left" w:pos="1200"/>
          <w:tab w:val="right" w:pos="9060"/>
        </w:tabs>
        <w:rPr>
          <w:ins w:id="223"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224" w:author="Word Document Comparison" w:date="2023-11-20T10:37:00Z">
        <w:r>
          <w:fldChar w:fldCharType="begin"/>
        </w:r>
        <w:r>
          <w:instrText>HYPERLINK \l "_Toc150718936"</w:instrText>
        </w:r>
        <w:r>
          <w:fldChar w:fldCharType="separate"/>
        </w:r>
        <w:r w:rsidR="004B6A2D" w:rsidRPr="003C496B">
          <w:rPr>
            <w:rStyle w:val="Hypertextovodkaz"/>
            <w:noProof/>
          </w:rPr>
          <w:t>9.8.3.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_Toc150718936 \h </w:instrText>
        </w:r>
      </w:ins>
      <w:r w:rsidR="004B6A2D">
        <w:rPr>
          <w:noProof/>
          <w:webHidden/>
        </w:rPr>
      </w:r>
      <w:ins w:id="225" w:author="Word Document Comparison" w:date="2023-11-20T10:37:00Z">
        <w:r w:rsidR="004B6A2D">
          <w:rPr>
            <w:noProof/>
            <w:webHidden/>
          </w:rPr>
          <w:fldChar w:fldCharType="separate"/>
        </w:r>
        <w:r w:rsidR="004B6A2D">
          <w:rPr>
            <w:noProof/>
            <w:webHidden/>
          </w:rPr>
          <w:t>34</w:t>
        </w:r>
        <w:r w:rsidR="004B6A2D">
          <w:rPr>
            <w:noProof/>
            <w:webHidden/>
          </w:rPr>
          <w:fldChar w:fldCharType="end"/>
        </w:r>
        <w:r>
          <w:rPr>
            <w:noProof/>
          </w:rPr>
          <w:fldChar w:fldCharType="end"/>
        </w:r>
      </w:ins>
    </w:p>
    <w:p w14:paraId="05ADD4DB" w14:textId="77777777" w:rsidR="004B6A2D" w:rsidRDefault="00000000">
      <w:pPr>
        <w:pStyle w:val="Obsah3"/>
        <w:tabs>
          <w:tab w:val="left" w:pos="1200"/>
          <w:tab w:val="right" w:pos="9060"/>
        </w:tabs>
        <w:rPr>
          <w:ins w:id="226" w:author="Word Document Comparison" w:date="2023-11-20T10:37:00Z"/>
          <w:rFonts w:asciiTheme="minorHAnsi" w:eastAsiaTheme="minorEastAsia" w:hAnsiTheme="minorHAnsi" w:cstheme="minorBidi"/>
          <w:i w:val="0"/>
          <w:noProof/>
          <w:kern w:val="2"/>
          <w:sz w:val="22"/>
          <w:szCs w:val="22"/>
          <w:lang w:eastAsia="cs-CZ"/>
          <w14:ligatures w14:val="standardContextual"/>
        </w:rPr>
      </w:pPr>
      <w:ins w:id="227" w:author="Word Document Comparison" w:date="2023-11-20T10:37:00Z">
        <w:r>
          <w:fldChar w:fldCharType="begin"/>
        </w:r>
        <w:r>
          <w:instrText>HYPERLINK \l "_Toc150718937"</w:instrText>
        </w:r>
        <w:r>
          <w:fldChar w:fldCharType="separate"/>
        </w:r>
        <w:r w:rsidR="004B6A2D" w:rsidRPr="003C496B">
          <w:rPr>
            <w:rStyle w:val="Hypertextovodkaz"/>
            <w:noProof/>
          </w:rPr>
          <w:t>9.8.4.</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Technické požadavky na kontrolní zařízení</w:t>
        </w:r>
        <w:r w:rsidR="004B6A2D">
          <w:rPr>
            <w:noProof/>
            <w:webHidden/>
          </w:rPr>
          <w:tab/>
        </w:r>
        <w:r w:rsidR="004B6A2D">
          <w:rPr>
            <w:noProof/>
            <w:webHidden/>
          </w:rPr>
          <w:fldChar w:fldCharType="begin"/>
        </w:r>
        <w:r w:rsidR="004B6A2D">
          <w:rPr>
            <w:noProof/>
            <w:webHidden/>
          </w:rPr>
          <w:instrText xml:space="preserve"> PAGEREF _Toc150718937 \h </w:instrText>
        </w:r>
      </w:ins>
      <w:r w:rsidR="004B6A2D">
        <w:rPr>
          <w:noProof/>
          <w:webHidden/>
        </w:rPr>
      </w:r>
      <w:ins w:id="228" w:author="Word Document Comparison" w:date="2023-11-20T10:37:00Z">
        <w:r w:rsidR="004B6A2D">
          <w:rPr>
            <w:noProof/>
            <w:webHidden/>
          </w:rPr>
          <w:fldChar w:fldCharType="separate"/>
        </w:r>
        <w:r w:rsidR="004B6A2D">
          <w:rPr>
            <w:noProof/>
            <w:webHidden/>
          </w:rPr>
          <w:t>34</w:t>
        </w:r>
        <w:r w:rsidR="004B6A2D">
          <w:rPr>
            <w:noProof/>
            <w:webHidden/>
          </w:rPr>
          <w:fldChar w:fldCharType="end"/>
        </w:r>
        <w:r>
          <w:rPr>
            <w:noProof/>
          </w:rPr>
          <w:fldChar w:fldCharType="end"/>
        </w:r>
      </w:ins>
    </w:p>
    <w:p w14:paraId="78CB77A6" w14:textId="77777777" w:rsidR="004B6A2D" w:rsidRDefault="00000000">
      <w:pPr>
        <w:pStyle w:val="Obsah2"/>
        <w:tabs>
          <w:tab w:val="left" w:pos="960"/>
          <w:tab w:val="right" w:pos="9060"/>
        </w:tabs>
        <w:rPr>
          <w:ins w:id="22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30" w:author="Word Document Comparison" w:date="2023-11-20T10:37:00Z">
        <w:r>
          <w:fldChar w:fldCharType="begin"/>
        </w:r>
        <w:r>
          <w:instrText>HYPERLINK \l "_Toc150718938"</w:instrText>
        </w:r>
        <w:r>
          <w:fldChar w:fldCharType="separate"/>
        </w:r>
        <w:r w:rsidR="004B6A2D" w:rsidRPr="003C496B">
          <w:rPr>
            <w:rStyle w:val="Hypertextovodkaz"/>
            <w:rFonts w:cs="Arial"/>
            <w:iCs/>
            <w:noProof/>
          </w:rPr>
          <w:t>9.9.</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Umožnění komisionářského prodeje</w:t>
        </w:r>
        <w:r w:rsidR="004B6A2D">
          <w:rPr>
            <w:noProof/>
            <w:webHidden/>
          </w:rPr>
          <w:tab/>
        </w:r>
        <w:r w:rsidR="004B6A2D">
          <w:rPr>
            <w:noProof/>
            <w:webHidden/>
          </w:rPr>
          <w:fldChar w:fldCharType="begin"/>
        </w:r>
        <w:r w:rsidR="004B6A2D">
          <w:rPr>
            <w:noProof/>
            <w:webHidden/>
          </w:rPr>
          <w:instrText xml:space="preserve"> PAGEREF _Toc150718938 \h </w:instrText>
        </w:r>
      </w:ins>
      <w:r w:rsidR="004B6A2D">
        <w:rPr>
          <w:noProof/>
          <w:webHidden/>
        </w:rPr>
      </w:r>
      <w:ins w:id="231" w:author="Word Document Comparison" w:date="2023-11-20T10:37:00Z">
        <w:r w:rsidR="004B6A2D">
          <w:rPr>
            <w:noProof/>
            <w:webHidden/>
          </w:rPr>
          <w:fldChar w:fldCharType="separate"/>
        </w:r>
        <w:r w:rsidR="004B6A2D">
          <w:rPr>
            <w:noProof/>
            <w:webHidden/>
          </w:rPr>
          <w:t>36</w:t>
        </w:r>
        <w:r w:rsidR="004B6A2D">
          <w:rPr>
            <w:noProof/>
            <w:webHidden/>
          </w:rPr>
          <w:fldChar w:fldCharType="end"/>
        </w:r>
        <w:r>
          <w:rPr>
            <w:noProof/>
          </w:rPr>
          <w:fldChar w:fldCharType="end"/>
        </w:r>
      </w:ins>
    </w:p>
    <w:p w14:paraId="30BA0DF2" w14:textId="77777777" w:rsidR="004B6A2D" w:rsidRDefault="00000000">
      <w:pPr>
        <w:pStyle w:val="Obsah1"/>
        <w:tabs>
          <w:tab w:val="left" w:pos="480"/>
          <w:tab w:val="right" w:pos="9060"/>
        </w:tabs>
        <w:rPr>
          <w:ins w:id="232"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233" w:author="Word Document Comparison" w:date="2023-11-20T10:37:00Z">
        <w:r>
          <w:fldChar w:fldCharType="begin"/>
        </w:r>
        <w:r>
          <w:instrText>HYPERLINK \l "_Toc150718939"</w:instrText>
        </w:r>
        <w:r>
          <w:fldChar w:fldCharType="separate"/>
        </w:r>
        <w:r w:rsidR="004B6A2D" w:rsidRPr="003C496B">
          <w:rPr>
            <w:rStyle w:val="Hypertextovodkaz"/>
            <w:noProof/>
          </w:rPr>
          <w:t>10.</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vlakového doprovodu a daLších pracovníků dopravce</w:t>
        </w:r>
        <w:r w:rsidR="004B6A2D">
          <w:rPr>
            <w:noProof/>
            <w:webHidden/>
          </w:rPr>
          <w:tab/>
        </w:r>
        <w:r w:rsidR="004B6A2D">
          <w:rPr>
            <w:noProof/>
            <w:webHidden/>
          </w:rPr>
          <w:fldChar w:fldCharType="begin"/>
        </w:r>
        <w:r w:rsidR="004B6A2D">
          <w:rPr>
            <w:noProof/>
            <w:webHidden/>
          </w:rPr>
          <w:instrText xml:space="preserve"> PAGEREF _Toc150718939 \h </w:instrText>
        </w:r>
      </w:ins>
      <w:r w:rsidR="004B6A2D">
        <w:rPr>
          <w:noProof/>
          <w:webHidden/>
        </w:rPr>
      </w:r>
      <w:ins w:id="234" w:author="Word Document Comparison" w:date="2023-11-20T10:37:00Z">
        <w:r w:rsidR="004B6A2D">
          <w:rPr>
            <w:noProof/>
            <w:webHidden/>
          </w:rPr>
          <w:fldChar w:fldCharType="separate"/>
        </w:r>
        <w:r w:rsidR="004B6A2D">
          <w:rPr>
            <w:noProof/>
            <w:webHidden/>
          </w:rPr>
          <w:t>37</w:t>
        </w:r>
        <w:r w:rsidR="004B6A2D">
          <w:rPr>
            <w:noProof/>
            <w:webHidden/>
          </w:rPr>
          <w:fldChar w:fldCharType="end"/>
        </w:r>
        <w:r>
          <w:rPr>
            <w:noProof/>
          </w:rPr>
          <w:fldChar w:fldCharType="end"/>
        </w:r>
      </w:ins>
    </w:p>
    <w:p w14:paraId="6CB5D374" w14:textId="77777777" w:rsidR="004B6A2D" w:rsidRDefault="00000000">
      <w:pPr>
        <w:pStyle w:val="Obsah2"/>
        <w:tabs>
          <w:tab w:val="left" w:pos="960"/>
          <w:tab w:val="right" w:pos="9060"/>
        </w:tabs>
        <w:rPr>
          <w:ins w:id="235"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36" w:author="Word Document Comparison" w:date="2023-11-20T10:37:00Z">
        <w:r>
          <w:fldChar w:fldCharType="begin"/>
        </w:r>
        <w:r>
          <w:instrText>HYPERLINK \l "_Toc150718940"</w:instrText>
        </w:r>
        <w:r>
          <w:fldChar w:fldCharType="separate"/>
        </w:r>
        <w:r w:rsidR="004B6A2D" w:rsidRPr="003C496B">
          <w:rPr>
            <w:rStyle w:val="Hypertextovodkaz"/>
            <w:rFonts w:cs="Arial"/>
            <w:iCs/>
            <w:noProof/>
          </w:rPr>
          <w:t>10.1.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Vlakový doprovod</w:t>
        </w:r>
        <w:r w:rsidR="004B6A2D">
          <w:rPr>
            <w:noProof/>
            <w:webHidden/>
          </w:rPr>
          <w:tab/>
        </w:r>
        <w:r w:rsidR="004B6A2D">
          <w:rPr>
            <w:noProof/>
            <w:webHidden/>
          </w:rPr>
          <w:fldChar w:fldCharType="begin"/>
        </w:r>
        <w:r w:rsidR="004B6A2D">
          <w:rPr>
            <w:noProof/>
            <w:webHidden/>
          </w:rPr>
          <w:instrText xml:space="preserve"> PAGEREF _Toc150718940 \h </w:instrText>
        </w:r>
      </w:ins>
      <w:r w:rsidR="004B6A2D">
        <w:rPr>
          <w:noProof/>
          <w:webHidden/>
        </w:rPr>
      </w:r>
      <w:ins w:id="237" w:author="Word Document Comparison" w:date="2023-11-20T10:37:00Z">
        <w:r w:rsidR="004B6A2D">
          <w:rPr>
            <w:noProof/>
            <w:webHidden/>
          </w:rPr>
          <w:fldChar w:fldCharType="separate"/>
        </w:r>
        <w:r w:rsidR="004B6A2D">
          <w:rPr>
            <w:noProof/>
            <w:webHidden/>
          </w:rPr>
          <w:t>37</w:t>
        </w:r>
        <w:r w:rsidR="004B6A2D">
          <w:rPr>
            <w:noProof/>
            <w:webHidden/>
          </w:rPr>
          <w:fldChar w:fldCharType="end"/>
        </w:r>
        <w:r>
          <w:rPr>
            <w:noProof/>
          </w:rPr>
          <w:fldChar w:fldCharType="end"/>
        </w:r>
      </w:ins>
    </w:p>
    <w:p w14:paraId="167E017A" w14:textId="77777777" w:rsidR="004B6A2D" w:rsidRDefault="00000000">
      <w:pPr>
        <w:pStyle w:val="Obsah2"/>
        <w:tabs>
          <w:tab w:val="left" w:pos="960"/>
          <w:tab w:val="right" w:pos="9060"/>
        </w:tabs>
        <w:rPr>
          <w:ins w:id="238"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39" w:author="Word Document Comparison" w:date="2023-11-20T10:37:00Z">
        <w:r>
          <w:fldChar w:fldCharType="begin"/>
        </w:r>
        <w:r>
          <w:instrText>HYPERLINK \l "_Toc150718941"</w:instrText>
        </w:r>
        <w:r>
          <w:fldChar w:fldCharType="separate"/>
        </w:r>
        <w:r w:rsidR="004B6A2D" w:rsidRPr="003C496B">
          <w:rPr>
            <w:rStyle w:val="Hypertextovodkaz"/>
            <w:rFonts w:cs="Arial"/>
            <w:iCs/>
            <w:noProof/>
          </w:rPr>
          <w:t>10.2.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Vlakového doprovodu</w:t>
        </w:r>
        <w:r w:rsidR="004B6A2D">
          <w:rPr>
            <w:noProof/>
            <w:webHidden/>
          </w:rPr>
          <w:tab/>
        </w:r>
        <w:r w:rsidR="004B6A2D">
          <w:rPr>
            <w:noProof/>
            <w:webHidden/>
          </w:rPr>
          <w:fldChar w:fldCharType="begin"/>
        </w:r>
        <w:r w:rsidR="004B6A2D">
          <w:rPr>
            <w:noProof/>
            <w:webHidden/>
          </w:rPr>
          <w:instrText xml:space="preserve"> PAGEREF _Toc150718941 \h </w:instrText>
        </w:r>
      </w:ins>
      <w:r w:rsidR="004B6A2D">
        <w:rPr>
          <w:noProof/>
          <w:webHidden/>
        </w:rPr>
      </w:r>
      <w:ins w:id="240" w:author="Word Document Comparison" w:date="2023-11-20T10:37:00Z">
        <w:r w:rsidR="004B6A2D">
          <w:rPr>
            <w:noProof/>
            <w:webHidden/>
          </w:rPr>
          <w:fldChar w:fldCharType="separate"/>
        </w:r>
        <w:r w:rsidR="004B6A2D">
          <w:rPr>
            <w:noProof/>
            <w:webHidden/>
          </w:rPr>
          <w:t>37</w:t>
        </w:r>
        <w:r w:rsidR="004B6A2D">
          <w:rPr>
            <w:noProof/>
            <w:webHidden/>
          </w:rPr>
          <w:fldChar w:fldCharType="end"/>
        </w:r>
        <w:r>
          <w:rPr>
            <w:noProof/>
          </w:rPr>
          <w:fldChar w:fldCharType="end"/>
        </w:r>
      </w:ins>
    </w:p>
    <w:p w14:paraId="7B0B745E" w14:textId="77777777" w:rsidR="004B6A2D" w:rsidRDefault="00000000">
      <w:pPr>
        <w:pStyle w:val="Obsah2"/>
        <w:tabs>
          <w:tab w:val="left" w:pos="960"/>
          <w:tab w:val="right" w:pos="9060"/>
        </w:tabs>
        <w:rPr>
          <w:ins w:id="241"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42" w:author="Word Document Comparison" w:date="2023-11-20T10:37:00Z">
        <w:r>
          <w:fldChar w:fldCharType="begin"/>
        </w:r>
        <w:r>
          <w:instrText>HYPERLINK \l "_Toc150718942"</w:instrText>
        </w:r>
        <w:r>
          <w:fldChar w:fldCharType="separate"/>
        </w:r>
        <w:r w:rsidR="004B6A2D" w:rsidRPr="003C496B">
          <w:rPr>
            <w:rStyle w:val="Hypertextovodkaz"/>
            <w:rFonts w:cs="Arial"/>
            <w:iCs/>
            <w:noProof/>
          </w:rPr>
          <w:t>10.3.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zaměstnanců prodejních míst</w:t>
        </w:r>
        <w:r w:rsidR="004B6A2D">
          <w:rPr>
            <w:noProof/>
            <w:webHidden/>
          </w:rPr>
          <w:tab/>
        </w:r>
        <w:r w:rsidR="004B6A2D">
          <w:rPr>
            <w:noProof/>
            <w:webHidden/>
          </w:rPr>
          <w:fldChar w:fldCharType="begin"/>
        </w:r>
        <w:r w:rsidR="004B6A2D">
          <w:rPr>
            <w:noProof/>
            <w:webHidden/>
          </w:rPr>
          <w:instrText xml:space="preserve"> PAGEREF _Toc150718942 \h </w:instrText>
        </w:r>
      </w:ins>
      <w:r w:rsidR="004B6A2D">
        <w:rPr>
          <w:noProof/>
          <w:webHidden/>
        </w:rPr>
      </w:r>
      <w:ins w:id="243" w:author="Word Document Comparison" w:date="2023-11-20T10:37:00Z">
        <w:r w:rsidR="004B6A2D">
          <w:rPr>
            <w:noProof/>
            <w:webHidden/>
          </w:rPr>
          <w:fldChar w:fldCharType="separate"/>
        </w:r>
        <w:r w:rsidR="004B6A2D">
          <w:rPr>
            <w:noProof/>
            <w:webHidden/>
          </w:rPr>
          <w:t>39</w:t>
        </w:r>
        <w:r w:rsidR="004B6A2D">
          <w:rPr>
            <w:noProof/>
            <w:webHidden/>
          </w:rPr>
          <w:fldChar w:fldCharType="end"/>
        </w:r>
        <w:r>
          <w:rPr>
            <w:noProof/>
          </w:rPr>
          <w:fldChar w:fldCharType="end"/>
        </w:r>
      </w:ins>
    </w:p>
    <w:p w14:paraId="017C2C32" w14:textId="77777777" w:rsidR="004B6A2D" w:rsidRDefault="00000000">
      <w:pPr>
        <w:pStyle w:val="Obsah2"/>
        <w:tabs>
          <w:tab w:val="left" w:pos="960"/>
          <w:tab w:val="right" w:pos="9060"/>
        </w:tabs>
        <w:rPr>
          <w:ins w:id="244"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45" w:author="Word Document Comparison" w:date="2023-11-20T10:37:00Z">
        <w:r>
          <w:fldChar w:fldCharType="begin"/>
        </w:r>
        <w:r>
          <w:instrText>HYPERLINK \l "_Toc150718943"</w:instrText>
        </w:r>
        <w:r>
          <w:fldChar w:fldCharType="separate"/>
        </w:r>
        <w:r w:rsidR="004B6A2D" w:rsidRPr="003C496B">
          <w:rPr>
            <w:rStyle w:val="Hypertextovodkaz"/>
            <w:rFonts w:cs="Arial"/>
            <w:iCs/>
            <w:noProof/>
          </w:rPr>
          <w:t>10.4.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strojvedoucího</w:t>
        </w:r>
        <w:r w:rsidR="004B6A2D">
          <w:rPr>
            <w:noProof/>
            <w:webHidden/>
          </w:rPr>
          <w:tab/>
        </w:r>
        <w:r w:rsidR="004B6A2D">
          <w:rPr>
            <w:noProof/>
            <w:webHidden/>
          </w:rPr>
          <w:fldChar w:fldCharType="begin"/>
        </w:r>
        <w:r w:rsidR="004B6A2D">
          <w:rPr>
            <w:noProof/>
            <w:webHidden/>
          </w:rPr>
          <w:instrText xml:space="preserve"> PAGEREF _Toc150718943 \h </w:instrText>
        </w:r>
      </w:ins>
      <w:r w:rsidR="004B6A2D">
        <w:rPr>
          <w:noProof/>
          <w:webHidden/>
        </w:rPr>
      </w:r>
      <w:ins w:id="246" w:author="Word Document Comparison" w:date="2023-11-20T10:37:00Z">
        <w:r w:rsidR="004B6A2D">
          <w:rPr>
            <w:noProof/>
            <w:webHidden/>
          </w:rPr>
          <w:fldChar w:fldCharType="separate"/>
        </w:r>
        <w:r w:rsidR="004B6A2D">
          <w:rPr>
            <w:noProof/>
            <w:webHidden/>
          </w:rPr>
          <w:t>39</w:t>
        </w:r>
        <w:r w:rsidR="004B6A2D">
          <w:rPr>
            <w:noProof/>
            <w:webHidden/>
          </w:rPr>
          <w:fldChar w:fldCharType="end"/>
        </w:r>
        <w:r>
          <w:rPr>
            <w:noProof/>
          </w:rPr>
          <w:fldChar w:fldCharType="end"/>
        </w:r>
      </w:ins>
    </w:p>
    <w:p w14:paraId="13B818F6" w14:textId="77777777" w:rsidR="004B6A2D" w:rsidRDefault="00000000">
      <w:pPr>
        <w:pStyle w:val="Obsah2"/>
        <w:tabs>
          <w:tab w:val="left" w:pos="960"/>
          <w:tab w:val="right" w:pos="9060"/>
        </w:tabs>
        <w:rPr>
          <w:ins w:id="247"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48" w:author="Word Document Comparison" w:date="2023-11-20T10:37:00Z">
        <w:r>
          <w:fldChar w:fldCharType="begin"/>
        </w:r>
        <w:r>
          <w:instrText>HYPERLINK \l "_Toc150718944"</w:instrText>
        </w:r>
        <w:r>
          <w:fldChar w:fldCharType="separate"/>
        </w:r>
        <w:r w:rsidR="004B6A2D" w:rsidRPr="003C496B">
          <w:rPr>
            <w:rStyle w:val="Hypertextovodkaz"/>
            <w:rFonts w:cs="Arial"/>
            <w:iCs/>
            <w:noProof/>
          </w:rPr>
          <w:t>10.5.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řidičů a zaměstnanců dopravců ND</w:t>
        </w:r>
        <w:r w:rsidR="004B6A2D">
          <w:rPr>
            <w:noProof/>
            <w:webHidden/>
          </w:rPr>
          <w:tab/>
        </w:r>
        <w:r w:rsidR="004B6A2D">
          <w:rPr>
            <w:noProof/>
            <w:webHidden/>
          </w:rPr>
          <w:fldChar w:fldCharType="begin"/>
        </w:r>
        <w:r w:rsidR="004B6A2D">
          <w:rPr>
            <w:noProof/>
            <w:webHidden/>
          </w:rPr>
          <w:instrText xml:space="preserve"> PAGEREF _Toc150718944 \h </w:instrText>
        </w:r>
      </w:ins>
      <w:r w:rsidR="004B6A2D">
        <w:rPr>
          <w:noProof/>
          <w:webHidden/>
        </w:rPr>
      </w:r>
      <w:ins w:id="249" w:author="Word Document Comparison" w:date="2023-11-20T10:37:00Z">
        <w:r w:rsidR="004B6A2D">
          <w:rPr>
            <w:noProof/>
            <w:webHidden/>
          </w:rPr>
          <w:fldChar w:fldCharType="separate"/>
        </w:r>
        <w:r w:rsidR="004B6A2D">
          <w:rPr>
            <w:noProof/>
            <w:webHidden/>
          </w:rPr>
          <w:t>40</w:t>
        </w:r>
        <w:r w:rsidR="004B6A2D">
          <w:rPr>
            <w:noProof/>
            <w:webHidden/>
          </w:rPr>
          <w:fldChar w:fldCharType="end"/>
        </w:r>
        <w:r>
          <w:rPr>
            <w:noProof/>
          </w:rPr>
          <w:fldChar w:fldCharType="end"/>
        </w:r>
      </w:ins>
    </w:p>
    <w:p w14:paraId="18A261F3" w14:textId="77777777" w:rsidR="004B6A2D" w:rsidRDefault="00000000">
      <w:pPr>
        <w:pStyle w:val="Obsah2"/>
        <w:tabs>
          <w:tab w:val="left" w:pos="960"/>
          <w:tab w:val="right" w:pos="9060"/>
        </w:tabs>
        <w:rPr>
          <w:ins w:id="250"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51" w:author="Word Document Comparison" w:date="2023-11-20T10:37:00Z">
        <w:r>
          <w:fldChar w:fldCharType="begin"/>
        </w:r>
        <w:r>
          <w:instrText>HYPERLINK \l "_Toc150718945"</w:instrText>
        </w:r>
        <w:r>
          <w:fldChar w:fldCharType="separate"/>
        </w:r>
        <w:r w:rsidR="004B6A2D" w:rsidRPr="003C496B">
          <w:rPr>
            <w:rStyle w:val="Hypertextovodkaz"/>
            <w:rFonts w:cs="Arial"/>
            <w:iCs/>
            <w:noProof/>
          </w:rPr>
          <w:t>10.6.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Chování pracovníků</w:t>
        </w:r>
        <w:r w:rsidR="004B6A2D">
          <w:rPr>
            <w:noProof/>
            <w:webHidden/>
          </w:rPr>
          <w:tab/>
        </w:r>
        <w:r w:rsidR="004B6A2D">
          <w:rPr>
            <w:noProof/>
            <w:webHidden/>
          </w:rPr>
          <w:fldChar w:fldCharType="begin"/>
        </w:r>
        <w:r w:rsidR="004B6A2D">
          <w:rPr>
            <w:noProof/>
            <w:webHidden/>
          </w:rPr>
          <w:instrText xml:space="preserve"> PAGEREF _Toc150718945 \h </w:instrText>
        </w:r>
      </w:ins>
      <w:r w:rsidR="004B6A2D">
        <w:rPr>
          <w:noProof/>
          <w:webHidden/>
        </w:rPr>
      </w:r>
      <w:ins w:id="252" w:author="Word Document Comparison" w:date="2023-11-20T10:37:00Z">
        <w:r w:rsidR="004B6A2D">
          <w:rPr>
            <w:noProof/>
            <w:webHidden/>
          </w:rPr>
          <w:fldChar w:fldCharType="separate"/>
        </w:r>
        <w:r w:rsidR="004B6A2D">
          <w:rPr>
            <w:noProof/>
            <w:webHidden/>
          </w:rPr>
          <w:t>40</w:t>
        </w:r>
        <w:r w:rsidR="004B6A2D">
          <w:rPr>
            <w:noProof/>
            <w:webHidden/>
          </w:rPr>
          <w:fldChar w:fldCharType="end"/>
        </w:r>
        <w:r>
          <w:rPr>
            <w:noProof/>
          </w:rPr>
          <w:fldChar w:fldCharType="end"/>
        </w:r>
      </w:ins>
    </w:p>
    <w:p w14:paraId="28945852" w14:textId="77777777" w:rsidR="004B6A2D" w:rsidRDefault="00000000">
      <w:pPr>
        <w:pStyle w:val="Obsah2"/>
        <w:tabs>
          <w:tab w:val="left" w:pos="960"/>
          <w:tab w:val="right" w:pos="9060"/>
        </w:tabs>
        <w:rPr>
          <w:ins w:id="253"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54" w:author="Word Document Comparison" w:date="2023-11-20T10:37:00Z">
        <w:r>
          <w:fldChar w:fldCharType="begin"/>
        </w:r>
        <w:r>
          <w:instrText>HYPERLINK \l "_Toc150718946"</w:instrText>
        </w:r>
        <w:r>
          <w:fldChar w:fldCharType="separate"/>
        </w:r>
        <w:r w:rsidR="004B6A2D" w:rsidRPr="003C496B">
          <w:rPr>
            <w:rStyle w:val="Hypertextovodkaz"/>
            <w:rFonts w:cs="Arial"/>
            <w:iCs/>
            <w:noProof/>
          </w:rPr>
          <w:t>10.7.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Vzhled pracovníků</w:t>
        </w:r>
        <w:r w:rsidR="004B6A2D">
          <w:rPr>
            <w:noProof/>
            <w:webHidden/>
          </w:rPr>
          <w:tab/>
        </w:r>
        <w:r w:rsidR="004B6A2D">
          <w:rPr>
            <w:noProof/>
            <w:webHidden/>
          </w:rPr>
          <w:fldChar w:fldCharType="begin"/>
        </w:r>
        <w:r w:rsidR="004B6A2D">
          <w:rPr>
            <w:noProof/>
            <w:webHidden/>
          </w:rPr>
          <w:instrText xml:space="preserve"> PAGEREF _Toc150718946 \h </w:instrText>
        </w:r>
      </w:ins>
      <w:r w:rsidR="004B6A2D">
        <w:rPr>
          <w:noProof/>
          <w:webHidden/>
        </w:rPr>
      </w:r>
      <w:ins w:id="255" w:author="Word Document Comparison" w:date="2023-11-20T10:37:00Z">
        <w:r w:rsidR="004B6A2D">
          <w:rPr>
            <w:noProof/>
            <w:webHidden/>
          </w:rPr>
          <w:fldChar w:fldCharType="separate"/>
        </w:r>
        <w:r w:rsidR="004B6A2D">
          <w:rPr>
            <w:noProof/>
            <w:webHidden/>
          </w:rPr>
          <w:t>40</w:t>
        </w:r>
        <w:r w:rsidR="004B6A2D">
          <w:rPr>
            <w:noProof/>
            <w:webHidden/>
          </w:rPr>
          <w:fldChar w:fldCharType="end"/>
        </w:r>
        <w:r>
          <w:rPr>
            <w:noProof/>
          </w:rPr>
          <w:fldChar w:fldCharType="end"/>
        </w:r>
      </w:ins>
    </w:p>
    <w:p w14:paraId="5E0D03FD" w14:textId="77777777" w:rsidR="004B6A2D" w:rsidRDefault="00000000">
      <w:pPr>
        <w:pStyle w:val="Obsah2"/>
        <w:tabs>
          <w:tab w:val="left" w:pos="960"/>
          <w:tab w:val="right" w:pos="9060"/>
        </w:tabs>
        <w:rPr>
          <w:ins w:id="256"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57" w:author="Word Document Comparison" w:date="2023-11-20T10:37:00Z">
        <w:r>
          <w:fldChar w:fldCharType="begin"/>
        </w:r>
        <w:r>
          <w:instrText>HYPERLINK \l "_Toc150718947"</w:instrText>
        </w:r>
        <w:r>
          <w:fldChar w:fldCharType="separate"/>
        </w:r>
        <w:r w:rsidR="004B6A2D" w:rsidRPr="003C496B">
          <w:rPr>
            <w:rStyle w:val="Hypertextovodkaz"/>
            <w:rFonts w:cs="Arial"/>
            <w:iCs/>
            <w:noProof/>
          </w:rPr>
          <w:t>10.8.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Školení zaměstnanců Dopravce</w:t>
        </w:r>
        <w:r w:rsidR="004B6A2D">
          <w:rPr>
            <w:noProof/>
            <w:webHidden/>
          </w:rPr>
          <w:tab/>
        </w:r>
        <w:r w:rsidR="004B6A2D">
          <w:rPr>
            <w:noProof/>
            <w:webHidden/>
          </w:rPr>
          <w:fldChar w:fldCharType="begin"/>
        </w:r>
        <w:r w:rsidR="004B6A2D">
          <w:rPr>
            <w:noProof/>
            <w:webHidden/>
          </w:rPr>
          <w:instrText xml:space="preserve"> PAGEREF _Toc150718947 \h </w:instrText>
        </w:r>
      </w:ins>
      <w:r w:rsidR="004B6A2D">
        <w:rPr>
          <w:noProof/>
          <w:webHidden/>
        </w:rPr>
      </w:r>
      <w:ins w:id="258" w:author="Word Document Comparison" w:date="2023-11-20T10:37:00Z">
        <w:r w:rsidR="004B6A2D">
          <w:rPr>
            <w:noProof/>
            <w:webHidden/>
          </w:rPr>
          <w:fldChar w:fldCharType="separate"/>
        </w:r>
        <w:r w:rsidR="004B6A2D">
          <w:rPr>
            <w:noProof/>
            <w:webHidden/>
          </w:rPr>
          <w:t>41</w:t>
        </w:r>
        <w:r w:rsidR="004B6A2D">
          <w:rPr>
            <w:noProof/>
            <w:webHidden/>
          </w:rPr>
          <w:fldChar w:fldCharType="end"/>
        </w:r>
        <w:r>
          <w:rPr>
            <w:noProof/>
          </w:rPr>
          <w:fldChar w:fldCharType="end"/>
        </w:r>
      </w:ins>
    </w:p>
    <w:p w14:paraId="345ED9F7" w14:textId="77777777" w:rsidR="004B6A2D" w:rsidRDefault="00000000">
      <w:pPr>
        <w:pStyle w:val="Obsah2"/>
        <w:tabs>
          <w:tab w:val="left" w:pos="960"/>
          <w:tab w:val="right" w:pos="9060"/>
        </w:tabs>
        <w:rPr>
          <w:ins w:id="259"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60" w:author="Word Document Comparison" w:date="2023-11-20T10:37:00Z">
        <w:r>
          <w:fldChar w:fldCharType="begin"/>
        </w:r>
        <w:r>
          <w:instrText>HYPERLINK \l "_Toc150718948"</w:instrText>
        </w:r>
        <w:r>
          <w:fldChar w:fldCharType="separate"/>
        </w:r>
        <w:r w:rsidR="004B6A2D" w:rsidRPr="003C496B">
          <w:rPr>
            <w:rStyle w:val="Hypertextovodkaz"/>
            <w:rFonts w:cs="Arial"/>
            <w:iCs/>
            <w:noProof/>
          </w:rPr>
          <w:t>10.9.</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Bezpečnost cestujících</w:t>
        </w:r>
        <w:r w:rsidR="004B6A2D">
          <w:rPr>
            <w:noProof/>
            <w:webHidden/>
          </w:rPr>
          <w:tab/>
        </w:r>
        <w:r w:rsidR="004B6A2D">
          <w:rPr>
            <w:noProof/>
            <w:webHidden/>
          </w:rPr>
          <w:fldChar w:fldCharType="begin"/>
        </w:r>
        <w:r w:rsidR="004B6A2D">
          <w:rPr>
            <w:noProof/>
            <w:webHidden/>
          </w:rPr>
          <w:instrText xml:space="preserve"> PAGEREF _Toc150718948 \h </w:instrText>
        </w:r>
      </w:ins>
      <w:r w:rsidR="004B6A2D">
        <w:rPr>
          <w:noProof/>
          <w:webHidden/>
        </w:rPr>
      </w:r>
      <w:ins w:id="261" w:author="Word Document Comparison" w:date="2023-11-20T10:37:00Z">
        <w:r w:rsidR="004B6A2D">
          <w:rPr>
            <w:noProof/>
            <w:webHidden/>
          </w:rPr>
          <w:fldChar w:fldCharType="separate"/>
        </w:r>
        <w:r w:rsidR="004B6A2D">
          <w:rPr>
            <w:noProof/>
            <w:webHidden/>
          </w:rPr>
          <w:t>41</w:t>
        </w:r>
        <w:r w:rsidR="004B6A2D">
          <w:rPr>
            <w:noProof/>
            <w:webHidden/>
          </w:rPr>
          <w:fldChar w:fldCharType="end"/>
        </w:r>
        <w:r>
          <w:rPr>
            <w:noProof/>
          </w:rPr>
          <w:fldChar w:fldCharType="end"/>
        </w:r>
      </w:ins>
    </w:p>
    <w:p w14:paraId="35DC9AD1" w14:textId="77777777" w:rsidR="004B6A2D" w:rsidRDefault="00000000">
      <w:pPr>
        <w:pStyle w:val="Obsah2"/>
        <w:tabs>
          <w:tab w:val="left" w:pos="1200"/>
          <w:tab w:val="right" w:pos="9060"/>
        </w:tabs>
        <w:rPr>
          <w:ins w:id="262"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63" w:author="Word Document Comparison" w:date="2023-11-20T10:37:00Z">
        <w:r>
          <w:fldChar w:fldCharType="begin"/>
        </w:r>
        <w:r>
          <w:instrText>HYPERLINK \l "_Toc150718949"</w:instrText>
        </w:r>
        <w:r>
          <w:fldChar w:fldCharType="separate"/>
        </w:r>
        <w:r w:rsidR="004B6A2D" w:rsidRPr="003C496B">
          <w:rPr>
            <w:rStyle w:val="Hypertextovodkaz"/>
            <w:rFonts w:cs="Arial"/>
            <w:iCs/>
            <w:noProof/>
          </w:rPr>
          <w:t>10.10.</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Realizační tým Dopravce a jeho komunikace s Objednatelem a KORDIS</w:t>
        </w:r>
        <w:r w:rsidR="004B6A2D">
          <w:rPr>
            <w:noProof/>
            <w:webHidden/>
          </w:rPr>
          <w:tab/>
        </w:r>
        <w:r w:rsidR="004B6A2D">
          <w:rPr>
            <w:noProof/>
            <w:webHidden/>
          </w:rPr>
          <w:fldChar w:fldCharType="begin"/>
        </w:r>
        <w:r w:rsidR="004B6A2D">
          <w:rPr>
            <w:noProof/>
            <w:webHidden/>
          </w:rPr>
          <w:instrText xml:space="preserve"> PAGEREF _Toc150718949 \h </w:instrText>
        </w:r>
      </w:ins>
      <w:r w:rsidR="004B6A2D">
        <w:rPr>
          <w:noProof/>
          <w:webHidden/>
        </w:rPr>
      </w:r>
      <w:ins w:id="264" w:author="Word Document Comparison" w:date="2023-11-20T10:37:00Z">
        <w:r w:rsidR="004B6A2D">
          <w:rPr>
            <w:noProof/>
            <w:webHidden/>
          </w:rPr>
          <w:fldChar w:fldCharType="separate"/>
        </w:r>
        <w:r w:rsidR="004B6A2D">
          <w:rPr>
            <w:noProof/>
            <w:webHidden/>
          </w:rPr>
          <w:t>41</w:t>
        </w:r>
        <w:r w:rsidR="004B6A2D">
          <w:rPr>
            <w:noProof/>
            <w:webHidden/>
          </w:rPr>
          <w:fldChar w:fldCharType="end"/>
        </w:r>
        <w:r>
          <w:rPr>
            <w:noProof/>
          </w:rPr>
          <w:fldChar w:fldCharType="end"/>
        </w:r>
      </w:ins>
    </w:p>
    <w:p w14:paraId="6B2C25B4" w14:textId="77777777" w:rsidR="004B6A2D" w:rsidRDefault="00000000">
      <w:pPr>
        <w:pStyle w:val="Obsah1"/>
        <w:tabs>
          <w:tab w:val="left" w:pos="480"/>
          <w:tab w:val="right" w:pos="9060"/>
        </w:tabs>
        <w:rPr>
          <w:ins w:id="265"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266" w:author="Word Document Comparison" w:date="2023-11-20T10:37:00Z">
        <w:r>
          <w:fldChar w:fldCharType="begin"/>
        </w:r>
        <w:r>
          <w:instrText>HYPERLINK \l "_Toc150718950"</w:instrText>
        </w:r>
        <w:r>
          <w:fldChar w:fldCharType="separate"/>
        </w:r>
        <w:r w:rsidR="004B6A2D" w:rsidRPr="003C496B">
          <w:rPr>
            <w:rStyle w:val="Hypertextovodkaz"/>
            <w:noProof/>
          </w:rPr>
          <w:t>11.</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přepravních a Marketingových průzkumů</w:t>
        </w:r>
        <w:r w:rsidR="004B6A2D">
          <w:rPr>
            <w:noProof/>
            <w:webHidden/>
          </w:rPr>
          <w:tab/>
        </w:r>
        <w:r w:rsidR="004B6A2D">
          <w:rPr>
            <w:noProof/>
            <w:webHidden/>
          </w:rPr>
          <w:fldChar w:fldCharType="begin"/>
        </w:r>
        <w:r w:rsidR="004B6A2D">
          <w:rPr>
            <w:noProof/>
            <w:webHidden/>
          </w:rPr>
          <w:instrText xml:space="preserve"> PAGEREF _Toc150718950 \h </w:instrText>
        </w:r>
      </w:ins>
      <w:r w:rsidR="004B6A2D">
        <w:rPr>
          <w:noProof/>
          <w:webHidden/>
        </w:rPr>
      </w:r>
      <w:ins w:id="267" w:author="Word Document Comparison" w:date="2023-11-20T10:37:00Z">
        <w:r w:rsidR="004B6A2D">
          <w:rPr>
            <w:noProof/>
            <w:webHidden/>
          </w:rPr>
          <w:fldChar w:fldCharType="separate"/>
        </w:r>
        <w:r w:rsidR="004B6A2D">
          <w:rPr>
            <w:noProof/>
            <w:webHidden/>
          </w:rPr>
          <w:t>42</w:t>
        </w:r>
        <w:r w:rsidR="004B6A2D">
          <w:rPr>
            <w:noProof/>
            <w:webHidden/>
          </w:rPr>
          <w:fldChar w:fldCharType="end"/>
        </w:r>
        <w:r>
          <w:rPr>
            <w:noProof/>
          </w:rPr>
          <w:fldChar w:fldCharType="end"/>
        </w:r>
      </w:ins>
    </w:p>
    <w:p w14:paraId="17AF6C2B" w14:textId="77777777" w:rsidR="004B6A2D" w:rsidRDefault="00000000">
      <w:pPr>
        <w:pStyle w:val="Obsah1"/>
        <w:tabs>
          <w:tab w:val="left" w:pos="480"/>
          <w:tab w:val="right" w:pos="9060"/>
        </w:tabs>
        <w:rPr>
          <w:ins w:id="268"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269" w:author="Word Document Comparison" w:date="2023-11-20T10:37:00Z">
        <w:r>
          <w:fldChar w:fldCharType="begin"/>
        </w:r>
        <w:r>
          <w:instrText>HYPERLINK \l "_Toc150718951"</w:instrText>
        </w:r>
        <w:r>
          <w:fldChar w:fldCharType="separate"/>
        </w:r>
        <w:r w:rsidR="004B6A2D" w:rsidRPr="003C496B">
          <w:rPr>
            <w:rStyle w:val="Hypertextovodkaz"/>
            <w:noProof/>
          </w:rPr>
          <w:t>12.</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vztahU k zákazníkům</w:t>
        </w:r>
        <w:r w:rsidR="004B6A2D">
          <w:rPr>
            <w:noProof/>
            <w:webHidden/>
          </w:rPr>
          <w:tab/>
        </w:r>
        <w:r w:rsidR="004B6A2D">
          <w:rPr>
            <w:noProof/>
            <w:webHidden/>
          </w:rPr>
          <w:fldChar w:fldCharType="begin"/>
        </w:r>
        <w:r w:rsidR="004B6A2D">
          <w:rPr>
            <w:noProof/>
            <w:webHidden/>
          </w:rPr>
          <w:instrText xml:space="preserve"> PAGEREF _Toc150718951 \h </w:instrText>
        </w:r>
      </w:ins>
      <w:r w:rsidR="004B6A2D">
        <w:rPr>
          <w:noProof/>
          <w:webHidden/>
        </w:rPr>
      </w:r>
      <w:ins w:id="270" w:author="Word Document Comparison" w:date="2023-11-20T10:37:00Z">
        <w:r w:rsidR="004B6A2D">
          <w:rPr>
            <w:noProof/>
            <w:webHidden/>
          </w:rPr>
          <w:fldChar w:fldCharType="separate"/>
        </w:r>
        <w:r w:rsidR="004B6A2D">
          <w:rPr>
            <w:noProof/>
            <w:webHidden/>
          </w:rPr>
          <w:t>42</w:t>
        </w:r>
        <w:r w:rsidR="004B6A2D">
          <w:rPr>
            <w:noProof/>
            <w:webHidden/>
          </w:rPr>
          <w:fldChar w:fldCharType="end"/>
        </w:r>
        <w:r>
          <w:rPr>
            <w:noProof/>
          </w:rPr>
          <w:fldChar w:fldCharType="end"/>
        </w:r>
      </w:ins>
    </w:p>
    <w:p w14:paraId="3FD5782D" w14:textId="77777777" w:rsidR="004B6A2D" w:rsidRDefault="00000000">
      <w:pPr>
        <w:pStyle w:val="Obsah2"/>
        <w:tabs>
          <w:tab w:val="left" w:pos="960"/>
          <w:tab w:val="right" w:pos="9060"/>
        </w:tabs>
        <w:rPr>
          <w:ins w:id="271"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72" w:author="Word Document Comparison" w:date="2023-11-20T10:37:00Z">
        <w:r>
          <w:fldChar w:fldCharType="begin"/>
        </w:r>
        <w:r>
          <w:instrText>HYPERLINK \l "_Toc150718952"</w:instrText>
        </w:r>
        <w:r>
          <w:fldChar w:fldCharType="separate"/>
        </w:r>
        <w:r w:rsidR="004B6A2D" w:rsidRPr="003C496B">
          <w:rPr>
            <w:rStyle w:val="Hypertextovodkaz"/>
            <w:rFonts w:cs="Arial"/>
            <w:iCs/>
            <w:noProof/>
          </w:rPr>
          <w:t>12.1.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Přeprava handicapovaných osob a hromadných výprav</w:t>
        </w:r>
        <w:r w:rsidR="004B6A2D">
          <w:rPr>
            <w:noProof/>
            <w:webHidden/>
          </w:rPr>
          <w:tab/>
        </w:r>
        <w:r w:rsidR="004B6A2D">
          <w:rPr>
            <w:noProof/>
            <w:webHidden/>
          </w:rPr>
          <w:fldChar w:fldCharType="begin"/>
        </w:r>
        <w:r w:rsidR="004B6A2D">
          <w:rPr>
            <w:noProof/>
            <w:webHidden/>
          </w:rPr>
          <w:instrText xml:space="preserve"> PAGEREF _Toc150718952 \h </w:instrText>
        </w:r>
      </w:ins>
      <w:r w:rsidR="004B6A2D">
        <w:rPr>
          <w:noProof/>
          <w:webHidden/>
        </w:rPr>
      </w:r>
      <w:ins w:id="273" w:author="Word Document Comparison" w:date="2023-11-20T10:37:00Z">
        <w:r w:rsidR="004B6A2D">
          <w:rPr>
            <w:noProof/>
            <w:webHidden/>
          </w:rPr>
          <w:fldChar w:fldCharType="separate"/>
        </w:r>
        <w:r w:rsidR="004B6A2D">
          <w:rPr>
            <w:noProof/>
            <w:webHidden/>
          </w:rPr>
          <w:t>42</w:t>
        </w:r>
        <w:r w:rsidR="004B6A2D">
          <w:rPr>
            <w:noProof/>
            <w:webHidden/>
          </w:rPr>
          <w:fldChar w:fldCharType="end"/>
        </w:r>
        <w:r>
          <w:rPr>
            <w:noProof/>
          </w:rPr>
          <w:fldChar w:fldCharType="end"/>
        </w:r>
      </w:ins>
    </w:p>
    <w:p w14:paraId="7B7025EB" w14:textId="77777777" w:rsidR="004B6A2D" w:rsidRDefault="00000000">
      <w:pPr>
        <w:pStyle w:val="Obsah2"/>
        <w:tabs>
          <w:tab w:val="left" w:pos="960"/>
          <w:tab w:val="right" w:pos="9060"/>
        </w:tabs>
        <w:rPr>
          <w:ins w:id="274"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75" w:author="Word Document Comparison" w:date="2023-11-20T10:37:00Z">
        <w:r>
          <w:fldChar w:fldCharType="begin"/>
        </w:r>
        <w:r>
          <w:instrText>HYPERLINK \l "_Toc150718953"</w:instrText>
        </w:r>
        <w:r>
          <w:fldChar w:fldCharType="separate"/>
        </w:r>
        <w:r w:rsidR="004B6A2D" w:rsidRPr="003C496B">
          <w:rPr>
            <w:rStyle w:val="Hypertextovodkaz"/>
            <w:rFonts w:cs="Arial"/>
            <w:iCs/>
            <w:noProof/>
          </w:rPr>
          <w:t>12.2.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Propagace a podpora využívání IDS JMK</w:t>
        </w:r>
        <w:r w:rsidR="004B6A2D">
          <w:rPr>
            <w:noProof/>
            <w:webHidden/>
          </w:rPr>
          <w:tab/>
        </w:r>
        <w:r w:rsidR="004B6A2D">
          <w:rPr>
            <w:noProof/>
            <w:webHidden/>
          </w:rPr>
          <w:fldChar w:fldCharType="begin"/>
        </w:r>
        <w:r w:rsidR="004B6A2D">
          <w:rPr>
            <w:noProof/>
            <w:webHidden/>
          </w:rPr>
          <w:instrText xml:space="preserve"> PAGEREF _Toc150718953 \h </w:instrText>
        </w:r>
      </w:ins>
      <w:r w:rsidR="004B6A2D">
        <w:rPr>
          <w:noProof/>
          <w:webHidden/>
        </w:rPr>
      </w:r>
      <w:ins w:id="276" w:author="Word Document Comparison" w:date="2023-11-20T10:37:00Z">
        <w:r w:rsidR="004B6A2D">
          <w:rPr>
            <w:noProof/>
            <w:webHidden/>
          </w:rPr>
          <w:fldChar w:fldCharType="separate"/>
        </w:r>
        <w:r w:rsidR="004B6A2D">
          <w:rPr>
            <w:noProof/>
            <w:webHidden/>
          </w:rPr>
          <w:t>43</w:t>
        </w:r>
        <w:r w:rsidR="004B6A2D">
          <w:rPr>
            <w:noProof/>
            <w:webHidden/>
          </w:rPr>
          <w:fldChar w:fldCharType="end"/>
        </w:r>
        <w:r>
          <w:rPr>
            <w:noProof/>
          </w:rPr>
          <w:fldChar w:fldCharType="end"/>
        </w:r>
      </w:ins>
    </w:p>
    <w:p w14:paraId="186BA4D4" w14:textId="77777777" w:rsidR="004B6A2D" w:rsidRDefault="00000000">
      <w:pPr>
        <w:pStyle w:val="Obsah2"/>
        <w:tabs>
          <w:tab w:val="left" w:pos="960"/>
          <w:tab w:val="right" w:pos="9060"/>
        </w:tabs>
        <w:rPr>
          <w:ins w:id="277" w:author="Word Document Comparison" w:date="2023-11-20T10:37:00Z"/>
          <w:rFonts w:asciiTheme="minorHAnsi" w:eastAsiaTheme="minorEastAsia" w:hAnsiTheme="minorHAnsi" w:cstheme="minorBidi"/>
          <w:smallCaps w:val="0"/>
          <w:noProof/>
          <w:kern w:val="2"/>
          <w:sz w:val="22"/>
          <w:szCs w:val="22"/>
          <w:lang w:eastAsia="cs-CZ"/>
          <w14:ligatures w14:val="standardContextual"/>
        </w:rPr>
      </w:pPr>
      <w:ins w:id="278" w:author="Word Document Comparison" w:date="2023-11-20T10:37:00Z">
        <w:r>
          <w:fldChar w:fldCharType="begin"/>
        </w:r>
        <w:r>
          <w:instrText>HYPERLINK \l "_Toc150718954"</w:instrText>
        </w:r>
        <w:r>
          <w:fldChar w:fldCharType="separate"/>
        </w:r>
        <w:r w:rsidR="004B6A2D" w:rsidRPr="003C496B">
          <w:rPr>
            <w:rStyle w:val="Hypertextovodkaz"/>
            <w:rFonts w:cs="Arial"/>
            <w:iCs/>
            <w:noProof/>
          </w:rPr>
          <w:t>12.3.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Kompenzace cestujícím</w:t>
        </w:r>
        <w:r w:rsidR="004B6A2D">
          <w:rPr>
            <w:noProof/>
            <w:webHidden/>
          </w:rPr>
          <w:tab/>
        </w:r>
        <w:r w:rsidR="004B6A2D">
          <w:rPr>
            <w:noProof/>
            <w:webHidden/>
          </w:rPr>
          <w:fldChar w:fldCharType="begin"/>
        </w:r>
        <w:r w:rsidR="004B6A2D">
          <w:rPr>
            <w:noProof/>
            <w:webHidden/>
          </w:rPr>
          <w:instrText xml:space="preserve"> PAGEREF _Toc150718954 \h </w:instrText>
        </w:r>
      </w:ins>
      <w:r w:rsidR="004B6A2D">
        <w:rPr>
          <w:noProof/>
          <w:webHidden/>
        </w:rPr>
      </w:r>
      <w:ins w:id="279" w:author="Word Document Comparison" w:date="2023-11-20T10:37:00Z">
        <w:r w:rsidR="004B6A2D">
          <w:rPr>
            <w:noProof/>
            <w:webHidden/>
          </w:rPr>
          <w:fldChar w:fldCharType="separate"/>
        </w:r>
        <w:r w:rsidR="004B6A2D">
          <w:rPr>
            <w:noProof/>
            <w:webHidden/>
          </w:rPr>
          <w:t>44</w:t>
        </w:r>
        <w:r w:rsidR="004B6A2D">
          <w:rPr>
            <w:noProof/>
            <w:webHidden/>
          </w:rPr>
          <w:fldChar w:fldCharType="end"/>
        </w:r>
        <w:r>
          <w:rPr>
            <w:noProof/>
          </w:rPr>
          <w:fldChar w:fldCharType="end"/>
        </w:r>
      </w:ins>
    </w:p>
    <w:p w14:paraId="749F279D" w14:textId="77777777" w:rsidR="004B6A2D" w:rsidRDefault="00000000">
      <w:pPr>
        <w:pStyle w:val="Obsah1"/>
        <w:tabs>
          <w:tab w:val="left" w:pos="480"/>
          <w:tab w:val="right" w:pos="9060"/>
        </w:tabs>
        <w:rPr>
          <w:ins w:id="280"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281" w:author="Word Document Comparison" w:date="2023-11-20T10:37:00Z">
        <w:r>
          <w:fldChar w:fldCharType="begin"/>
        </w:r>
        <w:r>
          <w:instrText>HYPERLINK \l "_Toc150718955"</w:instrText>
        </w:r>
        <w:r>
          <w:fldChar w:fldCharType="separate"/>
        </w:r>
        <w:r w:rsidR="004B6A2D" w:rsidRPr="003C496B">
          <w:rPr>
            <w:rStyle w:val="Hypertextovodkaz"/>
            <w:noProof/>
          </w:rPr>
          <w:t>13.</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úpravy obsahu TPSŽ</w:t>
        </w:r>
        <w:r w:rsidR="004B6A2D">
          <w:rPr>
            <w:noProof/>
            <w:webHidden/>
          </w:rPr>
          <w:tab/>
        </w:r>
        <w:r w:rsidR="004B6A2D">
          <w:rPr>
            <w:noProof/>
            <w:webHidden/>
          </w:rPr>
          <w:fldChar w:fldCharType="begin"/>
        </w:r>
        <w:r w:rsidR="004B6A2D">
          <w:rPr>
            <w:noProof/>
            <w:webHidden/>
          </w:rPr>
          <w:instrText xml:space="preserve"> PAGEREF _Toc150718955 \h </w:instrText>
        </w:r>
      </w:ins>
      <w:r w:rsidR="004B6A2D">
        <w:rPr>
          <w:noProof/>
          <w:webHidden/>
        </w:rPr>
      </w:r>
      <w:ins w:id="282" w:author="Word Document Comparison" w:date="2023-11-20T10:37:00Z">
        <w:r w:rsidR="004B6A2D">
          <w:rPr>
            <w:noProof/>
            <w:webHidden/>
          </w:rPr>
          <w:fldChar w:fldCharType="separate"/>
        </w:r>
        <w:r w:rsidR="004B6A2D">
          <w:rPr>
            <w:noProof/>
            <w:webHidden/>
          </w:rPr>
          <w:t>44</w:t>
        </w:r>
        <w:r w:rsidR="004B6A2D">
          <w:rPr>
            <w:noProof/>
            <w:webHidden/>
          </w:rPr>
          <w:fldChar w:fldCharType="end"/>
        </w:r>
        <w:r>
          <w:rPr>
            <w:noProof/>
          </w:rPr>
          <w:fldChar w:fldCharType="end"/>
        </w:r>
      </w:ins>
    </w:p>
    <w:p w14:paraId="18BFA0A2" w14:textId="77777777" w:rsidR="004B6A2D" w:rsidRDefault="00000000">
      <w:pPr>
        <w:pStyle w:val="Obsah1"/>
        <w:tabs>
          <w:tab w:val="left" w:pos="480"/>
          <w:tab w:val="right" w:pos="9060"/>
        </w:tabs>
        <w:rPr>
          <w:ins w:id="283" w:author="Word Document Comparison" w:date="2023-11-20T10:37:00Z"/>
          <w:rFonts w:asciiTheme="minorHAnsi" w:eastAsiaTheme="minorEastAsia" w:hAnsiTheme="minorHAnsi" w:cstheme="minorBidi"/>
          <w:b w:val="0"/>
          <w:caps w:val="0"/>
          <w:noProof/>
          <w:kern w:val="2"/>
          <w:sz w:val="22"/>
          <w:szCs w:val="22"/>
          <w:lang w:eastAsia="cs-CZ"/>
          <w14:ligatures w14:val="standardContextual"/>
        </w:rPr>
      </w:pPr>
      <w:ins w:id="284" w:author="Word Document Comparison" w:date="2023-11-20T10:37:00Z">
        <w:r>
          <w:fldChar w:fldCharType="begin"/>
        </w:r>
        <w:r>
          <w:instrText>HYPERLINK \l "_Toc150718956"</w:instrText>
        </w:r>
        <w:r>
          <w:fldChar w:fldCharType="separate"/>
        </w:r>
        <w:r w:rsidR="004B6A2D" w:rsidRPr="003C496B">
          <w:rPr>
            <w:rStyle w:val="Hypertextovodkaz"/>
            <w:noProof/>
          </w:rPr>
          <w:t>14.</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Seznam příloh</w:t>
        </w:r>
        <w:r w:rsidR="004B6A2D">
          <w:rPr>
            <w:noProof/>
            <w:webHidden/>
          </w:rPr>
          <w:tab/>
        </w:r>
        <w:r w:rsidR="004B6A2D">
          <w:rPr>
            <w:noProof/>
            <w:webHidden/>
          </w:rPr>
          <w:fldChar w:fldCharType="begin"/>
        </w:r>
        <w:r w:rsidR="004B6A2D">
          <w:rPr>
            <w:noProof/>
            <w:webHidden/>
          </w:rPr>
          <w:instrText xml:space="preserve"> PAGEREF _Toc150718956 \h </w:instrText>
        </w:r>
      </w:ins>
      <w:r w:rsidR="004B6A2D">
        <w:rPr>
          <w:noProof/>
          <w:webHidden/>
        </w:rPr>
      </w:r>
      <w:ins w:id="285" w:author="Word Document Comparison" w:date="2023-11-20T10:37:00Z">
        <w:r w:rsidR="004B6A2D">
          <w:rPr>
            <w:noProof/>
            <w:webHidden/>
          </w:rPr>
          <w:fldChar w:fldCharType="separate"/>
        </w:r>
        <w:r w:rsidR="004B6A2D">
          <w:rPr>
            <w:noProof/>
            <w:webHidden/>
          </w:rPr>
          <w:t>44</w:t>
        </w:r>
        <w:r w:rsidR="004B6A2D">
          <w:rPr>
            <w:noProof/>
            <w:webHidden/>
          </w:rPr>
          <w:fldChar w:fldCharType="end"/>
        </w:r>
        <w:r>
          <w:rPr>
            <w:noProof/>
          </w:rPr>
          <w:fldChar w:fldCharType="end"/>
        </w:r>
      </w:ins>
    </w:p>
    <w:p w14:paraId="39CBE24E" w14:textId="0A821E3A" w:rsidR="005C5C42" w:rsidRDefault="00F16173">
      <w:pPr>
        <w:pStyle w:val="Obsah1"/>
        <w:tabs>
          <w:tab w:val="left" w:pos="480"/>
          <w:tab w:val="right" w:pos="9062"/>
        </w:tabs>
        <w:rPr>
          <w:del w:id="286" w:author="Word Document Comparison" w:date="2023-11-20T10:37:00Z"/>
          <w:rFonts w:asciiTheme="minorHAnsi" w:eastAsiaTheme="minorEastAsia" w:hAnsiTheme="minorHAnsi" w:cstheme="minorBidi"/>
          <w:b w:val="0"/>
          <w:caps w:val="0"/>
          <w:noProof/>
          <w:sz w:val="22"/>
          <w:szCs w:val="22"/>
          <w:lang w:eastAsia="cs-CZ"/>
        </w:rPr>
      </w:pPr>
      <w:ins w:id="287" w:author="Word Document Comparison" w:date="2023-11-20T10:37:00Z">
        <w:r w:rsidRPr="00ED292D">
          <w:rPr>
            <w:b w:val="0"/>
            <w:caps w:val="0"/>
          </w:rPr>
          <w:fldChar w:fldCharType="end"/>
        </w:r>
      </w:ins>
      <w:del w:id="288" w:author="Word Document Comparison" w:date="2023-11-20T10:37:00Z">
        <w:r w:rsidRPr="00ED292D">
          <w:fldChar w:fldCharType="begin"/>
        </w:r>
        <w:r w:rsidRPr="00ED292D">
          <w:delInstrText xml:space="preserve"> TOC \o "1-3" \h \z \u </w:delInstrText>
        </w:r>
        <w:r w:rsidRPr="00ED292D">
          <w:fldChar w:fldCharType="separate"/>
        </w:r>
        <w:r>
          <w:rPr>
            <w:b w:val="0"/>
            <w:caps w:val="0"/>
          </w:rPr>
          <w:fldChar w:fldCharType="begin"/>
        </w:r>
        <w:r>
          <w:delInstrText>HYPERLINK \l "_Toc104126104"</w:delInstrText>
        </w:r>
        <w:r>
          <w:rPr>
            <w:b w:val="0"/>
            <w:caps w:val="0"/>
          </w:rPr>
        </w:r>
        <w:r>
          <w:rPr>
            <w:b w:val="0"/>
            <w:caps w:val="0"/>
          </w:rPr>
          <w:fldChar w:fldCharType="separate"/>
        </w:r>
        <w:r w:rsidR="005C5C42" w:rsidRPr="007C380D">
          <w:rPr>
            <w:rStyle w:val="Hypertextovodkaz"/>
            <w:noProof/>
          </w:rPr>
          <w:delText>1</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preambule</w:delText>
        </w:r>
        <w:r w:rsidR="005C5C42">
          <w:rPr>
            <w:noProof/>
            <w:webHidden/>
          </w:rPr>
          <w:tab/>
        </w:r>
        <w:r w:rsidR="005C5C42">
          <w:rPr>
            <w:b w:val="0"/>
            <w:caps w:val="0"/>
            <w:noProof/>
            <w:webHidden/>
          </w:rPr>
          <w:fldChar w:fldCharType="begin"/>
        </w:r>
        <w:r w:rsidR="005C5C42">
          <w:rPr>
            <w:noProof/>
            <w:webHidden/>
          </w:rPr>
          <w:delInstrText xml:space="preserve"> PAGEREF _Toc104126104 \h </w:delInstrText>
        </w:r>
        <w:r w:rsidR="005C5C42">
          <w:rPr>
            <w:b w:val="0"/>
            <w:caps w:val="0"/>
            <w:noProof/>
            <w:webHidden/>
          </w:rPr>
        </w:r>
        <w:r w:rsidR="005C5C42">
          <w:rPr>
            <w:b w:val="0"/>
            <w:caps w:val="0"/>
            <w:noProof/>
            <w:webHidden/>
          </w:rPr>
          <w:fldChar w:fldCharType="separate"/>
        </w:r>
        <w:r w:rsidR="005C5C42">
          <w:rPr>
            <w:noProof/>
            <w:webHidden/>
          </w:rPr>
          <w:delText>4</w:delText>
        </w:r>
        <w:r w:rsidR="005C5C42">
          <w:rPr>
            <w:b w:val="0"/>
            <w:caps w:val="0"/>
            <w:noProof/>
            <w:webHidden/>
          </w:rPr>
          <w:fldChar w:fldCharType="end"/>
        </w:r>
        <w:r>
          <w:rPr>
            <w:b w:val="0"/>
            <w:caps w:val="0"/>
            <w:noProof/>
          </w:rPr>
          <w:fldChar w:fldCharType="end"/>
        </w:r>
      </w:del>
    </w:p>
    <w:p w14:paraId="5DB5A17A" w14:textId="0B974E46" w:rsidR="005C5C42" w:rsidRDefault="00000000">
      <w:pPr>
        <w:pStyle w:val="Obsah1"/>
        <w:tabs>
          <w:tab w:val="left" w:pos="480"/>
          <w:tab w:val="right" w:pos="9062"/>
        </w:tabs>
        <w:rPr>
          <w:del w:id="289" w:author="Word Document Comparison" w:date="2023-11-20T10:37:00Z"/>
          <w:rFonts w:asciiTheme="minorHAnsi" w:eastAsiaTheme="minorEastAsia" w:hAnsiTheme="minorHAnsi" w:cstheme="minorBidi"/>
          <w:b w:val="0"/>
          <w:caps w:val="0"/>
          <w:noProof/>
          <w:sz w:val="22"/>
          <w:szCs w:val="22"/>
          <w:lang w:eastAsia="cs-CZ"/>
        </w:rPr>
      </w:pPr>
      <w:del w:id="290" w:author="Word Document Comparison" w:date="2023-11-20T10:37:00Z">
        <w:r>
          <w:rPr>
            <w:b w:val="0"/>
            <w:caps w:val="0"/>
          </w:rPr>
          <w:fldChar w:fldCharType="begin"/>
        </w:r>
        <w:r>
          <w:delInstrText>HYPERLINK \l "_Toc104126105"</w:delInstrText>
        </w:r>
        <w:r>
          <w:rPr>
            <w:b w:val="0"/>
            <w:caps w:val="0"/>
          </w:rPr>
        </w:r>
        <w:r>
          <w:rPr>
            <w:b w:val="0"/>
            <w:caps w:val="0"/>
          </w:rPr>
          <w:fldChar w:fldCharType="separate"/>
        </w:r>
        <w:r w:rsidR="005C5C42" w:rsidRPr="007C380D">
          <w:rPr>
            <w:rStyle w:val="Hypertextovodkaz"/>
            <w:noProof/>
          </w:rPr>
          <w:delText>2</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definice pojmů a ZKRATeK</w:delText>
        </w:r>
        <w:r w:rsidR="005C5C42">
          <w:rPr>
            <w:noProof/>
            <w:webHidden/>
          </w:rPr>
          <w:tab/>
        </w:r>
        <w:r w:rsidR="005C5C42">
          <w:rPr>
            <w:b w:val="0"/>
            <w:caps w:val="0"/>
            <w:noProof/>
            <w:webHidden/>
          </w:rPr>
          <w:fldChar w:fldCharType="begin"/>
        </w:r>
        <w:r w:rsidR="005C5C42">
          <w:rPr>
            <w:noProof/>
            <w:webHidden/>
          </w:rPr>
          <w:delInstrText xml:space="preserve"> PAGEREF _Toc104126105 \h </w:delInstrText>
        </w:r>
        <w:r w:rsidR="005C5C42">
          <w:rPr>
            <w:b w:val="0"/>
            <w:caps w:val="0"/>
            <w:noProof/>
            <w:webHidden/>
          </w:rPr>
        </w:r>
        <w:r w:rsidR="005C5C42">
          <w:rPr>
            <w:b w:val="0"/>
            <w:caps w:val="0"/>
            <w:noProof/>
            <w:webHidden/>
          </w:rPr>
          <w:fldChar w:fldCharType="separate"/>
        </w:r>
        <w:r w:rsidR="005C5C42">
          <w:rPr>
            <w:noProof/>
            <w:webHidden/>
          </w:rPr>
          <w:delText>4</w:delText>
        </w:r>
        <w:r w:rsidR="005C5C42">
          <w:rPr>
            <w:b w:val="0"/>
            <w:caps w:val="0"/>
            <w:noProof/>
            <w:webHidden/>
          </w:rPr>
          <w:fldChar w:fldCharType="end"/>
        </w:r>
        <w:r>
          <w:rPr>
            <w:b w:val="0"/>
            <w:caps w:val="0"/>
            <w:noProof/>
          </w:rPr>
          <w:fldChar w:fldCharType="end"/>
        </w:r>
      </w:del>
    </w:p>
    <w:p w14:paraId="1C00A8AE" w14:textId="13F5EA83" w:rsidR="005C5C42" w:rsidRDefault="00000000">
      <w:pPr>
        <w:pStyle w:val="Obsah1"/>
        <w:tabs>
          <w:tab w:val="left" w:pos="480"/>
          <w:tab w:val="right" w:pos="9062"/>
        </w:tabs>
        <w:rPr>
          <w:del w:id="291" w:author="Word Document Comparison" w:date="2023-11-20T10:37:00Z"/>
          <w:rFonts w:asciiTheme="minorHAnsi" w:eastAsiaTheme="minorEastAsia" w:hAnsiTheme="minorHAnsi" w:cstheme="minorBidi"/>
          <w:b w:val="0"/>
          <w:caps w:val="0"/>
          <w:noProof/>
          <w:sz w:val="22"/>
          <w:szCs w:val="22"/>
          <w:lang w:eastAsia="cs-CZ"/>
        </w:rPr>
      </w:pPr>
      <w:del w:id="292" w:author="Word Document Comparison" w:date="2023-11-20T10:37:00Z">
        <w:r>
          <w:rPr>
            <w:b w:val="0"/>
            <w:caps w:val="0"/>
          </w:rPr>
          <w:fldChar w:fldCharType="begin"/>
        </w:r>
        <w:r>
          <w:delInstrText>HYPERLINK \l "_Toc104126106"</w:delInstrText>
        </w:r>
        <w:r>
          <w:rPr>
            <w:b w:val="0"/>
            <w:caps w:val="0"/>
          </w:rPr>
        </w:r>
        <w:r>
          <w:rPr>
            <w:b w:val="0"/>
            <w:caps w:val="0"/>
          </w:rPr>
          <w:fldChar w:fldCharType="separate"/>
        </w:r>
        <w:r w:rsidR="005C5C42" w:rsidRPr="007C380D">
          <w:rPr>
            <w:rStyle w:val="Hypertextovodkaz"/>
            <w:noProof/>
          </w:rPr>
          <w:delText>3</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VYBAVENÍ stanic a zastávek</w:delText>
        </w:r>
        <w:r w:rsidR="005C5C42">
          <w:rPr>
            <w:noProof/>
            <w:webHidden/>
          </w:rPr>
          <w:tab/>
        </w:r>
        <w:r w:rsidR="005C5C42">
          <w:rPr>
            <w:b w:val="0"/>
            <w:caps w:val="0"/>
            <w:noProof/>
            <w:webHidden/>
          </w:rPr>
          <w:fldChar w:fldCharType="begin"/>
        </w:r>
        <w:r w:rsidR="005C5C42">
          <w:rPr>
            <w:noProof/>
            <w:webHidden/>
          </w:rPr>
          <w:delInstrText xml:space="preserve"> PAGEREF _Toc104126106 \h </w:delInstrText>
        </w:r>
        <w:r w:rsidR="005C5C42">
          <w:rPr>
            <w:b w:val="0"/>
            <w:caps w:val="0"/>
            <w:noProof/>
            <w:webHidden/>
          </w:rPr>
        </w:r>
        <w:r w:rsidR="005C5C42">
          <w:rPr>
            <w:b w:val="0"/>
            <w:caps w:val="0"/>
            <w:noProof/>
            <w:webHidden/>
          </w:rPr>
          <w:fldChar w:fldCharType="separate"/>
        </w:r>
        <w:r w:rsidR="005C5C42">
          <w:rPr>
            <w:noProof/>
            <w:webHidden/>
          </w:rPr>
          <w:delText>7</w:delText>
        </w:r>
        <w:r w:rsidR="005C5C42">
          <w:rPr>
            <w:b w:val="0"/>
            <w:caps w:val="0"/>
            <w:noProof/>
            <w:webHidden/>
          </w:rPr>
          <w:fldChar w:fldCharType="end"/>
        </w:r>
        <w:r>
          <w:rPr>
            <w:b w:val="0"/>
            <w:caps w:val="0"/>
            <w:noProof/>
          </w:rPr>
          <w:fldChar w:fldCharType="end"/>
        </w:r>
      </w:del>
    </w:p>
    <w:p w14:paraId="6053C924" w14:textId="2FDA06F7" w:rsidR="005C5C42" w:rsidRDefault="00000000">
      <w:pPr>
        <w:pStyle w:val="Obsah2"/>
        <w:tabs>
          <w:tab w:val="right" w:pos="9062"/>
        </w:tabs>
        <w:rPr>
          <w:del w:id="293" w:author="Word Document Comparison" w:date="2023-11-20T10:37:00Z"/>
          <w:rFonts w:asciiTheme="minorHAnsi" w:eastAsiaTheme="minorEastAsia" w:hAnsiTheme="minorHAnsi" w:cstheme="minorBidi"/>
          <w:smallCaps w:val="0"/>
          <w:noProof/>
          <w:sz w:val="22"/>
          <w:szCs w:val="22"/>
          <w:lang w:eastAsia="cs-CZ"/>
        </w:rPr>
      </w:pPr>
      <w:del w:id="294" w:author="Word Document Comparison" w:date="2023-11-20T10:37:00Z">
        <w:r>
          <w:rPr>
            <w:smallCaps w:val="0"/>
          </w:rPr>
          <w:fldChar w:fldCharType="begin"/>
        </w:r>
        <w:r>
          <w:delInstrText>HYPERLINK \l "_Toc104126107"</w:delInstrText>
        </w:r>
        <w:r>
          <w:rPr>
            <w:smallCaps w:val="0"/>
          </w:rPr>
        </w:r>
        <w:r>
          <w:rPr>
            <w:smallCaps w:val="0"/>
          </w:rPr>
          <w:fldChar w:fldCharType="separate"/>
        </w:r>
        <w:r w:rsidR="005C5C42" w:rsidRPr="007C380D">
          <w:rPr>
            <w:rStyle w:val="Hypertextovodkaz"/>
            <w:noProof/>
          </w:rPr>
          <w:delText>Vybavení zastávek a poskytované služby</w:delText>
        </w:r>
        <w:r w:rsidR="005C5C42">
          <w:rPr>
            <w:noProof/>
            <w:webHidden/>
          </w:rPr>
          <w:tab/>
        </w:r>
        <w:r w:rsidR="005C5C42">
          <w:rPr>
            <w:smallCaps w:val="0"/>
            <w:noProof/>
            <w:webHidden/>
          </w:rPr>
          <w:fldChar w:fldCharType="begin"/>
        </w:r>
        <w:r w:rsidR="005C5C42">
          <w:rPr>
            <w:noProof/>
            <w:webHidden/>
          </w:rPr>
          <w:delInstrText xml:space="preserve"> PAGEREF _Toc104126107 \h </w:delInstrText>
        </w:r>
        <w:r w:rsidR="005C5C42">
          <w:rPr>
            <w:smallCaps w:val="0"/>
            <w:noProof/>
            <w:webHidden/>
          </w:rPr>
        </w:r>
        <w:r w:rsidR="005C5C42">
          <w:rPr>
            <w:smallCaps w:val="0"/>
            <w:noProof/>
            <w:webHidden/>
          </w:rPr>
          <w:fldChar w:fldCharType="separate"/>
        </w:r>
        <w:r w:rsidR="005C5C42">
          <w:rPr>
            <w:noProof/>
            <w:webHidden/>
          </w:rPr>
          <w:delText>7</w:delText>
        </w:r>
        <w:r w:rsidR="005C5C42">
          <w:rPr>
            <w:smallCaps w:val="0"/>
            <w:noProof/>
            <w:webHidden/>
          </w:rPr>
          <w:fldChar w:fldCharType="end"/>
        </w:r>
        <w:r>
          <w:rPr>
            <w:smallCaps w:val="0"/>
            <w:noProof/>
          </w:rPr>
          <w:fldChar w:fldCharType="end"/>
        </w:r>
      </w:del>
    </w:p>
    <w:p w14:paraId="0958512F" w14:textId="56098B5A" w:rsidR="005C5C42" w:rsidRDefault="00000000">
      <w:pPr>
        <w:pStyle w:val="Obsah2"/>
        <w:tabs>
          <w:tab w:val="right" w:pos="9062"/>
        </w:tabs>
        <w:rPr>
          <w:del w:id="295" w:author="Word Document Comparison" w:date="2023-11-20T10:37:00Z"/>
          <w:rFonts w:asciiTheme="minorHAnsi" w:eastAsiaTheme="minorEastAsia" w:hAnsiTheme="minorHAnsi" w:cstheme="minorBidi"/>
          <w:smallCaps w:val="0"/>
          <w:noProof/>
          <w:sz w:val="22"/>
          <w:szCs w:val="22"/>
          <w:lang w:eastAsia="cs-CZ"/>
        </w:rPr>
      </w:pPr>
      <w:del w:id="296" w:author="Word Document Comparison" w:date="2023-11-20T10:37:00Z">
        <w:r>
          <w:rPr>
            <w:smallCaps w:val="0"/>
          </w:rPr>
          <w:fldChar w:fldCharType="begin"/>
        </w:r>
        <w:r>
          <w:delInstrText>HYPERLINK \l "_Toc104126108"</w:delInstrText>
        </w:r>
        <w:r>
          <w:rPr>
            <w:smallCaps w:val="0"/>
          </w:rPr>
        </w:r>
        <w:r>
          <w:rPr>
            <w:smallCaps w:val="0"/>
          </w:rPr>
          <w:fldChar w:fldCharType="separate"/>
        </w:r>
        <w:r w:rsidR="005C5C42" w:rsidRPr="007C380D">
          <w:rPr>
            <w:rStyle w:val="Hypertextovodkaz"/>
            <w:noProof/>
          </w:rPr>
          <w:delText>Jízdní řády</w:delText>
        </w:r>
        <w:r w:rsidR="005C5C42">
          <w:rPr>
            <w:noProof/>
            <w:webHidden/>
          </w:rPr>
          <w:tab/>
        </w:r>
        <w:r w:rsidR="005C5C42">
          <w:rPr>
            <w:smallCaps w:val="0"/>
            <w:noProof/>
            <w:webHidden/>
          </w:rPr>
          <w:fldChar w:fldCharType="begin"/>
        </w:r>
        <w:r w:rsidR="005C5C42">
          <w:rPr>
            <w:noProof/>
            <w:webHidden/>
          </w:rPr>
          <w:delInstrText xml:space="preserve"> PAGEREF _Toc104126108 \h </w:delInstrText>
        </w:r>
        <w:r w:rsidR="005C5C42">
          <w:rPr>
            <w:smallCaps w:val="0"/>
            <w:noProof/>
            <w:webHidden/>
          </w:rPr>
        </w:r>
        <w:r w:rsidR="005C5C42">
          <w:rPr>
            <w:smallCaps w:val="0"/>
            <w:noProof/>
            <w:webHidden/>
          </w:rPr>
          <w:fldChar w:fldCharType="separate"/>
        </w:r>
        <w:r w:rsidR="005C5C42">
          <w:rPr>
            <w:noProof/>
            <w:webHidden/>
          </w:rPr>
          <w:delText>7</w:delText>
        </w:r>
        <w:r w:rsidR="005C5C42">
          <w:rPr>
            <w:smallCaps w:val="0"/>
            <w:noProof/>
            <w:webHidden/>
          </w:rPr>
          <w:fldChar w:fldCharType="end"/>
        </w:r>
        <w:r>
          <w:rPr>
            <w:smallCaps w:val="0"/>
            <w:noProof/>
          </w:rPr>
          <w:fldChar w:fldCharType="end"/>
        </w:r>
      </w:del>
    </w:p>
    <w:p w14:paraId="1C2F2928" w14:textId="1428C7C6" w:rsidR="005C5C42" w:rsidRDefault="00000000">
      <w:pPr>
        <w:pStyle w:val="Obsah2"/>
        <w:tabs>
          <w:tab w:val="right" w:pos="9062"/>
        </w:tabs>
        <w:rPr>
          <w:del w:id="297" w:author="Word Document Comparison" w:date="2023-11-20T10:37:00Z"/>
          <w:rFonts w:asciiTheme="minorHAnsi" w:eastAsiaTheme="minorEastAsia" w:hAnsiTheme="minorHAnsi" w:cstheme="minorBidi"/>
          <w:smallCaps w:val="0"/>
          <w:noProof/>
          <w:sz w:val="22"/>
          <w:szCs w:val="22"/>
          <w:lang w:eastAsia="cs-CZ"/>
        </w:rPr>
      </w:pPr>
      <w:del w:id="298" w:author="Word Document Comparison" w:date="2023-11-20T10:37:00Z">
        <w:r>
          <w:rPr>
            <w:smallCaps w:val="0"/>
          </w:rPr>
          <w:fldChar w:fldCharType="begin"/>
        </w:r>
        <w:r>
          <w:delInstrText>HYPERLINK \l "_Toc104126109"</w:delInstrText>
        </w:r>
        <w:r>
          <w:rPr>
            <w:smallCaps w:val="0"/>
          </w:rPr>
        </w:r>
        <w:r>
          <w:rPr>
            <w:smallCaps w:val="0"/>
          </w:rPr>
          <w:fldChar w:fldCharType="separate"/>
        </w:r>
        <w:r w:rsidR="005C5C42" w:rsidRPr="007C380D">
          <w:rPr>
            <w:rStyle w:val="Hypertextovodkaz"/>
            <w:noProof/>
          </w:rPr>
          <w:delText>Informační materiály</w:delText>
        </w:r>
        <w:r w:rsidR="005C5C42">
          <w:rPr>
            <w:noProof/>
            <w:webHidden/>
          </w:rPr>
          <w:tab/>
        </w:r>
        <w:r w:rsidR="005C5C42">
          <w:rPr>
            <w:smallCaps w:val="0"/>
            <w:noProof/>
            <w:webHidden/>
          </w:rPr>
          <w:fldChar w:fldCharType="begin"/>
        </w:r>
        <w:r w:rsidR="005C5C42">
          <w:rPr>
            <w:noProof/>
            <w:webHidden/>
          </w:rPr>
          <w:delInstrText xml:space="preserve"> PAGEREF _Toc104126109 \h </w:delInstrText>
        </w:r>
        <w:r w:rsidR="005C5C42">
          <w:rPr>
            <w:smallCaps w:val="0"/>
            <w:noProof/>
            <w:webHidden/>
          </w:rPr>
        </w:r>
        <w:r w:rsidR="005C5C42">
          <w:rPr>
            <w:smallCaps w:val="0"/>
            <w:noProof/>
            <w:webHidden/>
          </w:rPr>
          <w:fldChar w:fldCharType="separate"/>
        </w:r>
        <w:r w:rsidR="005C5C42">
          <w:rPr>
            <w:noProof/>
            <w:webHidden/>
          </w:rPr>
          <w:delText>7</w:delText>
        </w:r>
        <w:r w:rsidR="005C5C42">
          <w:rPr>
            <w:smallCaps w:val="0"/>
            <w:noProof/>
            <w:webHidden/>
          </w:rPr>
          <w:fldChar w:fldCharType="end"/>
        </w:r>
        <w:r>
          <w:rPr>
            <w:smallCaps w:val="0"/>
            <w:noProof/>
          </w:rPr>
          <w:fldChar w:fldCharType="end"/>
        </w:r>
      </w:del>
    </w:p>
    <w:p w14:paraId="584A9608" w14:textId="76E0A3B8" w:rsidR="005C5C42" w:rsidRDefault="00000000">
      <w:pPr>
        <w:pStyle w:val="Obsah2"/>
        <w:tabs>
          <w:tab w:val="right" w:pos="9062"/>
        </w:tabs>
        <w:rPr>
          <w:del w:id="299" w:author="Word Document Comparison" w:date="2023-11-20T10:37:00Z"/>
          <w:rFonts w:asciiTheme="minorHAnsi" w:eastAsiaTheme="minorEastAsia" w:hAnsiTheme="minorHAnsi" w:cstheme="minorBidi"/>
          <w:smallCaps w:val="0"/>
          <w:noProof/>
          <w:sz w:val="22"/>
          <w:szCs w:val="22"/>
          <w:lang w:eastAsia="cs-CZ"/>
        </w:rPr>
      </w:pPr>
      <w:del w:id="300" w:author="Word Document Comparison" w:date="2023-11-20T10:37:00Z">
        <w:r>
          <w:rPr>
            <w:smallCaps w:val="0"/>
          </w:rPr>
          <w:fldChar w:fldCharType="begin"/>
        </w:r>
        <w:r>
          <w:delInstrText>HYPERLINK \l "_Toc104126110"</w:delInstrText>
        </w:r>
        <w:r>
          <w:rPr>
            <w:smallCaps w:val="0"/>
          </w:rPr>
        </w:r>
        <w:r>
          <w:rPr>
            <w:smallCaps w:val="0"/>
          </w:rPr>
          <w:fldChar w:fldCharType="separate"/>
        </w:r>
        <w:r w:rsidR="005C5C42" w:rsidRPr="007C380D">
          <w:rPr>
            <w:rStyle w:val="Hypertextovodkaz"/>
            <w:noProof/>
          </w:rPr>
          <w:delText>Označení zařazení zastávky do IDS JMK</w:delText>
        </w:r>
        <w:r w:rsidR="005C5C42">
          <w:rPr>
            <w:noProof/>
            <w:webHidden/>
          </w:rPr>
          <w:tab/>
        </w:r>
        <w:r w:rsidR="005C5C42">
          <w:rPr>
            <w:smallCaps w:val="0"/>
            <w:noProof/>
            <w:webHidden/>
          </w:rPr>
          <w:fldChar w:fldCharType="begin"/>
        </w:r>
        <w:r w:rsidR="005C5C42">
          <w:rPr>
            <w:noProof/>
            <w:webHidden/>
          </w:rPr>
          <w:delInstrText xml:space="preserve"> PAGEREF _Toc104126110 \h </w:delInstrText>
        </w:r>
        <w:r w:rsidR="005C5C42">
          <w:rPr>
            <w:smallCaps w:val="0"/>
            <w:noProof/>
            <w:webHidden/>
          </w:rPr>
        </w:r>
        <w:r w:rsidR="005C5C42">
          <w:rPr>
            <w:smallCaps w:val="0"/>
            <w:noProof/>
            <w:webHidden/>
          </w:rPr>
          <w:fldChar w:fldCharType="separate"/>
        </w:r>
        <w:r w:rsidR="005C5C42">
          <w:rPr>
            <w:noProof/>
            <w:webHidden/>
          </w:rPr>
          <w:delText>8</w:delText>
        </w:r>
        <w:r w:rsidR="005C5C42">
          <w:rPr>
            <w:smallCaps w:val="0"/>
            <w:noProof/>
            <w:webHidden/>
          </w:rPr>
          <w:fldChar w:fldCharType="end"/>
        </w:r>
        <w:r>
          <w:rPr>
            <w:smallCaps w:val="0"/>
            <w:noProof/>
          </w:rPr>
          <w:fldChar w:fldCharType="end"/>
        </w:r>
      </w:del>
    </w:p>
    <w:p w14:paraId="406A9B14" w14:textId="588E458D" w:rsidR="005C5C42" w:rsidRDefault="00000000">
      <w:pPr>
        <w:pStyle w:val="Obsah2"/>
        <w:tabs>
          <w:tab w:val="right" w:pos="9062"/>
        </w:tabs>
        <w:rPr>
          <w:del w:id="301" w:author="Word Document Comparison" w:date="2023-11-20T10:37:00Z"/>
          <w:rFonts w:asciiTheme="minorHAnsi" w:eastAsiaTheme="minorEastAsia" w:hAnsiTheme="minorHAnsi" w:cstheme="minorBidi"/>
          <w:smallCaps w:val="0"/>
          <w:noProof/>
          <w:sz w:val="22"/>
          <w:szCs w:val="22"/>
          <w:lang w:eastAsia="cs-CZ"/>
        </w:rPr>
      </w:pPr>
      <w:del w:id="302" w:author="Word Document Comparison" w:date="2023-11-20T10:37:00Z">
        <w:r>
          <w:rPr>
            <w:smallCaps w:val="0"/>
          </w:rPr>
          <w:fldChar w:fldCharType="begin"/>
        </w:r>
        <w:r>
          <w:delInstrText>HYPERLINK \l "_Toc104126111"</w:delInstrText>
        </w:r>
        <w:r>
          <w:rPr>
            <w:smallCaps w:val="0"/>
          </w:rPr>
        </w:r>
        <w:r>
          <w:rPr>
            <w:smallCaps w:val="0"/>
          </w:rPr>
          <w:fldChar w:fldCharType="separate"/>
        </w:r>
        <w:r w:rsidR="005C5C42" w:rsidRPr="007C380D">
          <w:rPr>
            <w:rStyle w:val="Hypertextovodkaz"/>
            <w:noProof/>
          </w:rPr>
          <w:delText>Čekací prostor</w:delText>
        </w:r>
        <w:r w:rsidR="005C5C42">
          <w:rPr>
            <w:noProof/>
            <w:webHidden/>
          </w:rPr>
          <w:tab/>
        </w:r>
        <w:r w:rsidR="005C5C42">
          <w:rPr>
            <w:smallCaps w:val="0"/>
            <w:noProof/>
            <w:webHidden/>
          </w:rPr>
          <w:fldChar w:fldCharType="begin"/>
        </w:r>
        <w:r w:rsidR="005C5C42">
          <w:rPr>
            <w:noProof/>
            <w:webHidden/>
          </w:rPr>
          <w:delInstrText xml:space="preserve"> PAGEREF _Toc104126111 \h </w:delInstrText>
        </w:r>
        <w:r w:rsidR="005C5C42">
          <w:rPr>
            <w:smallCaps w:val="0"/>
            <w:noProof/>
            <w:webHidden/>
          </w:rPr>
        </w:r>
        <w:r w:rsidR="005C5C42">
          <w:rPr>
            <w:smallCaps w:val="0"/>
            <w:noProof/>
            <w:webHidden/>
          </w:rPr>
          <w:fldChar w:fldCharType="separate"/>
        </w:r>
        <w:r w:rsidR="005C5C42">
          <w:rPr>
            <w:noProof/>
            <w:webHidden/>
          </w:rPr>
          <w:delText>8</w:delText>
        </w:r>
        <w:r w:rsidR="005C5C42">
          <w:rPr>
            <w:smallCaps w:val="0"/>
            <w:noProof/>
            <w:webHidden/>
          </w:rPr>
          <w:fldChar w:fldCharType="end"/>
        </w:r>
        <w:r>
          <w:rPr>
            <w:smallCaps w:val="0"/>
            <w:noProof/>
          </w:rPr>
          <w:fldChar w:fldCharType="end"/>
        </w:r>
      </w:del>
    </w:p>
    <w:p w14:paraId="54CC36DD" w14:textId="4BDEDA4D" w:rsidR="005C5C42" w:rsidRDefault="00000000">
      <w:pPr>
        <w:pStyle w:val="Obsah2"/>
        <w:tabs>
          <w:tab w:val="right" w:pos="9062"/>
        </w:tabs>
        <w:rPr>
          <w:del w:id="303" w:author="Word Document Comparison" w:date="2023-11-20T10:37:00Z"/>
          <w:rFonts w:asciiTheme="minorHAnsi" w:eastAsiaTheme="minorEastAsia" w:hAnsiTheme="minorHAnsi" w:cstheme="minorBidi"/>
          <w:smallCaps w:val="0"/>
          <w:noProof/>
          <w:sz w:val="22"/>
          <w:szCs w:val="22"/>
          <w:lang w:eastAsia="cs-CZ"/>
        </w:rPr>
      </w:pPr>
      <w:del w:id="304" w:author="Word Document Comparison" w:date="2023-11-20T10:37:00Z">
        <w:r>
          <w:rPr>
            <w:smallCaps w:val="0"/>
          </w:rPr>
          <w:fldChar w:fldCharType="begin"/>
        </w:r>
        <w:r>
          <w:delInstrText>HYPERLINK \l "_Toc104126112"</w:delInstrText>
        </w:r>
        <w:r>
          <w:rPr>
            <w:smallCaps w:val="0"/>
          </w:rPr>
        </w:r>
        <w:r>
          <w:rPr>
            <w:smallCaps w:val="0"/>
          </w:rPr>
          <w:fldChar w:fldCharType="separate"/>
        </w:r>
        <w:r w:rsidR="005C5C42" w:rsidRPr="007C380D">
          <w:rPr>
            <w:rStyle w:val="Hypertextovodkaz"/>
            <w:noProof/>
          </w:rPr>
          <w:delText>Sociální zařízení</w:delText>
        </w:r>
        <w:r w:rsidR="005C5C42">
          <w:rPr>
            <w:noProof/>
            <w:webHidden/>
          </w:rPr>
          <w:tab/>
        </w:r>
        <w:r w:rsidR="005C5C42">
          <w:rPr>
            <w:smallCaps w:val="0"/>
            <w:noProof/>
            <w:webHidden/>
          </w:rPr>
          <w:fldChar w:fldCharType="begin"/>
        </w:r>
        <w:r w:rsidR="005C5C42">
          <w:rPr>
            <w:noProof/>
            <w:webHidden/>
          </w:rPr>
          <w:delInstrText xml:space="preserve"> PAGEREF _Toc104126112 \h </w:delInstrText>
        </w:r>
        <w:r w:rsidR="005C5C42">
          <w:rPr>
            <w:smallCaps w:val="0"/>
            <w:noProof/>
            <w:webHidden/>
          </w:rPr>
        </w:r>
        <w:r w:rsidR="005C5C42">
          <w:rPr>
            <w:smallCaps w:val="0"/>
            <w:noProof/>
            <w:webHidden/>
          </w:rPr>
          <w:fldChar w:fldCharType="separate"/>
        </w:r>
        <w:r w:rsidR="005C5C42">
          <w:rPr>
            <w:noProof/>
            <w:webHidden/>
          </w:rPr>
          <w:delText>8</w:delText>
        </w:r>
        <w:r w:rsidR="005C5C42">
          <w:rPr>
            <w:smallCaps w:val="0"/>
            <w:noProof/>
            <w:webHidden/>
          </w:rPr>
          <w:fldChar w:fldCharType="end"/>
        </w:r>
        <w:r>
          <w:rPr>
            <w:smallCaps w:val="0"/>
            <w:noProof/>
          </w:rPr>
          <w:fldChar w:fldCharType="end"/>
        </w:r>
      </w:del>
    </w:p>
    <w:p w14:paraId="3961AC01" w14:textId="134E6D6D" w:rsidR="005C5C42" w:rsidRDefault="00000000">
      <w:pPr>
        <w:pStyle w:val="Obsah2"/>
        <w:tabs>
          <w:tab w:val="right" w:pos="9062"/>
        </w:tabs>
        <w:rPr>
          <w:del w:id="305" w:author="Word Document Comparison" w:date="2023-11-20T10:37:00Z"/>
          <w:rFonts w:asciiTheme="minorHAnsi" w:eastAsiaTheme="minorEastAsia" w:hAnsiTheme="minorHAnsi" w:cstheme="minorBidi"/>
          <w:smallCaps w:val="0"/>
          <w:noProof/>
          <w:sz w:val="22"/>
          <w:szCs w:val="22"/>
          <w:lang w:eastAsia="cs-CZ"/>
        </w:rPr>
      </w:pPr>
      <w:del w:id="306" w:author="Word Document Comparison" w:date="2023-11-20T10:37:00Z">
        <w:r>
          <w:rPr>
            <w:smallCaps w:val="0"/>
          </w:rPr>
          <w:fldChar w:fldCharType="begin"/>
        </w:r>
        <w:r>
          <w:delInstrText>HYPERLINK \l "_Toc104126113"</w:delInstrText>
        </w:r>
        <w:r>
          <w:rPr>
            <w:smallCaps w:val="0"/>
          </w:rPr>
        </w:r>
        <w:r>
          <w:rPr>
            <w:smallCaps w:val="0"/>
          </w:rPr>
          <w:fldChar w:fldCharType="separate"/>
        </w:r>
        <w:r w:rsidR="005C5C42" w:rsidRPr="007C380D">
          <w:rPr>
            <w:rStyle w:val="Hypertextovodkaz"/>
            <w:noProof/>
          </w:rPr>
          <w:delText>Vizuální informace</w:delText>
        </w:r>
        <w:r w:rsidR="005C5C42">
          <w:rPr>
            <w:noProof/>
            <w:webHidden/>
          </w:rPr>
          <w:tab/>
        </w:r>
        <w:r w:rsidR="005C5C42">
          <w:rPr>
            <w:smallCaps w:val="0"/>
            <w:noProof/>
            <w:webHidden/>
          </w:rPr>
          <w:fldChar w:fldCharType="begin"/>
        </w:r>
        <w:r w:rsidR="005C5C42">
          <w:rPr>
            <w:noProof/>
            <w:webHidden/>
          </w:rPr>
          <w:delInstrText xml:space="preserve"> PAGEREF _Toc104126113 \h </w:delInstrText>
        </w:r>
        <w:r w:rsidR="005C5C42">
          <w:rPr>
            <w:smallCaps w:val="0"/>
            <w:noProof/>
            <w:webHidden/>
          </w:rPr>
        </w:r>
        <w:r w:rsidR="005C5C42">
          <w:rPr>
            <w:smallCaps w:val="0"/>
            <w:noProof/>
            <w:webHidden/>
          </w:rPr>
          <w:fldChar w:fldCharType="separate"/>
        </w:r>
        <w:r w:rsidR="005C5C42">
          <w:rPr>
            <w:noProof/>
            <w:webHidden/>
          </w:rPr>
          <w:delText>8</w:delText>
        </w:r>
        <w:r w:rsidR="005C5C42">
          <w:rPr>
            <w:smallCaps w:val="0"/>
            <w:noProof/>
            <w:webHidden/>
          </w:rPr>
          <w:fldChar w:fldCharType="end"/>
        </w:r>
        <w:r>
          <w:rPr>
            <w:smallCaps w:val="0"/>
            <w:noProof/>
          </w:rPr>
          <w:fldChar w:fldCharType="end"/>
        </w:r>
      </w:del>
    </w:p>
    <w:p w14:paraId="73107588" w14:textId="270E92FA" w:rsidR="005C5C42" w:rsidRDefault="00000000">
      <w:pPr>
        <w:pStyle w:val="Obsah2"/>
        <w:tabs>
          <w:tab w:val="right" w:pos="9062"/>
        </w:tabs>
        <w:rPr>
          <w:del w:id="307" w:author="Word Document Comparison" w:date="2023-11-20T10:37:00Z"/>
          <w:rFonts w:asciiTheme="minorHAnsi" w:eastAsiaTheme="minorEastAsia" w:hAnsiTheme="minorHAnsi" w:cstheme="minorBidi"/>
          <w:smallCaps w:val="0"/>
          <w:noProof/>
          <w:sz w:val="22"/>
          <w:szCs w:val="22"/>
          <w:lang w:eastAsia="cs-CZ"/>
        </w:rPr>
      </w:pPr>
      <w:del w:id="308" w:author="Word Document Comparison" w:date="2023-11-20T10:37:00Z">
        <w:r>
          <w:rPr>
            <w:smallCaps w:val="0"/>
          </w:rPr>
          <w:fldChar w:fldCharType="begin"/>
        </w:r>
        <w:r>
          <w:delInstrText>HYPERLINK \l "_Toc104126114"</w:delInstrText>
        </w:r>
        <w:r>
          <w:rPr>
            <w:smallCaps w:val="0"/>
          </w:rPr>
        </w:r>
        <w:r>
          <w:rPr>
            <w:smallCaps w:val="0"/>
          </w:rPr>
          <w:fldChar w:fldCharType="separate"/>
        </w:r>
        <w:r w:rsidR="005C5C42" w:rsidRPr="007C380D">
          <w:rPr>
            <w:rStyle w:val="Hypertextovodkaz"/>
            <w:noProof/>
          </w:rPr>
          <w:delText>Zvuková hlášení</w:delText>
        </w:r>
        <w:r w:rsidR="005C5C42">
          <w:rPr>
            <w:noProof/>
            <w:webHidden/>
          </w:rPr>
          <w:tab/>
        </w:r>
        <w:r w:rsidR="005C5C42">
          <w:rPr>
            <w:smallCaps w:val="0"/>
            <w:noProof/>
            <w:webHidden/>
          </w:rPr>
          <w:fldChar w:fldCharType="begin"/>
        </w:r>
        <w:r w:rsidR="005C5C42">
          <w:rPr>
            <w:noProof/>
            <w:webHidden/>
          </w:rPr>
          <w:delInstrText xml:space="preserve"> PAGEREF _Toc104126114 \h </w:delInstrText>
        </w:r>
        <w:r w:rsidR="005C5C42">
          <w:rPr>
            <w:smallCaps w:val="0"/>
            <w:noProof/>
            <w:webHidden/>
          </w:rPr>
        </w:r>
        <w:r w:rsidR="005C5C42">
          <w:rPr>
            <w:smallCaps w:val="0"/>
            <w:noProof/>
            <w:webHidden/>
          </w:rPr>
          <w:fldChar w:fldCharType="separate"/>
        </w:r>
        <w:r w:rsidR="005C5C42">
          <w:rPr>
            <w:noProof/>
            <w:webHidden/>
          </w:rPr>
          <w:delText>9</w:delText>
        </w:r>
        <w:r w:rsidR="005C5C42">
          <w:rPr>
            <w:smallCaps w:val="0"/>
            <w:noProof/>
            <w:webHidden/>
          </w:rPr>
          <w:fldChar w:fldCharType="end"/>
        </w:r>
        <w:r>
          <w:rPr>
            <w:smallCaps w:val="0"/>
            <w:noProof/>
          </w:rPr>
          <w:fldChar w:fldCharType="end"/>
        </w:r>
      </w:del>
    </w:p>
    <w:p w14:paraId="5979D412" w14:textId="3228F7F0" w:rsidR="005C5C42" w:rsidRDefault="00000000">
      <w:pPr>
        <w:pStyle w:val="Obsah2"/>
        <w:tabs>
          <w:tab w:val="right" w:pos="9062"/>
        </w:tabs>
        <w:rPr>
          <w:del w:id="309" w:author="Word Document Comparison" w:date="2023-11-20T10:37:00Z"/>
          <w:rFonts w:asciiTheme="minorHAnsi" w:eastAsiaTheme="minorEastAsia" w:hAnsiTheme="minorHAnsi" w:cstheme="minorBidi"/>
          <w:smallCaps w:val="0"/>
          <w:noProof/>
          <w:sz w:val="22"/>
          <w:szCs w:val="22"/>
          <w:lang w:eastAsia="cs-CZ"/>
        </w:rPr>
      </w:pPr>
      <w:del w:id="310" w:author="Word Document Comparison" w:date="2023-11-20T10:37:00Z">
        <w:r>
          <w:rPr>
            <w:smallCaps w:val="0"/>
          </w:rPr>
          <w:fldChar w:fldCharType="begin"/>
        </w:r>
        <w:r>
          <w:delInstrText>HYPERLINK \l "_Toc104126115"</w:delInstrText>
        </w:r>
        <w:r>
          <w:rPr>
            <w:smallCaps w:val="0"/>
          </w:rPr>
        </w:r>
        <w:r>
          <w:rPr>
            <w:smallCaps w:val="0"/>
          </w:rPr>
          <w:fldChar w:fldCharType="separate"/>
        </w:r>
        <w:r w:rsidR="005C5C42" w:rsidRPr="007C380D">
          <w:rPr>
            <w:rStyle w:val="Hypertextovodkaz"/>
            <w:noProof/>
          </w:rPr>
          <w:delText>Označení zastávky Náhradní dopravy</w:delText>
        </w:r>
        <w:r w:rsidR="005C5C42">
          <w:rPr>
            <w:noProof/>
            <w:webHidden/>
          </w:rPr>
          <w:tab/>
        </w:r>
        <w:r w:rsidR="005C5C42">
          <w:rPr>
            <w:smallCaps w:val="0"/>
            <w:noProof/>
            <w:webHidden/>
          </w:rPr>
          <w:fldChar w:fldCharType="begin"/>
        </w:r>
        <w:r w:rsidR="005C5C42">
          <w:rPr>
            <w:noProof/>
            <w:webHidden/>
          </w:rPr>
          <w:delInstrText xml:space="preserve"> PAGEREF _Toc104126115 \h </w:delInstrText>
        </w:r>
        <w:r w:rsidR="005C5C42">
          <w:rPr>
            <w:smallCaps w:val="0"/>
            <w:noProof/>
            <w:webHidden/>
          </w:rPr>
        </w:r>
        <w:r w:rsidR="005C5C42">
          <w:rPr>
            <w:smallCaps w:val="0"/>
            <w:noProof/>
            <w:webHidden/>
          </w:rPr>
          <w:fldChar w:fldCharType="separate"/>
        </w:r>
        <w:r w:rsidR="005C5C42">
          <w:rPr>
            <w:noProof/>
            <w:webHidden/>
          </w:rPr>
          <w:delText>9</w:delText>
        </w:r>
        <w:r w:rsidR="005C5C42">
          <w:rPr>
            <w:smallCaps w:val="0"/>
            <w:noProof/>
            <w:webHidden/>
          </w:rPr>
          <w:fldChar w:fldCharType="end"/>
        </w:r>
        <w:r>
          <w:rPr>
            <w:smallCaps w:val="0"/>
            <w:noProof/>
          </w:rPr>
          <w:fldChar w:fldCharType="end"/>
        </w:r>
      </w:del>
    </w:p>
    <w:p w14:paraId="31C9A582" w14:textId="70F117AD" w:rsidR="005C5C42" w:rsidRDefault="00000000">
      <w:pPr>
        <w:pStyle w:val="Obsah2"/>
        <w:tabs>
          <w:tab w:val="right" w:pos="9062"/>
        </w:tabs>
        <w:rPr>
          <w:del w:id="311" w:author="Word Document Comparison" w:date="2023-11-20T10:37:00Z"/>
          <w:rFonts w:asciiTheme="minorHAnsi" w:eastAsiaTheme="minorEastAsia" w:hAnsiTheme="minorHAnsi" w:cstheme="minorBidi"/>
          <w:smallCaps w:val="0"/>
          <w:noProof/>
          <w:sz w:val="22"/>
          <w:szCs w:val="22"/>
          <w:lang w:eastAsia="cs-CZ"/>
        </w:rPr>
      </w:pPr>
      <w:del w:id="312" w:author="Word Document Comparison" w:date="2023-11-20T10:37:00Z">
        <w:r>
          <w:rPr>
            <w:smallCaps w:val="0"/>
          </w:rPr>
          <w:fldChar w:fldCharType="begin"/>
        </w:r>
        <w:r>
          <w:delInstrText>HYPERLINK \l "_Toc104126116"</w:delInstrText>
        </w:r>
        <w:r>
          <w:rPr>
            <w:smallCaps w:val="0"/>
          </w:rPr>
        </w:r>
        <w:r>
          <w:rPr>
            <w:smallCaps w:val="0"/>
          </w:rPr>
          <w:fldChar w:fldCharType="separate"/>
        </w:r>
        <w:r w:rsidR="005C5C42" w:rsidRPr="007C380D">
          <w:rPr>
            <w:rStyle w:val="Hypertextovodkaz"/>
            <w:noProof/>
          </w:rPr>
          <w:delText>Bezbariérový přístup na nástupiště</w:delText>
        </w:r>
        <w:r w:rsidR="005C5C42">
          <w:rPr>
            <w:noProof/>
            <w:webHidden/>
          </w:rPr>
          <w:tab/>
        </w:r>
        <w:r w:rsidR="005C5C42">
          <w:rPr>
            <w:smallCaps w:val="0"/>
            <w:noProof/>
            <w:webHidden/>
          </w:rPr>
          <w:fldChar w:fldCharType="begin"/>
        </w:r>
        <w:r w:rsidR="005C5C42">
          <w:rPr>
            <w:noProof/>
            <w:webHidden/>
          </w:rPr>
          <w:delInstrText xml:space="preserve"> PAGEREF _Toc104126116 \h </w:delInstrText>
        </w:r>
        <w:r w:rsidR="005C5C42">
          <w:rPr>
            <w:smallCaps w:val="0"/>
            <w:noProof/>
            <w:webHidden/>
          </w:rPr>
        </w:r>
        <w:r w:rsidR="005C5C42">
          <w:rPr>
            <w:smallCaps w:val="0"/>
            <w:noProof/>
            <w:webHidden/>
          </w:rPr>
          <w:fldChar w:fldCharType="separate"/>
        </w:r>
        <w:r w:rsidR="005C5C42">
          <w:rPr>
            <w:noProof/>
            <w:webHidden/>
          </w:rPr>
          <w:delText>9</w:delText>
        </w:r>
        <w:r w:rsidR="005C5C42">
          <w:rPr>
            <w:smallCaps w:val="0"/>
            <w:noProof/>
            <w:webHidden/>
          </w:rPr>
          <w:fldChar w:fldCharType="end"/>
        </w:r>
        <w:r>
          <w:rPr>
            <w:smallCaps w:val="0"/>
            <w:noProof/>
          </w:rPr>
          <w:fldChar w:fldCharType="end"/>
        </w:r>
      </w:del>
    </w:p>
    <w:p w14:paraId="1FDF4671" w14:textId="404F9519" w:rsidR="005C5C42" w:rsidRDefault="00000000">
      <w:pPr>
        <w:pStyle w:val="Obsah2"/>
        <w:tabs>
          <w:tab w:val="right" w:pos="9062"/>
        </w:tabs>
        <w:rPr>
          <w:del w:id="313" w:author="Word Document Comparison" w:date="2023-11-20T10:37:00Z"/>
          <w:rFonts w:asciiTheme="minorHAnsi" w:eastAsiaTheme="minorEastAsia" w:hAnsiTheme="minorHAnsi" w:cstheme="minorBidi"/>
          <w:smallCaps w:val="0"/>
          <w:noProof/>
          <w:sz w:val="22"/>
          <w:szCs w:val="22"/>
          <w:lang w:eastAsia="cs-CZ"/>
        </w:rPr>
      </w:pPr>
      <w:del w:id="314" w:author="Word Document Comparison" w:date="2023-11-20T10:37:00Z">
        <w:r>
          <w:rPr>
            <w:smallCaps w:val="0"/>
          </w:rPr>
          <w:fldChar w:fldCharType="begin"/>
        </w:r>
        <w:r>
          <w:delInstrText>HYPERLINK \l "_Toc104126117"</w:delInstrText>
        </w:r>
        <w:r>
          <w:rPr>
            <w:smallCaps w:val="0"/>
          </w:rPr>
        </w:r>
        <w:r>
          <w:rPr>
            <w:smallCaps w:val="0"/>
          </w:rPr>
          <w:fldChar w:fldCharType="separate"/>
        </w:r>
        <w:r w:rsidR="005C5C42" w:rsidRPr="007C380D">
          <w:rPr>
            <w:rStyle w:val="Hypertextovodkaz"/>
            <w:noProof/>
          </w:rPr>
          <w:delText>Závazné termíny pro zjišťování a nápravu závad na zastávkách</w:delText>
        </w:r>
        <w:r w:rsidR="005C5C42">
          <w:rPr>
            <w:noProof/>
            <w:webHidden/>
          </w:rPr>
          <w:tab/>
        </w:r>
        <w:r w:rsidR="005C5C42">
          <w:rPr>
            <w:smallCaps w:val="0"/>
            <w:noProof/>
            <w:webHidden/>
          </w:rPr>
          <w:fldChar w:fldCharType="begin"/>
        </w:r>
        <w:r w:rsidR="005C5C42">
          <w:rPr>
            <w:noProof/>
            <w:webHidden/>
          </w:rPr>
          <w:delInstrText xml:space="preserve"> PAGEREF _Toc104126117 \h </w:delInstrText>
        </w:r>
        <w:r w:rsidR="005C5C42">
          <w:rPr>
            <w:smallCaps w:val="0"/>
            <w:noProof/>
            <w:webHidden/>
          </w:rPr>
        </w:r>
        <w:r w:rsidR="005C5C42">
          <w:rPr>
            <w:smallCaps w:val="0"/>
            <w:noProof/>
            <w:webHidden/>
          </w:rPr>
          <w:fldChar w:fldCharType="separate"/>
        </w:r>
        <w:r w:rsidR="005C5C42">
          <w:rPr>
            <w:noProof/>
            <w:webHidden/>
          </w:rPr>
          <w:delText>9</w:delText>
        </w:r>
        <w:r w:rsidR="005C5C42">
          <w:rPr>
            <w:smallCaps w:val="0"/>
            <w:noProof/>
            <w:webHidden/>
          </w:rPr>
          <w:fldChar w:fldCharType="end"/>
        </w:r>
        <w:r>
          <w:rPr>
            <w:smallCaps w:val="0"/>
            <w:noProof/>
          </w:rPr>
          <w:fldChar w:fldCharType="end"/>
        </w:r>
      </w:del>
    </w:p>
    <w:p w14:paraId="539E2B33" w14:textId="5A436AA9" w:rsidR="005C5C42" w:rsidRDefault="00000000">
      <w:pPr>
        <w:pStyle w:val="Obsah1"/>
        <w:tabs>
          <w:tab w:val="left" w:pos="480"/>
          <w:tab w:val="right" w:pos="9062"/>
        </w:tabs>
        <w:rPr>
          <w:del w:id="315" w:author="Word Document Comparison" w:date="2023-11-20T10:37:00Z"/>
          <w:rFonts w:asciiTheme="minorHAnsi" w:eastAsiaTheme="minorEastAsia" w:hAnsiTheme="minorHAnsi" w:cstheme="minorBidi"/>
          <w:b w:val="0"/>
          <w:caps w:val="0"/>
          <w:noProof/>
          <w:sz w:val="22"/>
          <w:szCs w:val="22"/>
          <w:lang w:eastAsia="cs-CZ"/>
        </w:rPr>
      </w:pPr>
      <w:del w:id="316" w:author="Word Document Comparison" w:date="2023-11-20T10:37:00Z">
        <w:r>
          <w:rPr>
            <w:b w:val="0"/>
            <w:caps w:val="0"/>
          </w:rPr>
          <w:fldChar w:fldCharType="begin"/>
        </w:r>
        <w:r>
          <w:delInstrText>HYPERLINK \l "_Toc104126118"</w:delInstrText>
        </w:r>
        <w:r>
          <w:rPr>
            <w:b w:val="0"/>
            <w:caps w:val="0"/>
          </w:rPr>
        </w:r>
        <w:r>
          <w:rPr>
            <w:b w:val="0"/>
            <w:caps w:val="0"/>
          </w:rPr>
          <w:fldChar w:fldCharType="separate"/>
        </w:r>
        <w:r w:rsidR="005C5C42" w:rsidRPr="007C380D">
          <w:rPr>
            <w:rStyle w:val="Hypertextovodkaz"/>
            <w:noProof/>
          </w:rPr>
          <w:delText>4</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podoby jízdních řádů</w:delText>
        </w:r>
        <w:r w:rsidR="005C5C42">
          <w:rPr>
            <w:noProof/>
            <w:webHidden/>
          </w:rPr>
          <w:tab/>
        </w:r>
        <w:r w:rsidR="005C5C42">
          <w:rPr>
            <w:b w:val="0"/>
            <w:caps w:val="0"/>
            <w:noProof/>
            <w:webHidden/>
          </w:rPr>
          <w:fldChar w:fldCharType="begin"/>
        </w:r>
        <w:r w:rsidR="005C5C42">
          <w:rPr>
            <w:noProof/>
            <w:webHidden/>
          </w:rPr>
          <w:delInstrText xml:space="preserve"> PAGEREF _Toc104126118 \h </w:delInstrText>
        </w:r>
        <w:r w:rsidR="005C5C42">
          <w:rPr>
            <w:b w:val="0"/>
            <w:caps w:val="0"/>
            <w:noProof/>
            <w:webHidden/>
          </w:rPr>
        </w:r>
        <w:r w:rsidR="005C5C42">
          <w:rPr>
            <w:b w:val="0"/>
            <w:caps w:val="0"/>
            <w:noProof/>
            <w:webHidden/>
          </w:rPr>
          <w:fldChar w:fldCharType="separate"/>
        </w:r>
        <w:r w:rsidR="005C5C42">
          <w:rPr>
            <w:noProof/>
            <w:webHidden/>
          </w:rPr>
          <w:delText>12</w:delText>
        </w:r>
        <w:r w:rsidR="005C5C42">
          <w:rPr>
            <w:b w:val="0"/>
            <w:caps w:val="0"/>
            <w:noProof/>
            <w:webHidden/>
          </w:rPr>
          <w:fldChar w:fldCharType="end"/>
        </w:r>
        <w:r>
          <w:rPr>
            <w:b w:val="0"/>
            <w:caps w:val="0"/>
            <w:noProof/>
          </w:rPr>
          <w:fldChar w:fldCharType="end"/>
        </w:r>
      </w:del>
    </w:p>
    <w:p w14:paraId="75EC2EAC" w14:textId="4357A7A5" w:rsidR="005C5C42" w:rsidRDefault="00000000">
      <w:pPr>
        <w:pStyle w:val="Obsah1"/>
        <w:tabs>
          <w:tab w:val="left" w:pos="480"/>
          <w:tab w:val="right" w:pos="9062"/>
        </w:tabs>
        <w:rPr>
          <w:del w:id="317" w:author="Word Document Comparison" w:date="2023-11-20T10:37:00Z"/>
          <w:rFonts w:asciiTheme="minorHAnsi" w:eastAsiaTheme="minorEastAsia" w:hAnsiTheme="minorHAnsi" w:cstheme="minorBidi"/>
          <w:b w:val="0"/>
          <w:caps w:val="0"/>
          <w:noProof/>
          <w:sz w:val="22"/>
          <w:szCs w:val="22"/>
          <w:lang w:eastAsia="cs-CZ"/>
        </w:rPr>
      </w:pPr>
      <w:del w:id="318" w:author="Word Document Comparison" w:date="2023-11-20T10:37:00Z">
        <w:r>
          <w:rPr>
            <w:b w:val="0"/>
            <w:caps w:val="0"/>
          </w:rPr>
          <w:fldChar w:fldCharType="begin"/>
        </w:r>
        <w:r>
          <w:delInstrText>HYPERLINK \l "_Toc104126119"</w:delInstrText>
        </w:r>
        <w:r>
          <w:rPr>
            <w:b w:val="0"/>
            <w:caps w:val="0"/>
          </w:rPr>
        </w:r>
        <w:r>
          <w:rPr>
            <w:b w:val="0"/>
            <w:caps w:val="0"/>
          </w:rPr>
          <w:fldChar w:fldCharType="separate"/>
        </w:r>
        <w:r w:rsidR="005C5C42" w:rsidRPr="007C380D">
          <w:rPr>
            <w:rStyle w:val="Hypertextovodkaz"/>
            <w:noProof/>
          </w:rPr>
          <w:delText>5</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vybavení a čistoty vozidla</w:delText>
        </w:r>
        <w:r w:rsidR="005C5C42">
          <w:rPr>
            <w:noProof/>
            <w:webHidden/>
          </w:rPr>
          <w:tab/>
        </w:r>
        <w:r w:rsidR="005C5C42">
          <w:rPr>
            <w:b w:val="0"/>
            <w:caps w:val="0"/>
            <w:noProof/>
            <w:webHidden/>
          </w:rPr>
          <w:fldChar w:fldCharType="begin"/>
        </w:r>
        <w:r w:rsidR="005C5C42">
          <w:rPr>
            <w:noProof/>
            <w:webHidden/>
          </w:rPr>
          <w:delInstrText xml:space="preserve"> PAGEREF _Toc104126119 \h </w:delInstrText>
        </w:r>
        <w:r w:rsidR="005C5C42">
          <w:rPr>
            <w:b w:val="0"/>
            <w:caps w:val="0"/>
            <w:noProof/>
            <w:webHidden/>
          </w:rPr>
        </w:r>
        <w:r w:rsidR="005C5C42">
          <w:rPr>
            <w:b w:val="0"/>
            <w:caps w:val="0"/>
            <w:noProof/>
            <w:webHidden/>
          </w:rPr>
          <w:fldChar w:fldCharType="separate"/>
        </w:r>
        <w:r w:rsidR="005C5C42">
          <w:rPr>
            <w:noProof/>
            <w:webHidden/>
          </w:rPr>
          <w:delText>13</w:delText>
        </w:r>
        <w:r w:rsidR="005C5C42">
          <w:rPr>
            <w:b w:val="0"/>
            <w:caps w:val="0"/>
            <w:noProof/>
            <w:webHidden/>
          </w:rPr>
          <w:fldChar w:fldCharType="end"/>
        </w:r>
        <w:r>
          <w:rPr>
            <w:b w:val="0"/>
            <w:caps w:val="0"/>
            <w:noProof/>
          </w:rPr>
          <w:fldChar w:fldCharType="end"/>
        </w:r>
      </w:del>
    </w:p>
    <w:p w14:paraId="00C772F3" w14:textId="69687A63" w:rsidR="005C5C42" w:rsidRDefault="00000000">
      <w:pPr>
        <w:pStyle w:val="Obsah2"/>
        <w:tabs>
          <w:tab w:val="right" w:pos="9062"/>
        </w:tabs>
        <w:rPr>
          <w:del w:id="319" w:author="Word Document Comparison" w:date="2023-11-20T10:37:00Z"/>
          <w:rFonts w:asciiTheme="minorHAnsi" w:eastAsiaTheme="minorEastAsia" w:hAnsiTheme="minorHAnsi" w:cstheme="minorBidi"/>
          <w:smallCaps w:val="0"/>
          <w:noProof/>
          <w:sz w:val="22"/>
          <w:szCs w:val="22"/>
          <w:lang w:eastAsia="cs-CZ"/>
        </w:rPr>
      </w:pPr>
      <w:del w:id="320" w:author="Word Document Comparison" w:date="2023-11-20T10:37:00Z">
        <w:r>
          <w:rPr>
            <w:smallCaps w:val="0"/>
          </w:rPr>
          <w:lastRenderedPageBreak/>
          <w:fldChar w:fldCharType="begin"/>
        </w:r>
        <w:r>
          <w:delInstrText>HYPERLINK \l "_Toc104126120"</w:delInstrText>
        </w:r>
        <w:r>
          <w:rPr>
            <w:smallCaps w:val="0"/>
          </w:rPr>
        </w:r>
        <w:r>
          <w:rPr>
            <w:smallCaps w:val="0"/>
          </w:rPr>
          <w:fldChar w:fldCharType="separate"/>
        </w:r>
        <w:r w:rsidR="005C5C42" w:rsidRPr="007C380D">
          <w:rPr>
            <w:rStyle w:val="Hypertextovodkaz"/>
            <w:noProof/>
          </w:rPr>
          <w:delText>Kontrola vybavení vozidla</w:delText>
        </w:r>
        <w:r w:rsidR="005C5C42">
          <w:rPr>
            <w:noProof/>
            <w:webHidden/>
          </w:rPr>
          <w:tab/>
        </w:r>
        <w:r w:rsidR="005C5C42">
          <w:rPr>
            <w:smallCaps w:val="0"/>
            <w:noProof/>
            <w:webHidden/>
          </w:rPr>
          <w:fldChar w:fldCharType="begin"/>
        </w:r>
        <w:r w:rsidR="005C5C42">
          <w:rPr>
            <w:noProof/>
            <w:webHidden/>
          </w:rPr>
          <w:delInstrText xml:space="preserve"> PAGEREF _Toc104126120 \h </w:delInstrText>
        </w:r>
        <w:r w:rsidR="005C5C42">
          <w:rPr>
            <w:smallCaps w:val="0"/>
            <w:noProof/>
            <w:webHidden/>
          </w:rPr>
        </w:r>
        <w:r w:rsidR="005C5C42">
          <w:rPr>
            <w:smallCaps w:val="0"/>
            <w:noProof/>
            <w:webHidden/>
          </w:rPr>
          <w:fldChar w:fldCharType="separate"/>
        </w:r>
        <w:r w:rsidR="005C5C42">
          <w:rPr>
            <w:noProof/>
            <w:webHidden/>
          </w:rPr>
          <w:delText>13</w:delText>
        </w:r>
        <w:r w:rsidR="005C5C42">
          <w:rPr>
            <w:smallCaps w:val="0"/>
            <w:noProof/>
            <w:webHidden/>
          </w:rPr>
          <w:fldChar w:fldCharType="end"/>
        </w:r>
        <w:r>
          <w:rPr>
            <w:smallCaps w:val="0"/>
            <w:noProof/>
          </w:rPr>
          <w:fldChar w:fldCharType="end"/>
        </w:r>
      </w:del>
    </w:p>
    <w:p w14:paraId="7E918E7E" w14:textId="7E8534BE" w:rsidR="005C5C42" w:rsidRDefault="00000000">
      <w:pPr>
        <w:pStyle w:val="Obsah2"/>
        <w:tabs>
          <w:tab w:val="right" w:pos="9062"/>
        </w:tabs>
        <w:rPr>
          <w:del w:id="321" w:author="Word Document Comparison" w:date="2023-11-20T10:37:00Z"/>
          <w:rFonts w:asciiTheme="minorHAnsi" w:eastAsiaTheme="minorEastAsia" w:hAnsiTheme="minorHAnsi" w:cstheme="minorBidi"/>
          <w:smallCaps w:val="0"/>
          <w:noProof/>
          <w:sz w:val="22"/>
          <w:szCs w:val="22"/>
          <w:lang w:eastAsia="cs-CZ"/>
        </w:rPr>
      </w:pPr>
      <w:del w:id="322" w:author="Word Document Comparison" w:date="2023-11-20T10:37:00Z">
        <w:r>
          <w:rPr>
            <w:smallCaps w:val="0"/>
          </w:rPr>
          <w:fldChar w:fldCharType="begin"/>
        </w:r>
        <w:r>
          <w:delInstrText>HYPERLINK \l "_Toc104126121"</w:delInstrText>
        </w:r>
        <w:r>
          <w:rPr>
            <w:smallCaps w:val="0"/>
          </w:rPr>
        </w:r>
        <w:r>
          <w:rPr>
            <w:smallCaps w:val="0"/>
          </w:rPr>
          <w:fldChar w:fldCharType="separate"/>
        </w:r>
        <w:r w:rsidR="005C5C42" w:rsidRPr="007C380D">
          <w:rPr>
            <w:rStyle w:val="Hypertextovodkaz"/>
            <w:noProof/>
          </w:rPr>
          <w:delText>Vizuální a fónický informační systém</w:delText>
        </w:r>
        <w:r w:rsidR="005C5C42">
          <w:rPr>
            <w:noProof/>
            <w:webHidden/>
          </w:rPr>
          <w:tab/>
        </w:r>
        <w:r w:rsidR="005C5C42">
          <w:rPr>
            <w:smallCaps w:val="0"/>
            <w:noProof/>
            <w:webHidden/>
          </w:rPr>
          <w:fldChar w:fldCharType="begin"/>
        </w:r>
        <w:r w:rsidR="005C5C42">
          <w:rPr>
            <w:noProof/>
            <w:webHidden/>
          </w:rPr>
          <w:delInstrText xml:space="preserve"> PAGEREF _Toc104126121 \h </w:delInstrText>
        </w:r>
        <w:r w:rsidR="005C5C42">
          <w:rPr>
            <w:smallCaps w:val="0"/>
            <w:noProof/>
            <w:webHidden/>
          </w:rPr>
        </w:r>
        <w:r w:rsidR="005C5C42">
          <w:rPr>
            <w:smallCaps w:val="0"/>
            <w:noProof/>
            <w:webHidden/>
          </w:rPr>
          <w:fldChar w:fldCharType="separate"/>
        </w:r>
        <w:r w:rsidR="005C5C42">
          <w:rPr>
            <w:noProof/>
            <w:webHidden/>
          </w:rPr>
          <w:delText>13</w:delText>
        </w:r>
        <w:r w:rsidR="005C5C42">
          <w:rPr>
            <w:smallCaps w:val="0"/>
            <w:noProof/>
            <w:webHidden/>
          </w:rPr>
          <w:fldChar w:fldCharType="end"/>
        </w:r>
        <w:r>
          <w:rPr>
            <w:smallCaps w:val="0"/>
            <w:noProof/>
          </w:rPr>
          <w:fldChar w:fldCharType="end"/>
        </w:r>
      </w:del>
    </w:p>
    <w:p w14:paraId="31147D26" w14:textId="3B87AE8E" w:rsidR="005C5C42" w:rsidRDefault="00000000">
      <w:pPr>
        <w:pStyle w:val="Obsah2"/>
        <w:tabs>
          <w:tab w:val="right" w:pos="9062"/>
        </w:tabs>
        <w:rPr>
          <w:del w:id="323" w:author="Word Document Comparison" w:date="2023-11-20T10:37:00Z"/>
          <w:rFonts w:asciiTheme="minorHAnsi" w:eastAsiaTheme="minorEastAsia" w:hAnsiTheme="minorHAnsi" w:cstheme="minorBidi"/>
          <w:smallCaps w:val="0"/>
          <w:noProof/>
          <w:sz w:val="22"/>
          <w:szCs w:val="22"/>
          <w:lang w:eastAsia="cs-CZ"/>
        </w:rPr>
      </w:pPr>
      <w:del w:id="324" w:author="Word Document Comparison" w:date="2023-11-20T10:37:00Z">
        <w:r>
          <w:rPr>
            <w:smallCaps w:val="0"/>
          </w:rPr>
          <w:fldChar w:fldCharType="begin"/>
        </w:r>
        <w:r>
          <w:delInstrText>HYPERLINK \l "_Toc104126122"</w:delInstrText>
        </w:r>
        <w:r>
          <w:rPr>
            <w:smallCaps w:val="0"/>
          </w:rPr>
        </w:r>
        <w:r>
          <w:rPr>
            <w:smallCaps w:val="0"/>
          </w:rPr>
          <w:fldChar w:fldCharType="separate"/>
        </w:r>
        <w:r w:rsidR="005C5C42" w:rsidRPr="007C380D">
          <w:rPr>
            <w:rStyle w:val="Hypertextovodkaz"/>
            <w:noProof/>
          </w:rPr>
          <w:delText>Informační plochy a informační materiály</w:delText>
        </w:r>
        <w:r w:rsidR="005C5C42">
          <w:rPr>
            <w:noProof/>
            <w:webHidden/>
          </w:rPr>
          <w:tab/>
        </w:r>
        <w:r w:rsidR="005C5C42">
          <w:rPr>
            <w:smallCaps w:val="0"/>
            <w:noProof/>
            <w:webHidden/>
          </w:rPr>
          <w:fldChar w:fldCharType="begin"/>
        </w:r>
        <w:r w:rsidR="005C5C42">
          <w:rPr>
            <w:noProof/>
            <w:webHidden/>
          </w:rPr>
          <w:delInstrText xml:space="preserve"> PAGEREF _Toc104126122 \h </w:delInstrText>
        </w:r>
        <w:r w:rsidR="005C5C42">
          <w:rPr>
            <w:smallCaps w:val="0"/>
            <w:noProof/>
            <w:webHidden/>
          </w:rPr>
        </w:r>
        <w:r w:rsidR="005C5C42">
          <w:rPr>
            <w:smallCaps w:val="0"/>
            <w:noProof/>
            <w:webHidden/>
          </w:rPr>
          <w:fldChar w:fldCharType="separate"/>
        </w:r>
        <w:r w:rsidR="005C5C42">
          <w:rPr>
            <w:noProof/>
            <w:webHidden/>
          </w:rPr>
          <w:delText>14</w:delText>
        </w:r>
        <w:r w:rsidR="005C5C42">
          <w:rPr>
            <w:smallCaps w:val="0"/>
            <w:noProof/>
            <w:webHidden/>
          </w:rPr>
          <w:fldChar w:fldCharType="end"/>
        </w:r>
        <w:r>
          <w:rPr>
            <w:smallCaps w:val="0"/>
            <w:noProof/>
          </w:rPr>
          <w:fldChar w:fldCharType="end"/>
        </w:r>
      </w:del>
    </w:p>
    <w:p w14:paraId="7A11E61B" w14:textId="641E912B" w:rsidR="005C5C42" w:rsidRDefault="00000000">
      <w:pPr>
        <w:pStyle w:val="Obsah2"/>
        <w:tabs>
          <w:tab w:val="right" w:pos="9062"/>
        </w:tabs>
        <w:rPr>
          <w:del w:id="325" w:author="Word Document Comparison" w:date="2023-11-20T10:37:00Z"/>
          <w:rFonts w:asciiTheme="minorHAnsi" w:eastAsiaTheme="minorEastAsia" w:hAnsiTheme="minorHAnsi" w:cstheme="minorBidi"/>
          <w:smallCaps w:val="0"/>
          <w:noProof/>
          <w:sz w:val="22"/>
          <w:szCs w:val="22"/>
          <w:lang w:eastAsia="cs-CZ"/>
        </w:rPr>
      </w:pPr>
      <w:del w:id="326" w:author="Word Document Comparison" w:date="2023-11-20T10:37:00Z">
        <w:r>
          <w:rPr>
            <w:smallCaps w:val="0"/>
          </w:rPr>
          <w:fldChar w:fldCharType="begin"/>
        </w:r>
        <w:r>
          <w:delInstrText>HYPERLINK \l "_Toc104126123"</w:delInstrText>
        </w:r>
        <w:r>
          <w:rPr>
            <w:smallCaps w:val="0"/>
          </w:rPr>
        </w:r>
        <w:r>
          <w:rPr>
            <w:smallCaps w:val="0"/>
          </w:rPr>
          <w:fldChar w:fldCharType="separate"/>
        </w:r>
        <w:r w:rsidR="005C5C42" w:rsidRPr="007C380D">
          <w:rPr>
            <w:rStyle w:val="Hypertextovodkaz"/>
            <w:noProof/>
          </w:rPr>
          <w:delText>Propagační aktivity Dopravce</w:delText>
        </w:r>
        <w:r w:rsidR="005C5C42">
          <w:rPr>
            <w:noProof/>
            <w:webHidden/>
          </w:rPr>
          <w:tab/>
        </w:r>
        <w:r w:rsidR="005C5C42">
          <w:rPr>
            <w:smallCaps w:val="0"/>
            <w:noProof/>
            <w:webHidden/>
          </w:rPr>
          <w:fldChar w:fldCharType="begin"/>
        </w:r>
        <w:r w:rsidR="005C5C42">
          <w:rPr>
            <w:noProof/>
            <w:webHidden/>
          </w:rPr>
          <w:delInstrText xml:space="preserve"> PAGEREF _Toc104126123 \h </w:delInstrText>
        </w:r>
        <w:r w:rsidR="005C5C42">
          <w:rPr>
            <w:smallCaps w:val="0"/>
            <w:noProof/>
            <w:webHidden/>
          </w:rPr>
        </w:r>
        <w:r w:rsidR="005C5C42">
          <w:rPr>
            <w:smallCaps w:val="0"/>
            <w:noProof/>
            <w:webHidden/>
          </w:rPr>
          <w:fldChar w:fldCharType="separate"/>
        </w:r>
        <w:r w:rsidR="005C5C42">
          <w:rPr>
            <w:noProof/>
            <w:webHidden/>
          </w:rPr>
          <w:delText>14</w:delText>
        </w:r>
        <w:r w:rsidR="005C5C42">
          <w:rPr>
            <w:smallCaps w:val="0"/>
            <w:noProof/>
            <w:webHidden/>
          </w:rPr>
          <w:fldChar w:fldCharType="end"/>
        </w:r>
        <w:r>
          <w:rPr>
            <w:smallCaps w:val="0"/>
            <w:noProof/>
          </w:rPr>
          <w:fldChar w:fldCharType="end"/>
        </w:r>
      </w:del>
    </w:p>
    <w:p w14:paraId="1BB588B4" w14:textId="0411BEEF" w:rsidR="005C5C42" w:rsidRDefault="00000000">
      <w:pPr>
        <w:pStyle w:val="Obsah2"/>
        <w:tabs>
          <w:tab w:val="right" w:pos="9062"/>
        </w:tabs>
        <w:rPr>
          <w:del w:id="327" w:author="Word Document Comparison" w:date="2023-11-20T10:37:00Z"/>
          <w:rFonts w:asciiTheme="minorHAnsi" w:eastAsiaTheme="minorEastAsia" w:hAnsiTheme="minorHAnsi" w:cstheme="minorBidi"/>
          <w:smallCaps w:val="0"/>
          <w:noProof/>
          <w:sz w:val="22"/>
          <w:szCs w:val="22"/>
          <w:lang w:eastAsia="cs-CZ"/>
        </w:rPr>
      </w:pPr>
      <w:del w:id="328" w:author="Word Document Comparison" w:date="2023-11-20T10:37:00Z">
        <w:r>
          <w:rPr>
            <w:smallCaps w:val="0"/>
          </w:rPr>
          <w:fldChar w:fldCharType="begin"/>
        </w:r>
        <w:r>
          <w:delInstrText>HYPERLINK \l "_Toc104126124"</w:delInstrText>
        </w:r>
        <w:r>
          <w:rPr>
            <w:smallCaps w:val="0"/>
          </w:rPr>
        </w:r>
        <w:r>
          <w:rPr>
            <w:smallCaps w:val="0"/>
          </w:rPr>
          <w:fldChar w:fldCharType="separate"/>
        </w:r>
        <w:r w:rsidR="005C5C42" w:rsidRPr="007C380D">
          <w:rPr>
            <w:rStyle w:val="Hypertextovodkaz"/>
            <w:noProof/>
          </w:rPr>
          <w:delText>Tepelná pohoda cestujících, klimatizace</w:delText>
        </w:r>
        <w:r w:rsidR="005C5C42">
          <w:rPr>
            <w:noProof/>
            <w:webHidden/>
          </w:rPr>
          <w:tab/>
        </w:r>
        <w:r w:rsidR="005C5C42">
          <w:rPr>
            <w:smallCaps w:val="0"/>
            <w:noProof/>
            <w:webHidden/>
          </w:rPr>
          <w:fldChar w:fldCharType="begin"/>
        </w:r>
        <w:r w:rsidR="005C5C42">
          <w:rPr>
            <w:noProof/>
            <w:webHidden/>
          </w:rPr>
          <w:delInstrText xml:space="preserve"> PAGEREF _Toc104126124 \h </w:delInstrText>
        </w:r>
        <w:r w:rsidR="005C5C42">
          <w:rPr>
            <w:smallCaps w:val="0"/>
            <w:noProof/>
            <w:webHidden/>
          </w:rPr>
        </w:r>
        <w:r w:rsidR="005C5C42">
          <w:rPr>
            <w:smallCaps w:val="0"/>
            <w:noProof/>
            <w:webHidden/>
          </w:rPr>
          <w:fldChar w:fldCharType="separate"/>
        </w:r>
        <w:r w:rsidR="005C5C42">
          <w:rPr>
            <w:noProof/>
            <w:webHidden/>
          </w:rPr>
          <w:delText>14</w:delText>
        </w:r>
        <w:r w:rsidR="005C5C42">
          <w:rPr>
            <w:smallCaps w:val="0"/>
            <w:noProof/>
            <w:webHidden/>
          </w:rPr>
          <w:fldChar w:fldCharType="end"/>
        </w:r>
        <w:r>
          <w:rPr>
            <w:smallCaps w:val="0"/>
            <w:noProof/>
          </w:rPr>
          <w:fldChar w:fldCharType="end"/>
        </w:r>
      </w:del>
    </w:p>
    <w:p w14:paraId="1E4A34A3" w14:textId="1BA00AAC" w:rsidR="005C5C42" w:rsidRDefault="00000000">
      <w:pPr>
        <w:pStyle w:val="Obsah1"/>
        <w:tabs>
          <w:tab w:val="left" w:pos="480"/>
          <w:tab w:val="right" w:pos="9062"/>
        </w:tabs>
        <w:rPr>
          <w:del w:id="329" w:author="Word Document Comparison" w:date="2023-11-20T10:37:00Z"/>
          <w:rFonts w:asciiTheme="minorHAnsi" w:eastAsiaTheme="minorEastAsia" w:hAnsiTheme="minorHAnsi" w:cstheme="minorBidi"/>
          <w:b w:val="0"/>
          <w:caps w:val="0"/>
          <w:noProof/>
          <w:sz w:val="22"/>
          <w:szCs w:val="22"/>
          <w:lang w:eastAsia="cs-CZ"/>
        </w:rPr>
      </w:pPr>
      <w:del w:id="330" w:author="Word Document Comparison" w:date="2023-11-20T10:37:00Z">
        <w:r>
          <w:rPr>
            <w:b w:val="0"/>
            <w:caps w:val="0"/>
          </w:rPr>
          <w:fldChar w:fldCharType="begin"/>
        </w:r>
        <w:r>
          <w:delInstrText>HYPERLINK \l "_Toc104126125"</w:delInstrText>
        </w:r>
        <w:r>
          <w:rPr>
            <w:b w:val="0"/>
            <w:caps w:val="0"/>
          </w:rPr>
        </w:r>
        <w:r>
          <w:rPr>
            <w:b w:val="0"/>
            <w:caps w:val="0"/>
          </w:rPr>
          <w:fldChar w:fldCharType="separate"/>
        </w:r>
        <w:r w:rsidR="005C5C42" w:rsidRPr="007C380D">
          <w:rPr>
            <w:rStyle w:val="Hypertextovodkaz"/>
            <w:noProof/>
          </w:rPr>
          <w:delText>6</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Výluk a omezení dopravy</w:delText>
        </w:r>
        <w:r w:rsidR="005C5C42">
          <w:rPr>
            <w:noProof/>
            <w:webHidden/>
          </w:rPr>
          <w:tab/>
        </w:r>
        <w:r w:rsidR="005C5C42">
          <w:rPr>
            <w:b w:val="0"/>
            <w:caps w:val="0"/>
            <w:noProof/>
            <w:webHidden/>
          </w:rPr>
          <w:fldChar w:fldCharType="begin"/>
        </w:r>
        <w:r w:rsidR="005C5C42">
          <w:rPr>
            <w:noProof/>
            <w:webHidden/>
          </w:rPr>
          <w:delInstrText xml:space="preserve"> PAGEREF _Toc104126125 \h </w:delInstrText>
        </w:r>
        <w:r w:rsidR="005C5C42">
          <w:rPr>
            <w:b w:val="0"/>
            <w:caps w:val="0"/>
            <w:noProof/>
            <w:webHidden/>
          </w:rPr>
        </w:r>
        <w:r w:rsidR="005C5C42">
          <w:rPr>
            <w:b w:val="0"/>
            <w:caps w:val="0"/>
            <w:noProof/>
            <w:webHidden/>
          </w:rPr>
          <w:fldChar w:fldCharType="separate"/>
        </w:r>
        <w:r w:rsidR="005C5C42">
          <w:rPr>
            <w:noProof/>
            <w:webHidden/>
          </w:rPr>
          <w:delText>15</w:delText>
        </w:r>
        <w:r w:rsidR="005C5C42">
          <w:rPr>
            <w:b w:val="0"/>
            <w:caps w:val="0"/>
            <w:noProof/>
            <w:webHidden/>
          </w:rPr>
          <w:fldChar w:fldCharType="end"/>
        </w:r>
        <w:r>
          <w:rPr>
            <w:b w:val="0"/>
            <w:caps w:val="0"/>
            <w:noProof/>
          </w:rPr>
          <w:fldChar w:fldCharType="end"/>
        </w:r>
      </w:del>
    </w:p>
    <w:p w14:paraId="1FD2237D" w14:textId="41341658" w:rsidR="005C5C42" w:rsidRDefault="00000000">
      <w:pPr>
        <w:pStyle w:val="Obsah2"/>
        <w:tabs>
          <w:tab w:val="right" w:pos="9062"/>
        </w:tabs>
        <w:rPr>
          <w:del w:id="331" w:author="Word Document Comparison" w:date="2023-11-20T10:37:00Z"/>
          <w:rFonts w:asciiTheme="minorHAnsi" w:eastAsiaTheme="minorEastAsia" w:hAnsiTheme="minorHAnsi" w:cstheme="minorBidi"/>
          <w:smallCaps w:val="0"/>
          <w:noProof/>
          <w:sz w:val="22"/>
          <w:szCs w:val="22"/>
          <w:lang w:eastAsia="cs-CZ"/>
        </w:rPr>
      </w:pPr>
      <w:del w:id="332" w:author="Word Document Comparison" w:date="2023-11-20T10:37:00Z">
        <w:r>
          <w:rPr>
            <w:smallCaps w:val="0"/>
          </w:rPr>
          <w:fldChar w:fldCharType="begin"/>
        </w:r>
        <w:r>
          <w:delInstrText>HYPERLINK \l "_Toc104126126"</w:delInstrText>
        </w:r>
        <w:r>
          <w:rPr>
            <w:smallCaps w:val="0"/>
          </w:rPr>
        </w:r>
        <w:r>
          <w:rPr>
            <w:smallCaps w:val="0"/>
          </w:rPr>
          <w:fldChar w:fldCharType="separate"/>
        </w:r>
        <w:r w:rsidR="005C5C42" w:rsidRPr="007C380D">
          <w:rPr>
            <w:rStyle w:val="Hypertextovodkaz"/>
            <w:noProof/>
          </w:rPr>
          <w:delText>Předkládání plánů výluk</w:delText>
        </w:r>
        <w:r w:rsidR="005C5C42">
          <w:rPr>
            <w:noProof/>
            <w:webHidden/>
          </w:rPr>
          <w:tab/>
        </w:r>
        <w:r w:rsidR="005C5C42">
          <w:rPr>
            <w:smallCaps w:val="0"/>
            <w:noProof/>
            <w:webHidden/>
          </w:rPr>
          <w:fldChar w:fldCharType="begin"/>
        </w:r>
        <w:r w:rsidR="005C5C42">
          <w:rPr>
            <w:noProof/>
            <w:webHidden/>
          </w:rPr>
          <w:delInstrText xml:space="preserve"> PAGEREF _Toc104126126 \h </w:delInstrText>
        </w:r>
        <w:r w:rsidR="005C5C42">
          <w:rPr>
            <w:smallCaps w:val="0"/>
            <w:noProof/>
            <w:webHidden/>
          </w:rPr>
        </w:r>
        <w:r w:rsidR="005C5C42">
          <w:rPr>
            <w:smallCaps w:val="0"/>
            <w:noProof/>
            <w:webHidden/>
          </w:rPr>
          <w:fldChar w:fldCharType="separate"/>
        </w:r>
        <w:r w:rsidR="005C5C42">
          <w:rPr>
            <w:noProof/>
            <w:webHidden/>
          </w:rPr>
          <w:delText>15</w:delText>
        </w:r>
        <w:r w:rsidR="005C5C42">
          <w:rPr>
            <w:smallCaps w:val="0"/>
            <w:noProof/>
            <w:webHidden/>
          </w:rPr>
          <w:fldChar w:fldCharType="end"/>
        </w:r>
        <w:r>
          <w:rPr>
            <w:smallCaps w:val="0"/>
            <w:noProof/>
          </w:rPr>
          <w:fldChar w:fldCharType="end"/>
        </w:r>
      </w:del>
    </w:p>
    <w:p w14:paraId="5BA836D1" w14:textId="121EF734" w:rsidR="005C5C42" w:rsidRDefault="00000000">
      <w:pPr>
        <w:pStyle w:val="Obsah2"/>
        <w:tabs>
          <w:tab w:val="right" w:pos="9062"/>
        </w:tabs>
        <w:rPr>
          <w:del w:id="333" w:author="Word Document Comparison" w:date="2023-11-20T10:37:00Z"/>
          <w:rFonts w:asciiTheme="minorHAnsi" w:eastAsiaTheme="minorEastAsia" w:hAnsiTheme="minorHAnsi" w:cstheme="minorBidi"/>
          <w:smallCaps w:val="0"/>
          <w:noProof/>
          <w:sz w:val="22"/>
          <w:szCs w:val="22"/>
          <w:lang w:eastAsia="cs-CZ"/>
        </w:rPr>
      </w:pPr>
      <w:del w:id="334" w:author="Word Document Comparison" w:date="2023-11-20T10:37:00Z">
        <w:r>
          <w:rPr>
            <w:smallCaps w:val="0"/>
          </w:rPr>
          <w:fldChar w:fldCharType="begin"/>
        </w:r>
        <w:r>
          <w:delInstrText>HYPERLINK \l "_Toc104126127"</w:delInstrText>
        </w:r>
        <w:r>
          <w:rPr>
            <w:smallCaps w:val="0"/>
          </w:rPr>
        </w:r>
        <w:r>
          <w:rPr>
            <w:smallCaps w:val="0"/>
          </w:rPr>
          <w:fldChar w:fldCharType="separate"/>
        </w:r>
        <w:r w:rsidR="005C5C42" w:rsidRPr="007C380D">
          <w:rPr>
            <w:rStyle w:val="Hypertextovodkaz"/>
            <w:noProof/>
          </w:rPr>
          <w:delText>Postup zpracování výlukových jízdních řádů</w:delText>
        </w:r>
        <w:r w:rsidR="005C5C42">
          <w:rPr>
            <w:noProof/>
            <w:webHidden/>
          </w:rPr>
          <w:tab/>
        </w:r>
        <w:r w:rsidR="005C5C42">
          <w:rPr>
            <w:smallCaps w:val="0"/>
            <w:noProof/>
            <w:webHidden/>
          </w:rPr>
          <w:fldChar w:fldCharType="begin"/>
        </w:r>
        <w:r w:rsidR="005C5C42">
          <w:rPr>
            <w:noProof/>
            <w:webHidden/>
          </w:rPr>
          <w:delInstrText xml:space="preserve"> PAGEREF _Toc104126127 \h </w:delInstrText>
        </w:r>
        <w:r w:rsidR="005C5C42">
          <w:rPr>
            <w:smallCaps w:val="0"/>
            <w:noProof/>
            <w:webHidden/>
          </w:rPr>
        </w:r>
        <w:r w:rsidR="005C5C42">
          <w:rPr>
            <w:smallCaps w:val="0"/>
            <w:noProof/>
            <w:webHidden/>
          </w:rPr>
          <w:fldChar w:fldCharType="separate"/>
        </w:r>
        <w:r w:rsidR="005C5C42">
          <w:rPr>
            <w:noProof/>
            <w:webHidden/>
          </w:rPr>
          <w:delText>15</w:delText>
        </w:r>
        <w:r w:rsidR="005C5C42">
          <w:rPr>
            <w:smallCaps w:val="0"/>
            <w:noProof/>
            <w:webHidden/>
          </w:rPr>
          <w:fldChar w:fldCharType="end"/>
        </w:r>
        <w:r>
          <w:rPr>
            <w:smallCaps w:val="0"/>
            <w:noProof/>
          </w:rPr>
          <w:fldChar w:fldCharType="end"/>
        </w:r>
      </w:del>
    </w:p>
    <w:p w14:paraId="5F4BE9E8" w14:textId="56DD68D9" w:rsidR="005C5C42" w:rsidRDefault="00000000">
      <w:pPr>
        <w:pStyle w:val="Obsah2"/>
        <w:tabs>
          <w:tab w:val="right" w:pos="9062"/>
        </w:tabs>
        <w:rPr>
          <w:del w:id="335" w:author="Word Document Comparison" w:date="2023-11-20T10:37:00Z"/>
          <w:rFonts w:asciiTheme="minorHAnsi" w:eastAsiaTheme="minorEastAsia" w:hAnsiTheme="minorHAnsi" w:cstheme="minorBidi"/>
          <w:smallCaps w:val="0"/>
          <w:noProof/>
          <w:sz w:val="22"/>
          <w:szCs w:val="22"/>
          <w:lang w:eastAsia="cs-CZ"/>
        </w:rPr>
      </w:pPr>
      <w:del w:id="336" w:author="Word Document Comparison" w:date="2023-11-20T10:37:00Z">
        <w:r>
          <w:rPr>
            <w:smallCaps w:val="0"/>
          </w:rPr>
          <w:fldChar w:fldCharType="begin"/>
        </w:r>
        <w:r>
          <w:delInstrText>HYPERLINK \l "_Toc104126128"</w:delInstrText>
        </w:r>
        <w:r>
          <w:rPr>
            <w:smallCaps w:val="0"/>
          </w:rPr>
        </w:r>
        <w:r>
          <w:rPr>
            <w:smallCaps w:val="0"/>
          </w:rPr>
          <w:fldChar w:fldCharType="separate"/>
        </w:r>
        <w:r w:rsidR="005C5C42" w:rsidRPr="007C380D">
          <w:rPr>
            <w:rStyle w:val="Hypertextovodkaz"/>
            <w:noProof/>
          </w:rPr>
          <w:delText>Vybavení vozidel náhradní dopravy a přepravní kontrola</w:delText>
        </w:r>
        <w:r w:rsidR="005C5C42">
          <w:rPr>
            <w:noProof/>
            <w:webHidden/>
          </w:rPr>
          <w:tab/>
        </w:r>
        <w:r w:rsidR="005C5C42">
          <w:rPr>
            <w:smallCaps w:val="0"/>
            <w:noProof/>
            <w:webHidden/>
          </w:rPr>
          <w:fldChar w:fldCharType="begin"/>
        </w:r>
        <w:r w:rsidR="005C5C42">
          <w:rPr>
            <w:noProof/>
            <w:webHidden/>
          </w:rPr>
          <w:delInstrText xml:space="preserve"> PAGEREF _Toc104126128 \h </w:delInstrText>
        </w:r>
        <w:r w:rsidR="005C5C42">
          <w:rPr>
            <w:smallCaps w:val="0"/>
            <w:noProof/>
            <w:webHidden/>
          </w:rPr>
        </w:r>
        <w:r w:rsidR="005C5C42">
          <w:rPr>
            <w:smallCaps w:val="0"/>
            <w:noProof/>
            <w:webHidden/>
          </w:rPr>
          <w:fldChar w:fldCharType="separate"/>
        </w:r>
        <w:r w:rsidR="005C5C42">
          <w:rPr>
            <w:noProof/>
            <w:webHidden/>
          </w:rPr>
          <w:delText>16</w:delText>
        </w:r>
        <w:r w:rsidR="005C5C42">
          <w:rPr>
            <w:smallCaps w:val="0"/>
            <w:noProof/>
            <w:webHidden/>
          </w:rPr>
          <w:fldChar w:fldCharType="end"/>
        </w:r>
        <w:r>
          <w:rPr>
            <w:smallCaps w:val="0"/>
            <w:noProof/>
          </w:rPr>
          <w:fldChar w:fldCharType="end"/>
        </w:r>
      </w:del>
    </w:p>
    <w:p w14:paraId="7E595E64" w14:textId="3D189FFD" w:rsidR="005C5C42" w:rsidRDefault="00000000">
      <w:pPr>
        <w:pStyle w:val="Obsah3"/>
        <w:tabs>
          <w:tab w:val="left" w:pos="1200"/>
          <w:tab w:val="right" w:pos="9062"/>
        </w:tabs>
        <w:rPr>
          <w:del w:id="337" w:author="Word Document Comparison" w:date="2023-11-20T10:37:00Z"/>
          <w:rFonts w:asciiTheme="minorHAnsi" w:eastAsiaTheme="minorEastAsia" w:hAnsiTheme="minorHAnsi" w:cstheme="minorBidi"/>
          <w:i w:val="0"/>
          <w:noProof/>
          <w:sz w:val="22"/>
          <w:szCs w:val="22"/>
          <w:lang w:eastAsia="cs-CZ"/>
        </w:rPr>
      </w:pPr>
      <w:del w:id="338" w:author="Word Document Comparison" w:date="2023-11-20T10:37:00Z">
        <w:r>
          <w:rPr>
            <w:i w:val="0"/>
          </w:rPr>
          <w:fldChar w:fldCharType="begin"/>
        </w:r>
        <w:r>
          <w:delInstrText>HYPERLINK \l "_Toc104126129"</w:delInstrText>
        </w:r>
        <w:r>
          <w:rPr>
            <w:i w:val="0"/>
          </w:rPr>
        </w:r>
        <w:r>
          <w:rPr>
            <w:i w:val="0"/>
          </w:rPr>
          <w:fldChar w:fldCharType="separate"/>
        </w:r>
        <w:r w:rsidR="005C5C42" w:rsidRPr="007C380D">
          <w:rPr>
            <w:rStyle w:val="Hypertextovodkaz"/>
            <w:noProof/>
          </w:rPr>
          <w:delText>6.1.1.</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Požadované parametry vozidla náhradní dopravy</w:delText>
        </w:r>
        <w:r w:rsidR="005C5C42">
          <w:rPr>
            <w:noProof/>
            <w:webHidden/>
          </w:rPr>
          <w:tab/>
        </w:r>
        <w:r w:rsidR="005C5C42">
          <w:rPr>
            <w:i w:val="0"/>
            <w:noProof/>
            <w:webHidden/>
          </w:rPr>
          <w:fldChar w:fldCharType="begin"/>
        </w:r>
        <w:r w:rsidR="005C5C42">
          <w:rPr>
            <w:noProof/>
            <w:webHidden/>
          </w:rPr>
          <w:delInstrText xml:space="preserve"> PAGEREF _Toc104126129 \h </w:delInstrText>
        </w:r>
        <w:r w:rsidR="005C5C42">
          <w:rPr>
            <w:i w:val="0"/>
            <w:noProof/>
            <w:webHidden/>
          </w:rPr>
        </w:r>
        <w:r w:rsidR="005C5C42">
          <w:rPr>
            <w:i w:val="0"/>
            <w:noProof/>
            <w:webHidden/>
          </w:rPr>
          <w:fldChar w:fldCharType="separate"/>
        </w:r>
        <w:r w:rsidR="005C5C42">
          <w:rPr>
            <w:noProof/>
            <w:webHidden/>
          </w:rPr>
          <w:delText>16</w:delText>
        </w:r>
        <w:r w:rsidR="005C5C42">
          <w:rPr>
            <w:i w:val="0"/>
            <w:noProof/>
            <w:webHidden/>
          </w:rPr>
          <w:fldChar w:fldCharType="end"/>
        </w:r>
        <w:r>
          <w:rPr>
            <w:i w:val="0"/>
            <w:noProof/>
          </w:rPr>
          <w:fldChar w:fldCharType="end"/>
        </w:r>
      </w:del>
    </w:p>
    <w:p w14:paraId="45871EDC" w14:textId="68280287" w:rsidR="005C5C42" w:rsidRDefault="00000000">
      <w:pPr>
        <w:pStyle w:val="Obsah3"/>
        <w:tabs>
          <w:tab w:val="left" w:pos="1200"/>
          <w:tab w:val="right" w:pos="9062"/>
        </w:tabs>
        <w:rPr>
          <w:del w:id="339" w:author="Word Document Comparison" w:date="2023-11-20T10:37:00Z"/>
          <w:rFonts w:asciiTheme="minorHAnsi" w:eastAsiaTheme="minorEastAsia" w:hAnsiTheme="minorHAnsi" w:cstheme="minorBidi"/>
          <w:i w:val="0"/>
          <w:noProof/>
          <w:sz w:val="22"/>
          <w:szCs w:val="22"/>
          <w:lang w:eastAsia="cs-CZ"/>
        </w:rPr>
      </w:pPr>
      <w:del w:id="340" w:author="Word Document Comparison" w:date="2023-11-20T10:37:00Z">
        <w:r>
          <w:rPr>
            <w:i w:val="0"/>
          </w:rPr>
          <w:fldChar w:fldCharType="begin"/>
        </w:r>
        <w:r>
          <w:delInstrText>HYPERLINK \l "_Toc104126130"</w:delInstrText>
        </w:r>
        <w:r>
          <w:rPr>
            <w:i w:val="0"/>
          </w:rPr>
        </w:r>
        <w:r>
          <w:rPr>
            <w:i w:val="0"/>
          </w:rPr>
          <w:fldChar w:fldCharType="separate"/>
        </w:r>
        <w:r w:rsidR="005C5C42" w:rsidRPr="007C380D">
          <w:rPr>
            <w:rStyle w:val="Hypertextovodkaz"/>
            <w:noProof/>
          </w:rPr>
          <w:delText>6.1.2.</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Tabulka kurzového čísla vozidla</w:delText>
        </w:r>
        <w:r w:rsidR="005C5C42">
          <w:rPr>
            <w:noProof/>
            <w:webHidden/>
          </w:rPr>
          <w:tab/>
        </w:r>
        <w:r w:rsidR="005C5C42">
          <w:rPr>
            <w:i w:val="0"/>
            <w:noProof/>
            <w:webHidden/>
          </w:rPr>
          <w:fldChar w:fldCharType="begin"/>
        </w:r>
        <w:r w:rsidR="005C5C42">
          <w:rPr>
            <w:noProof/>
            <w:webHidden/>
          </w:rPr>
          <w:delInstrText xml:space="preserve"> PAGEREF _Toc104126130 \h </w:delInstrText>
        </w:r>
        <w:r w:rsidR="005C5C42">
          <w:rPr>
            <w:i w:val="0"/>
            <w:noProof/>
            <w:webHidden/>
          </w:rPr>
        </w:r>
        <w:r w:rsidR="005C5C42">
          <w:rPr>
            <w:i w:val="0"/>
            <w:noProof/>
            <w:webHidden/>
          </w:rPr>
          <w:fldChar w:fldCharType="separate"/>
        </w:r>
        <w:r w:rsidR="005C5C42">
          <w:rPr>
            <w:noProof/>
            <w:webHidden/>
          </w:rPr>
          <w:delText>16</w:delText>
        </w:r>
        <w:r w:rsidR="005C5C42">
          <w:rPr>
            <w:i w:val="0"/>
            <w:noProof/>
            <w:webHidden/>
          </w:rPr>
          <w:fldChar w:fldCharType="end"/>
        </w:r>
        <w:r>
          <w:rPr>
            <w:i w:val="0"/>
            <w:noProof/>
          </w:rPr>
          <w:fldChar w:fldCharType="end"/>
        </w:r>
      </w:del>
    </w:p>
    <w:p w14:paraId="6BB7B390" w14:textId="79F3DBB8" w:rsidR="005C5C42" w:rsidRDefault="00000000">
      <w:pPr>
        <w:pStyle w:val="Obsah3"/>
        <w:tabs>
          <w:tab w:val="left" w:pos="1200"/>
          <w:tab w:val="right" w:pos="9062"/>
        </w:tabs>
        <w:rPr>
          <w:del w:id="341" w:author="Word Document Comparison" w:date="2023-11-20T10:37:00Z"/>
          <w:rFonts w:asciiTheme="minorHAnsi" w:eastAsiaTheme="minorEastAsia" w:hAnsiTheme="minorHAnsi" w:cstheme="minorBidi"/>
          <w:i w:val="0"/>
          <w:noProof/>
          <w:sz w:val="22"/>
          <w:szCs w:val="22"/>
          <w:lang w:eastAsia="cs-CZ"/>
        </w:rPr>
      </w:pPr>
      <w:del w:id="342" w:author="Word Document Comparison" w:date="2023-11-20T10:37:00Z">
        <w:r>
          <w:rPr>
            <w:i w:val="0"/>
          </w:rPr>
          <w:fldChar w:fldCharType="begin"/>
        </w:r>
        <w:r>
          <w:delInstrText>HYPERLINK \l "_Toc104126131"</w:delInstrText>
        </w:r>
        <w:r>
          <w:rPr>
            <w:i w:val="0"/>
          </w:rPr>
        </w:r>
        <w:r>
          <w:rPr>
            <w:i w:val="0"/>
          </w:rPr>
          <w:fldChar w:fldCharType="separate"/>
        </w:r>
        <w:r w:rsidR="005C5C42" w:rsidRPr="007C380D">
          <w:rPr>
            <w:rStyle w:val="Hypertextovodkaz"/>
            <w:noProof/>
          </w:rPr>
          <w:delText>6.1.3.</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Přední směrový elektronický panel nebo tabule</w:delText>
        </w:r>
        <w:r w:rsidR="005C5C42">
          <w:rPr>
            <w:noProof/>
            <w:webHidden/>
          </w:rPr>
          <w:tab/>
        </w:r>
        <w:r w:rsidR="005C5C42">
          <w:rPr>
            <w:i w:val="0"/>
            <w:noProof/>
            <w:webHidden/>
          </w:rPr>
          <w:fldChar w:fldCharType="begin"/>
        </w:r>
        <w:r w:rsidR="005C5C42">
          <w:rPr>
            <w:noProof/>
            <w:webHidden/>
          </w:rPr>
          <w:delInstrText xml:space="preserve"> PAGEREF _Toc104126131 \h </w:delInstrText>
        </w:r>
        <w:r w:rsidR="005C5C42">
          <w:rPr>
            <w:i w:val="0"/>
            <w:noProof/>
            <w:webHidden/>
          </w:rPr>
        </w:r>
        <w:r w:rsidR="005C5C42">
          <w:rPr>
            <w:i w:val="0"/>
            <w:noProof/>
            <w:webHidden/>
          </w:rPr>
          <w:fldChar w:fldCharType="separate"/>
        </w:r>
        <w:r w:rsidR="005C5C42">
          <w:rPr>
            <w:noProof/>
            <w:webHidden/>
          </w:rPr>
          <w:delText>17</w:delText>
        </w:r>
        <w:r w:rsidR="005C5C42">
          <w:rPr>
            <w:i w:val="0"/>
            <w:noProof/>
            <w:webHidden/>
          </w:rPr>
          <w:fldChar w:fldCharType="end"/>
        </w:r>
        <w:r>
          <w:rPr>
            <w:i w:val="0"/>
            <w:noProof/>
          </w:rPr>
          <w:fldChar w:fldCharType="end"/>
        </w:r>
      </w:del>
    </w:p>
    <w:p w14:paraId="01708CC2" w14:textId="58514879" w:rsidR="005C5C42" w:rsidRDefault="00000000">
      <w:pPr>
        <w:pStyle w:val="Obsah3"/>
        <w:tabs>
          <w:tab w:val="left" w:pos="1200"/>
          <w:tab w:val="right" w:pos="9062"/>
        </w:tabs>
        <w:rPr>
          <w:del w:id="343" w:author="Word Document Comparison" w:date="2023-11-20T10:37:00Z"/>
          <w:rFonts w:asciiTheme="minorHAnsi" w:eastAsiaTheme="minorEastAsia" w:hAnsiTheme="minorHAnsi" w:cstheme="minorBidi"/>
          <w:i w:val="0"/>
          <w:noProof/>
          <w:sz w:val="22"/>
          <w:szCs w:val="22"/>
          <w:lang w:eastAsia="cs-CZ"/>
        </w:rPr>
      </w:pPr>
      <w:del w:id="344" w:author="Word Document Comparison" w:date="2023-11-20T10:37:00Z">
        <w:r>
          <w:rPr>
            <w:i w:val="0"/>
          </w:rPr>
          <w:fldChar w:fldCharType="begin"/>
        </w:r>
        <w:r>
          <w:delInstrText>HYPERLINK \l "_Toc104126132"</w:delInstrText>
        </w:r>
        <w:r>
          <w:rPr>
            <w:i w:val="0"/>
          </w:rPr>
        </w:r>
        <w:r>
          <w:rPr>
            <w:i w:val="0"/>
          </w:rPr>
          <w:fldChar w:fldCharType="separate"/>
        </w:r>
        <w:r w:rsidR="005C5C42" w:rsidRPr="007C380D">
          <w:rPr>
            <w:rStyle w:val="Hypertextovodkaz"/>
            <w:noProof/>
          </w:rPr>
          <w:delText>6.1.4.</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Boční směrový elektronický panel nebo směrová tabule</w:delText>
        </w:r>
        <w:r w:rsidR="005C5C42">
          <w:rPr>
            <w:noProof/>
            <w:webHidden/>
          </w:rPr>
          <w:tab/>
        </w:r>
        <w:r w:rsidR="005C5C42">
          <w:rPr>
            <w:i w:val="0"/>
            <w:noProof/>
            <w:webHidden/>
          </w:rPr>
          <w:fldChar w:fldCharType="begin"/>
        </w:r>
        <w:r w:rsidR="005C5C42">
          <w:rPr>
            <w:noProof/>
            <w:webHidden/>
          </w:rPr>
          <w:delInstrText xml:space="preserve"> PAGEREF _Toc104126132 \h </w:delInstrText>
        </w:r>
        <w:r w:rsidR="005C5C42">
          <w:rPr>
            <w:i w:val="0"/>
            <w:noProof/>
            <w:webHidden/>
          </w:rPr>
        </w:r>
        <w:r w:rsidR="005C5C42">
          <w:rPr>
            <w:i w:val="0"/>
            <w:noProof/>
            <w:webHidden/>
          </w:rPr>
          <w:fldChar w:fldCharType="separate"/>
        </w:r>
        <w:r w:rsidR="005C5C42">
          <w:rPr>
            <w:noProof/>
            <w:webHidden/>
          </w:rPr>
          <w:delText>17</w:delText>
        </w:r>
        <w:r w:rsidR="005C5C42">
          <w:rPr>
            <w:i w:val="0"/>
            <w:noProof/>
            <w:webHidden/>
          </w:rPr>
          <w:fldChar w:fldCharType="end"/>
        </w:r>
        <w:r>
          <w:rPr>
            <w:i w:val="0"/>
            <w:noProof/>
          </w:rPr>
          <w:fldChar w:fldCharType="end"/>
        </w:r>
      </w:del>
    </w:p>
    <w:p w14:paraId="55D4A240" w14:textId="3395175F" w:rsidR="005C5C42" w:rsidRDefault="00000000">
      <w:pPr>
        <w:pStyle w:val="Obsah3"/>
        <w:tabs>
          <w:tab w:val="left" w:pos="1200"/>
          <w:tab w:val="right" w:pos="9062"/>
        </w:tabs>
        <w:rPr>
          <w:del w:id="345" w:author="Word Document Comparison" w:date="2023-11-20T10:37:00Z"/>
          <w:rFonts w:asciiTheme="minorHAnsi" w:eastAsiaTheme="minorEastAsia" w:hAnsiTheme="minorHAnsi" w:cstheme="minorBidi"/>
          <w:i w:val="0"/>
          <w:noProof/>
          <w:sz w:val="22"/>
          <w:szCs w:val="22"/>
          <w:lang w:eastAsia="cs-CZ"/>
        </w:rPr>
      </w:pPr>
      <w:del w:id="346" w:author="Word Document Comparison" w:date="2023-11-20T10:37:00Z">
        <w:r>
          <w:rPr>
            <w:i w:val="0"/>
          </w:rPr>
          <w:fldChar w:fldCharType="begin"/>
        </w:r>
        <w:r>
          <w:delInstrText>HYPERLINK \l "_Toc104126133"</w:delInstrText>
        </w:r>
        <w:r>
          <w:rPr>
            <w:i w:val="0"/>
          </w:rPr>
        </w:r>
        <w:r>
          <w:rPr>
            <w:i w:val="0"/>
          </w:rPr>
          <w:fldChar w:fldCharType="separate"/>
        </w:r>
        <w:r w:rsidR="005C5C42" w:rsidRPr="007C380D">
          <w:rPr>
            <w:rStyle w:val="Hypertextovodkaz"/>
            <w:noProof/>
          </w:rPr>
          <w:delText>6.1.5.</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Zadní elektronický panel nebo tabule</w:delText>
        </w:r>
        <w:r w:rsidR="005C5C42">
          <w:rPr>
            <w:noProof/>
            <w:webHidden/>
          </w:rPr>
          <w:tab/>
        </w:r>
        <w:r w:rsidR="005C5C42">
          <w:rPr>
            <w:i w:val="0"/>
            <w:noProof/>
            <w:webHidden/>
          </w:rPr>
          <w:fldChar w:fldCharType="begin"/>
        </w:r>
        <w:r w:rsidR="005C5C42">
          <w:rPr>
            <w:noProof/>
            <w:webHidden/>
          </w:rPr>
          <w:delInstrText xml:space="preserve"> PAGEREF _Toc104126133 \h </w:delInstrText>
        </w:r>
        <w:r w:rsidR="005C5C42">
          <w:rPr>
            <w:i w:val="0"/>
            <w:noProof/>
            <w:webHidden/>
          </w:rPr>
        </w:r>
        <w:r w:rsidR="005C5C42">
          <w:rPr>
            <w:i w:val="0"/>
            <w:noProof/>
            <w:webHidden/>
          </w:rPr>
          <w:fldChar w:fldCharType="separate"/>
        </w:r>
        <w:r w:rsidR="005C5C42">
          <w:rPr>
            <w:noProof/>
            <w:webHidden/>
          </w:rPr>
          <w:delText>17</w:delText>
        </w:r>
        <w:r w:rsidR="005C5C42">
          <w:rPr>
            <w:i w:val="0"/>
            <w:noProof/>
            <w:webHidden/>
          </w:rPr>
          <w:fldChar w:fldCharType="end"/>
        </w:r>
        <w:r>
          <w:rPr>
            <w:i w:val="0"/>
            <w:noProof/>
          </w:rPr>
          <w:fldChar w:fldCharType="end"/>
        </w:r>
      </w:del>
    </w:p>
    <w:p w14:paraId="59615ECC" w14:textId="2041CEC4" w:rsidR="005C5C42" w:rsidRDefault="00000000">
      <w:pPr>
        <w:pStyle w:val="Obsah3"/>
        <w:tabs>
          <w:tab w:val="left" w:pos="1200"/>
          <w:tab w:val="right" w:pos="9062"/>
        </w:tabs>
        <w:rPr>
          <w:del w:id="347" w:author="Word Document Comparison" w:date="2023-11-20T10:37:00Z"/>
          <w:rFonts w:asciiTheme="minorHAnsi" w:eastAsiaTheme="minorEastAsia" w:hAnsiTheme="minorHAnsi" w:cstheme="minorBidi"/>
          <w:i w:val="0"/>
          <w:noProof/>
          <w:sz w:val="22"/>
          <w:szCs w:val="22"/>
          <w:lang w:eastAsia="cs-CZ"/>
        </w:rPr>
      </w:pPr>
      <w:del w:id="348" w:author="Word Document Comparison" w:date="2023-11-20T10:37:00Z">
        <w:r>
          <w:rPr>
            <w:i w:val="0"/>
          </w:rPr>
          <w:fldChar w:fldCharType="begin"/>
        </w:r>
        <w:r>
          <w:delInstrText>HYPERLINK \l "_Toc104126134"</w:delInstrText>
        </w:r>
        <w:r>
          <w:rPr>
            <w:i w:val="0"/>
          </w:rPr>
        </w:r>
        <w:r>
          <w:rPr>
            <w:i w:val="0"/>
          </w:rPr>
          <w:fldChar w:fldCharType="separate"/>
        </w:r>
        <w:r w:rsidR="005C5C42" w:rsidRPr="007C380D">
          <w:rPr>
            <w:rStyle w:val="Hypertextovodkaz"/>
            <w:noProof/>
          </w:rPr>
          <w:delText>6.1.6.</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Označovače jízdenek</w:delText>
        </w:r>
        <w:r w:rsidR="005C5C42">
          <w:rPr>
            <w:noProof/>
            <w:webHidden/>
          </w:rPr>
          <w:tab/>
        </w:r>
        <w:r w:rsidR="005C5C42">
          <w:rPr>
            <w:i w:val="0"/>
            <w:noProof/>
            <w:webHidden/>
          </w:rPr>
          <w:fldChar w:fldCharType="begin"/>
        </w:r>
        <w:r w:rsidR="005C5C42">
          <w:rPr>
            <w:noProof/>
            <w:webHidden/>
          </w:rPr>
          <w:delInstrText xml:space="preserve"> PAGEREF _Toc104126134 \h </w:delInstrText>
        </w:r>
        <w:r w:rsidR="005C5C42">
          <w:rPr>
            <w:i w:val="0"/>
            <w:noProof/>
            <w:webHidden/>
          </w:rPr>
        </w:r>
        <w:r w:rsidR="005C5C42">
          <w:rPr>
            <w:i w:val="0"/>
            <w:noProof/>
            <w:webHidden/>
          </w:rPr>
          <w:fldChar w:fldCharType="separate"/>
        </w:r>
        <w:r w:rsidR="005C5C42">
          <w:rPr>
            <w:noProof/>
            <w:webHidden/>
          </w:rPr>
          <w:delText>17</w:delText>
        </w:r>
        <w:r w:rsidR="005C5C42">
          <w:rPr>
            <w:i w:val="0"/>
            <w:noProof/>
            <w:webHidden/>
          </w:rPr>
          <w:fldChar w:fldCharType="end"/>
        </w:r>
        <w:r>
          <w:rPr>
            <w:i w:val="0"/>
            <w:noProof/>
          </w:rPr>
          <w:fldChar w:fldCharType="end"/>
        </w:r>
      </w:del>
    </w:p>
    <w:p w14:paraId="077E8C7B" w14:textId="299006AF" w:rsidR="005C5C42" w:rsidRDefault="00000000">
      <w:pPr>
        <w:pStyle w:val="Obsah3"/>
        <w:tabs>
          <w:tab w:val="left" w:pos="1200"/>
          <w:tab w:val="right" w:pos="9062"/>
        </w:tabs>
        <w:rPr>
          <w:del w:id="349" w:author="Word Document Comparison" w:date="2023-11-20T10:37:00Z"/>
          <w:rFonts w:asciiTheme="minorHAnsi" w:eastAsiaTheme="minorEastAsia" w:hAnsiTheme="minorHAnsi" w:cstheme="minorBidi"/>
          <w:i w:val="0"/>
          <w:noProof/>
          <w:sz w:val="22"/>
          <w:szCs w:val="22"/>
          <w:lang w:eastAsia="cs-CZ"/>
        </w:rPr>
      </w:pPr>
      <w:del w:id="350" w:author="Word Document Comparison" w:date="2023-11-20T10:37:00Z">
        <w:r>
          <w:rPr>
            <w:i w:val="0"/>
          </w:rPr>
          <w:fldChar w:fldCharType="begin"/>
        </w:r>
        <w:r>
          <w:delInstrText>HYPERLINK \l "_Toc104126135"</w:delInstrText>
        </w:r>
        <w:r>
          <w:rPr>
            <w:i w:val="0"/>
          </w:rPr>
        </w:r>
        <w:r>
          <w:rPr>
            <w:i w:val="0"/>
          </w:rPr>
          <w:fldChar w:fldCharType="separate"/>
        </w:r>
        <w:r w:rsidR="005C5C42" w:rsidRPr="007C380D">
          <w:rPr>
            <w:rStyle w:val="Hypertextovodkaz"/>
            <w:noProof/>
          </w:rPr>
          <w:delText>6.1.7.</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Elektronické odbavovací zařízení</w:delText>
        </w:r>
        <w:r w:rsidR="005C5C42">
          <w:rPr>
            <w:noProof/>
            <w:webHidden/>
          </w:rPr>
          <w:tab/>
        </w:r>
        <w:r w:rsidR="005C5C42">
          <w:rPr>
            <w:i w:val="0"/>
            <w:noProof/>
            <w:webHidden/>
          </w:rPr>
          <w:fldChar w:fldCharType="begin"/>
        </w:r>
        <w:r w:rsidR="005C5C42">
          <w:rPr>
            <w:noProof/>
            <w:webHidden/>
          </w:rPr>
          <w:delInstrText xml:space="preserve"> PAGEREF _Toc104126135 \h </w:delInstrText>
        </w:r>
        <w:r w:rsidR="005C5C42">
          <w:rPr>
            <w:i w:val="0"/>
            <w:noProof/>
            <w:webHidden/>
          </w:rPr>
        </w:r>
        <w:r w:rsidR="005C5C42">
          <w:rPr>
            <w:i w:val="0"/>
            <w:noProof/>
            <w:webHidden/>
          </w:rPr>
          <w:fldChar w:fldCharType="separate"/>
        </w:r>
        <w:r w:rsidR="005C5C42">
          <w:rPr>
            <w:noProof/>
            <w:webHidden/>
          </w:rPr>
          <w:delText>18</w:delText>
        </w:r>
        <w:r w:rsidR="005C5C42">
          <w:rPr>
            <w:i w:val="0"/>
            <w:noProof/>
            <w:webHidden/>
          </w:rPr>
          <w:fldChar w:fldCharType="end"/>
        </w:r>
        <w:r>
          <w:rPr>
            <w:i w:val="0"/>
            <w:noProof/>
          </w:rPr>
          <w:fldChar w:fldCharType="end"/>
        </w:r>
      </w:del>
    </w:p>
    <w:p w14:paraId="1CE01264" w14:textId="3E2DC036" w:rsidR="005C5C42" w:rsidRDefault="00000000">
      <w:pPr>
        <w:pStyle w:val="Obsah3"/>
        <w:tabs>
          <w:tab w:val="left" w:pos="1200"/>
          <w:tab w:val="right" w:pos="9062"/>
        </w:tabs>
        <w:rPr>
          <w:del w:id="351" w:author="Word Document Comparison" w:date="2023-11-20T10:37:00Z"/>
          <w:rFonts w:asciiTheme="minorHAnsi" w:eastAsiaTheme="minorEastAsia" w:hAnsiTheme="minorHAnsi" w:cstheme="minorBidi"/>
          <w:i w:val="0"/>
          <w:noProof/>
          <w:sz w:val="22"/>
          <w:szCs w:val="22"/>
          <w:lang w:eastAsia="cs-CZ"/>
        </w:rPr>
      </w:pPr>
      <w:del w:id="352" w:author="Word Document Comparison" w:date="2023-11-20T10:37:00Z">
        <w:r>
          <w:rPr>
            <w:i w:val="0"/>
          </w:rPr>
          <w:fldChar w:fldCharType="begin"/>
        </w:r>
        <w:r>
          <w:delInstrText>HYPERLINK \l "_Toc104126136"</w:delInstrText>
        </w:r>
        <w:r>
          <w:rPr>
            <w:i w:val="0"/>
          </w:rPr>
        </w:r>
        <w:r>
          <w:rPr>
            <w:i w:val="0"/>
          </w:rPr>
          <w:fldChar w:fldCharType="separate"/>
        </w:r>
        <w:r w:rsidR="005C5C42" w:rsidRPr="007C380D">
          <w:rPr>
            <w:rStyle w:val="Hypertextovodkaz"/>
            <w:noProof/>
          </w:rPr>
          <w:delText>6.1.8.</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Informační materiály</w:delText>
        </w:r>
        <w:r w:rsidR="005C5C42">
          <w:rPr>
            <w:noProof/>
            <w:webHidden/>
          </w:rPr>
          <w:tab/>
        </w:r>
        <w:r w:rsidR="005C5C42">
          <w:rPr>
            <w:i w:val="0"/>
            <w:noProof/>
            <w:webHidden/>
          </w:rPr>
          <w:fldChar w:fldCharType="begin"/>
        </w:r>
        <w:r w:rsidR="005C5C42">
          <w:rPr>
            <w:noProof/>
            <w:webHidden/>
          </w:rPr>
          <w:delInstrText xml:space="preserve"> PAGEREF _Toc104126136 \h </w:delInstrText>
        </w:r>
        <w:r w:rsidR="005C5C42">
          <w:rPr>
            <w:i w:val="0"/>
            <w:noProof/>
            <w:webHidden/>
          </w:rPr>
        </w:r>
        <w:r w:rsidR="005C5C42">
          <w:rPr>
            <w:i w:val="0"/>
            <w:noProof/>
            <w:webHidden/>
          </w:rPr>
          <w:fldChar w:fldCharType="separate"/>
        </w:r>
        <w:r w:rsidR="005C5C42">
          <w:rPr>
            <w:noProof/>
            <w:webHidden/>
          </w:rPr>
          <w:delText>18</w:delText>
        </w:r>
        <w:r w:rsidR="005C5C42">
          <w:rPr>
            <w:i w:val="0"/>
            <w:noProof/>
            <w:webHidden/>
          </w:rPr>
          <w:fldChar w:fldCharType="end"/>
        </w:r>
        <w:r>
          <w:rPr>
            <w:i w:val="0"/>
            <w:noProof/>
          </w:rPr>
          <w:fldChar w:fldCharType="end"/>
        </w:r>
      </w:del>
    </w:p>
    <w:p w14:paraId="5B2E59A6" w14:textId="2D158B75" w:rsidR="005C5C42" w:rsidRDefault="00000000">
      <w:pPr>
        <w:pStyle w:val="Obsah3"/>
        <w:tabs>
          <w:tab w:val="left" w:pos="1200"/>
          <w:tab w:val="right" w:pos="9062"/>
        </w:tabs>
        <w:rPr>
          <w:del w:id="353" w:author="Word Document Comparison" w:date="2023-11-20T10:37:00Z"/>
          <w:rFonts w:asciiTheme="minorHAnsi" w:eastAsiaTheme="minorEastAsia" w:hAnsiTheme="minorHAnsi" w:cstheme="minorBidi"/>
          <w:i w:val="0"/>
          <w:noProof/>
          <w:sz w:val="22"/>
          <w:szCs w:val="22"/>
          <w:lang w:eastAsia="cs-CZ"/>
        </w:rPr>
      </w:pPr>
      <w:del w:id="354" w:author="Word Document Comparison" w:date="2023-11-20T10:37:00Z">
        <w:r>
          <w:rPr>
            <w:i w:val="0"/>
          </w:rPr>
          <w:fldChar w:fldCharType="begin"/>
        </w:r>
        <w:r>
          <w:delInstrText>HYPERLINK \l "_Toc104126137"</w:delInstrText>
        </w:r>
        <w:r>
          <w:rPr>
            <w:i w:val="0"/>
          </w:rPr>
        </w:r>
        <w:r>
          <w:rPr>
            <w:i w:val="0"/>
          </w:rPr>
          <w:fldChar w:fldCharType="separate"/>
        </w:r>
        <w:r w:rsidR="005C5C42" w:rsidRPr="007C380D">
          <w:rPr>
            <w:rStyle w:val="Hypertextovodkaz"/>
            <w:noProof/>
          </w:rPr>
          <w:delText>6.1.9.</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Klimatická a světelná pohoda vozidel</w:delText>
        </w:r>
        <w:r w:rsidR="005C5C42">
          <w:rPr>
            <w:noProof/>
            <w:webHidden/>
          </w:rPr>
          <w:tab/>
        </w:r>
        <w:r w:rsidR="005C5C42">
          <w:rPr>
            <w:i w:val="0"/>
            <w:noProof/>
            <w:webHidden/>
          </w:rPr>
          <w:fldChar w:fldCharType="begin"/>
        </w:r>
        <w:r w:rsidR="005C5C42">
          <w:rPr>
            <w:noProof/>
            <w:webHidden/>
          </w:rPr>
          <w:delInstrText xml:space="preserve"> PAGEREF _Toc104126137 \h </w:delInstrText>
        </w:r>
        <w:r w:rsidR="005C5C42">
          <w:rPr>
            <w:i w:val="0"/>
            <w:noProof/>
            <w:webHidden/>
          </w:rPr>
        </w:r>
        <w:r w:rsidR="005C5C42">
          <w:rPr>
            <w:i w:val="0"/>
            <w:noProof/>
            <w:webHidden/>
          </w:rPr>
          <w:fldChar w:fldCharType="separate"/>
        </w:r>
        <w:r w:rsidR="005C5C42">
          <w:rPr>
            <w:noProof/>
            <w:webHidden/>
          </w:rPr>
          <w:delText>18</w:delText>
        </w:r>
        <w:r w:rsidR="005C5C42">
          <w:rPr>
            <w:i w:val="0"/>
            <w:noProof/>
            <w:webHidden/>
          </w:rPr>
          <w:fldChar w:fldCharType="end"/>
        </w:r>
        <w:r>
          <w:rPr>
            <w:i w:val="0"/>
            <w:noProof/>
          </w:rPr>
          <w:fldChar w:fldCharType="end"/>
        </w:r>
      </w:del>
    </w:p>
    <w:p w14:paraId="1C320E8C" w14:textId="6C6F4960" w:rsidR="005C5C42" w:rsidRDefault="00000000">
      <w:pPr>
        <w:pStyle w:val="Obsah3"/>
        <w:tabs>
          <w:tab w:val="left" w:pos="1440"/>
          <w:tab w:val="right" w:pos="9062"/>
        </w:tabs>
        <w:rPr>
          <w:del w:id="355" w:author="Word Document Comparison" w:date="2023-11-20T10:37:00Z"/>
          <w:rFonts w:asciiTheme="minorHAnsi" w:eastAsiaTheme="minorEastAsia" w:hAnsiTheme="minorHAnsi" w:cstheme="minorBidi"/>
          <w:i w:val="0"/>
          <w:noProof/>
          <w:sz w:val="22"/>
          <w:szCs w:val="22"/>
          <w:lang w:eastAsia="cs-CZ"/>
        </w:rPr>
      </w:pPr>
      <w:del w:id="356" w:author="Word Document Comparison" w:date="2023-11-20T10:37:00Z">
        <w:r>
          <w:rPr>
            <w:i w:val="0"/>
          </w:rPr>
          <w:fldChar w:fldCharType="begin"/>
        </w:r>
        <w:r>
          <w:delInstrText>HYPERLINK \l "_Toc104126138"</w:delInstrText>
        </w:r>
        <w:r>
          <w:rPr>
            <w:i w:val="0"/>
          </w:rPr>
        </w:r>
        <w:r>
          <w:rPr>
            <w:i w:val="0"/>
          </w:rPr>
          <w:fldChar w:fldCharType="separate"/>
        </w:r>
        <w:r w:rsidR="005C5C42" w:rsidRPr="007C380D">
          <w:rPr>
            <w:rStyle w:val="Hypertextovodkaz"/>
            <w:noProof/>
          </w:rPr>
          <w:delText>6.1.10.</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Technický stav vozidel</w:delText>
        </w:r>
        <w:r w:rsidR="005C5C42">
          <w:rPr>
            <w:noProof/>
            <w:webHidden/>
          </w:rPr>
          <w:tab/>
        </w:r>
        <w:r w:rsidR="005C5C42">
          <w:rPr>
            <w:i w:val="0"/>
            <w:noProof/>
            <w:webHidden/>
          </w:rPr>
          <w:fldChar w:fldCharType="begin"/>
        </w:r>
        <w:r w:rsidR="005C5C42">
          <w:rPr>
            <w:noProof/>
            <w:webHidden/>
          </w:rPr>
          <w:delInstrText xml:space="preserve"> PAGEREF _Toc104126138 \h </w:delInstrText>
        </w:r>
        <w:r w:rsidR="005C5C42">
          <w:rPr>
            <w:i w:val="0"/>
            <w:noProof/>
            <w:webHidden/>
          </w:rPr>
        </w:r>
        <w:r w:rsidR="005C5C42">
          <w:rPr>
            <w:i w:val="0"/>
            <w:noProof/>
            <w:webHidden/>
          </w:rPr>
          <w:fldChar w:fldCharType="separate"/>
        </w:r>
        <w:r w:rsidR="005C5C42">
          <w:rPr>
            <w:noProof/>
            <w:webHidden/>
          </w:rPr>
          <w:delText>18</w:delText>
        </w:r>
        <w:r w:rsidR="005C5C42">
          <w:rPr>
            <w:i w:val="0"/>
            <w:noProof/>
            <w:webHidden/>
          </w:rPr>
          <w:fldChar w:fldCharType="end"/>
        </w:r>
        <w:r>
          <w:rPr>
            <w:i w:val="0"/>
            <w:noProof/>
          </w:rPr>
          <w:fldChar w:fldCharType="end"/>
        </w:r>
      </w:del>
    </w:p>
    <w:p w14:paraId="4764D126" w14:textId="53C9C900" w:rsidR="005C5C42" w:rsidRDefault="00000000">
      <w:pPr>
        <w:pStyle w:val="Obsah3"/>
        <w:tabs>
          <w:tab w:val="left" w:pos="1440"/>
          <w:tab w:val="right" w:pos="9062"/>
        </w:tabs>
        <w:rPr>
          <w:del w:id="357" w:author="Word Document Comparison" w:date="2023-11-20T10:37:00Z"/>
          <w:rFonts w:asciiTheme="minorHAnsi" w:eastAsiaTheme="minorEastAsia" w:hAnsiTheme="minorHAnsi" w:cstheme="minorBidi"/>
          <w:i w:val="0"/>
          <w:noProof/>
          <w:sz w:val="22"/>
          <w:szCs w:val="22"/>
          <w:lang w:eastAsia="cs-CZ"/>
        </w:rPr>
      </w:pPr>
      <w:del w:id="358" w:author="Word Document Comparison" w:date="2023-11-20T10:37:00Z">
        <w:r>
          <w:rPr>
            <w:i w:val="0"/>
          </w:rPr>
          <w:fldChar w:fldCharType="begin"/>
        </w:r>
        <w:r>
          <w:delInstrText>HYPERLINK \l "_Toc104126139"</w:delInstrText>
        </w:r>
        <w:r>
          <w:rPr>
            <w:i w:val="0"/>
          </w:rPr>
        </w:r>
        <w:r>
          <w:rPr>
            <w:i w:val="0"/>
          </w:rPr>
          <w:fldChar w:fldCharType="separate"/>
        </w:r>
        <w:r w:rsidR="005C5C42" w:rsidRPr="007C380D">
          <w:rPr>
            <w:rStyle w:val="Hypertextovodkaz"/>
            <w:noProof/>
          </w:rPr>
          <w:delText>6.1.11.</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Vnější nátěr vozidel</w:delText>
        </w:r>
        <w:r w:rsidR="005C5C42">
          <w:rPr>
            <w:noProof/>
            <w:webHidden/>
          </w:rPr>
          <w:tab/>
        </w:r>
        <w:r w:rsidR="005C5C42">
          <w:rPr>
            <w:i w:val="0"/>
            <w:noProof/>
            <w:webHidden/>
          </w:rPr>
          <w:fldChar w:fldCharType="begin"/>
        </w:r>
        <w:r w:rsidR="005C5C42">
          <w:rPr>
            <w:noProof/>
            <w:webHidden/>
          </w:rPr>
          <w:delInstrText xml:space="preserve"> PAGEREF _Toc104126139 \h </w:delInstrText>
        </w:r>
        <w:r w:rsidR="005C5C42">
          <w:rPr>
            <w:i w:val="0"/>
            <w:noProof/>
            <w:webHidden/>
          </w:rPr>
        </w:r>
        <w:r w:rsidR="005C5C42">
          <w:rPr>
            <w:i w:val="0"/>
            <w:noProof/>
            <w:webHidden/>
          </w:rPr>
          <w:fldChar w:fldCharType="separate"/>
        </w:r>
        <w:r w:rsidR="005C5C42">
          <w:rPr>
            <w:noProof/>
            <w:webHidden/>
          </w:rPr>
          <w:delText>19</w:delText>
        </w:r>
        <w:r w:rsidR="005C5C42">
          <w:rPr>
            <w:i w:val="0"/>
            <w:noProof/>
            <w:webHidden/>
          </w:rPr>
          <w:fldChar w:fldCharType="end"/>
        </w:r>
        <w:r>
          <w:rPr>
            <w:i w:val="0"/>
            <w:noProof/>
          </w:rPr>
          <w:fldChar w:fldCharType="end"/>
        </w:r>
      </w:del>
    </w:p>
    <w:p w14:paraId="01B872CE" w14:textId="6901EB3B" w:rsidR="005C5C42" w:rsidRDefault="00000000">
      <w:pPr>
        <w:pStyle w:val="Obsah3"/>
        <w:tabs>
          <w:tab w:val="left" w:pos="1440"/>
          <w:tab w:val="right" w:pos="9062"/>
        </w:tabs>
        <w:rPr>
          <w:del w:id="359" w:author="Word Document Comparison" w:date="2023-11-20T10:37:00Z"/>
          <w:rFonts w:asciiTheme="minorHAnsi" w:eastAsiaTheme="minorEastAsia" w:hAnsiTheme="minorHAnsi" w:cstheme="minorBidi"/>
          <w:i w:val="0"/>
          <w:noProof/>
          <w:sz w:val="22"/>
          <w:szCs w:val="22"/>
          <w:lang w:eastAsia="cs-CZ"/>
        </w:rPr>
      </w:pPr>
      <w:del w:id="360" w:author="Word Document Comparison" w:date="2023-11-20T10:37:00Z">
        <w:r>
          <w:rPr>
            <w:i w:val="0"/>
          </w:rPr>
          <w:fldChar w:fldCharType="begin"/>
        </w:r>
        <w:r>
          <w:delInstrText>HYPERLINK \l "_Toc104126140"</w:delInstrText>
        </w:r>
        <w:r>
          <w:rPr>
            <w:i w:val="0"/>
          </w:rPr>
        </w:r>
        <w:r>
          <w:rPr>
            <w:i w:val="0"/>
          </w:rPr>
          <w:fldChar w:fldCharType="separate"/>
        </w:r>
        <w:r w:rsidR="005C5C42" w:rsidRPr="007C380D">
          <w:rPr>
            <w:rStyle w:val="Hypertextovodkaz"/>
            <w:noProof/>
          </w:rPr>
          <w:delText>6.1.12.</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Čistota a vzhled vozidel</w:delText>
        </w:r>
        <w:r w:rsidR="005C5C42">
          <w:rPr>
            <w:noProof/>
            <w:webHidden/>
          </w:rPr>
          <w:tab/>
        </w:r>
        <w:r w:rsidR="005C5C42">
          <w:rPr>
            <w:i w:val="0"/>
            <w:noProof/>
            <w:webHidden/>
          </w:rPr>
          <w:fldChar w:fldCharType="begin"/>
        </w:r>
        <w:r w:rsidR="005C5C42">
          <w:rPr>
            <w:noProof/>
            <w:webHidden/>
          </w:rPr>
          <w:delInstrText xml:space="preserve"> PAGEREF _Toc104126140 \h </w:delInstrText>
        </w:r>
        <w:r w:rsidR="005C5C42">
          <w:rPr>
            <w:i w:val="0"/>
            <w:noProof/>
            <w:webHidden/>
          </w:rPr>
        </w:r>
        <w:r w:rsidR="005C5C42">
          <w:rPr>
            <w:i w:val="0"/>
            <w:noProof/>
            <w:webHidden/>
          </w:rPr>
          <w:fldChar w:fldCharType="separate"/>
        </w:r>
        <w:r w:rsidR="005C5C42">
          <w:rPr>
            <w:noProof/>
            <w:webHidden/>
          </w:rPr>
          <w:delText>19</w:delText>
        </w:r>
        <w:r w:rsidR="005C5C42">
          <w:rPr>
            <w:i w:val="0"/>
            <w:noProof/>
            <w:webHidden/>
          </w:rPr>
          <w:fldChar w:fldCharType="end"/>
        </w:r>
        <w:r>
          <w:rPr>
            <w:i w:val="0"/>
            <w:noProof/>
          </w:rPr>
          <w:fldChar w:fldCharType="end"/>
        </w:r>
      </w:del>
    </w:p>
    <w:p w14:paraId="1C18EDB4" w14:textId="2F8D51A9" w:rsidR="005C5C42" w:rsidRDefault="00000000">
      <w:pPr>
        <w:pStyle w:val="Obsah3"/>
        <w:tabs>
          <w:tab w:val="left" w:pos="1440"/>
          <w:tab w:val="right" w:pos="9062"/>
        </w:tabs>
        <w:rPr>
          <w:del w:id="361" w:author="Word Document Comparison" w:date="2023-11-20T10:37:00Z"/>
          <w:rFonts w:asciiTheme="minorHAnsi" w:eastAsiaTheme="minorEastAsia" w:hAnsiTheme="minorHAnsi" w:cstheme="minorBidi"/>
          <w:i w:val="0"/>
          <w:noProof/>
          <w:sz w:val="22"/>
          <w:szCs w:val="22"/>
          <w:lang w:eastAsia="cs-CZ"/>
        </w:rPr>
      </w:pPr>
      <w:del w:id="362" w:author="Word Document Comparison" w:date="2023-11-20T10:37:00Z">
        <w:r>
          <w:rPr>
            <w:i w:val="0"/>
          </w:rPr>
          <w:fldChar w:fldCharType="begin"/>
        </w:r>
        <w:r>
          <w:delInstrText>HYPERLINK \l "_Toc104126141"</w:delInstrText>
        </w:r>
        <w:r>
          <w:rPr>
            <w:i w:val="0"/>
          </w:rPr>
        </w:r>
        <w:r>
          <w:rPr>
            <w:i w:val="0"/>
          </w:rPr>
          <w:fldChar w:fldCharType="separate"/>
        </w:r>
        <w:r w:rsidR="005C5C42" w:rsidRPr="007C380D">
          <w:rPr>
            <w:rStyle w:val="Hypertextovodkaz"/>
            <w:noProof/>
          </w:rPr>
          <w:delText>6.1.13.</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Uspořádání sedadel</w:delText>
        </w:r>
        <w:r w:rsidR="005C5C42">
          <w:rPr>
            <w:noProof/>
            <w:webHidden/>
          </w:rPr>
          <w:tab/>
        </w:r>
        <w:r w:rsidR="005C5C42">
          <w:rPr>
            <w:i w:val="0"/>
            <w:noProof/>
            <w:webHidden/>
          </w:rPr>
          <w:fldChar w:fldCharType="begin"/>
        </w:r>
        <w:r w:rsidR="005C5C42">
          <w:rPr>
            <w:noProof/>
            <w:webHidden/>
          </w:rPr>
          <w:delInstrText xml:space="preserve"> PAGEREF _Toc104126141 \h </w:delInstrText>
        </w:r>
        <w:r w:rsidR="005C5C42">
          <w:rPr>
            <w:i w:val="0"/>
            <w:noProof/>
            <w:webHidden/>
          </w:rPr>
        </w:r>
        <w:r w:rsidR="005C5C42">
          <w:rPr>
            <w:i w:val="0"/>
            <w:noProof/>
            <w:webHidden/>
          </w:rPr>
          <w:fldChar w:fldCharType="separate"/>
        </w:r>
        <w:r w:rsidR="005C5C42">
          <w:rPr>
            <w:noProof/>
            <w:webHidden/>
          </w:rPr>
          <w:delText>19</w:delText>
        </w:r>
        <w:r w:rsidR="005C5C42">
          <w:rPr>
            <w:i w:val="0"/>
            <w:noProof/>
            <w:webHidden/>
          </w:rPr>
          <w:fldChar w:fldCharType="end"/>
        </w:r>
        <w:r>
          <w:rPr>
            <w:i w:val="0"/>
            <w:noProof/>
          </w:rPr>
          <w:fldChar w:fldCharType="end"/>
        </w:r>
      </w:del>
    </w:p>
    <w:p w14:paraId="0363D3F6" w14:textId="3BEA1FDF" w:rsidR="005C5C42" w:rsidRDefault="00000000">
      <w:pPr>
        <w:pStyle w:val="Obsah3"/>
        <w:tabs>
          <w:tab w:val="left" w:pos="1440"/>
          <w:tab w:val="right" w:pos="9062"/>
        </w:tabs>
        <w:rPr>
          <w:del w:id="363" w:author="Word Document Comparison" w:date="2023-11-20T10:37:00Z"/>
          <w:rFonts w:asciiTheme="minorHAnsi" w:eastAsiaTheme="minorEastAsia" w:hAnsiTheme="minorHAnsi" w:cstheme="minorBidi"/>
          <w:i w:val="0"/>
          <w:noProof/>
          <w:sz w:val="22"/>
          <w:szCs w:val="22"/>
          <w:lang w:eastAsia="cs-CZ"/>
        </w:rPr>
      </w:pPr>
      <w:del w:id="364" w:author="Word Document Comparison" w:date="2023-11-20T10:37:00Z">
        <w:r>
          <w:rPr>
            <w:i w:val="0"/>
          </w:rPr>
          <w:fldChar w:fldCharType="begin"/>
        </w:r>
        <w:r>
          <w:delInstrText>HYPERLINK \l "_Toc104126142"</w:delInstrText>
        </w:r>
        <w:r>
          <w:rPr>
            <w:i w:val="0"/>
          </w:rPr>
        </w:r>
        <w:r>
          <w:rPr>
            <w:i w:val="0"/>
          </w:rPr>
          <w:fldChar w:fldCharType="separate"/>
        </w:r>
        <w:r w:rsidR="005C5C42" w:rsidRPr="007C380D">
          <w:rPr>
            <w:rStyle w:val="Hypertextovodkaz"/>
            <w:noProof/>
          </w:rPr>
          <w:delText>6.1.14.</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Akustický informační systém</w:delText>
        </w:r>
        <w:r w:rsidR="005C5C42">
          <w:rPr>
            <w:noProof/>
            <w:webHidden/>
          </w:rPr>
          <w:tab/>
        </w:r>
        <w:r w:rsidR="005C5C42">
          <w:rPr>
            <w:i w:val="0"/>
            <w:noProof/>
            <w:webHidden/>
          </w:rPr>
          <w:fldChar w:fldCharType="begin"/>
        </w:r>
        <w:r w:rsidR="005C5C42">
          <w:rPr>
            <w:noProof/>
            <w:webHidden/>
          </w:rPr>
          <w:delInstrText xml:space="preserve"> PAGEREF _Toc104126142 \h </w:delInstrText>
        </w:r>
        <w:r w:rsidR="005C5C42">
          <w:rPr>
            <w:i w:val="0"/>
            <w:noProof/>
            <w:webHidden/>
          </w:rPr>
        </w:r>
        <w:r w:rsidR="005C5C42">
          <w:rPr>
            <w:i w:val="0"/>
            <w:noProof/>
            <w:webHidden/>
          </w:rPr>
          <w:fldChar w:fldCharType="separate"/>
        </w:r>
        <w:r w:rsidR="005C5C42">
          <w:rPr>
            <w:noProof/>
            <w:webHidden/>
          </w:rPr>
          <w:delText>19</w:delText>
        </w:r>
        <w:r w:rsidR="005C5C42">
          <w:rPr>
            <w:i w:val="0"/>
            <w:noProof/>
            <w:webHidden/>
          </w:rPr>
          <w:fldChar w:fldCharType="end"/>
        </w:r>
        <w:r>
          <w:rPr>
            <w:i w:val="0"/>
            <w:noProof/>
          </w:rPr>
          <w:fldChar w:fldCharType="end"/>
        </w:r>
      </w:del>
    </w:p>
    <w:p w14:paraId="27C72603" w14:textId="650357DB" w:rsidR="005C5C42" w:rsidRDefault="00000000">
      <w:pPr>
        <w:pStyle w:val="Obsah3"/>
        <w:tabs>
          <w:tab w:val="left" w:pos="1440"/>
          <w:tab w:val="right" w:pos="9062"/>
        </w:tabs>
        <w:rPr>
          <w:del w:id="365" w:author="Word Document Comparison" w:date="2023-11-20T10:37:00Z"/>
          <w:rFonts w:asciiTheme="minorHAnsi" w:eastAsiaTheme="minorEastAsia" w:hAnsiTheme="minorHAnsi" w:cstheme="minorBidi"/>
          <w:i w:val="0"/>
          <w:noProof/>
          <w:sz w:val="22"/>
          <w:szCs w:val="22"/>
          <w:lang w:eastAsia="cs-CZ"/>
        </w:rPr>
      </w:pPr>
      <w:del w:id="366" w:author="Word Document Comparison" w:date="2023-11-20T10:37:00Z">
        <w:r>
          <w:rPr>
            <w:i w:val="0"/>
          </w:rPr>
          <w:fldChar w:fldCharType="begin"/>
        </w:r>
        <w:r>
          <w:delInstrText>HYPERLINK \l "_Toc104126143"</w:delInstrText>
        </w:r>
        <w:r>
          <w:rPr>
            <w:i w:val="0"/>
          </w:rPr>
        </w:r>
        <w:r>
          <w:rPr>
            <w:i w:val="0"/>
          </w:rPr>
          <w:fldChar w:fldCharType="separate"/>
        </w:r>
        <w:r w:rsidR="005C5C42" w:rsidRPr="007C380D">
          <w:rPr>
            <w:rStyle w:val="Hypertextovodkaz"/>
            <w:noProof/>
          </w:rPr>
          <w:delText>6.1.15.</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Elektronický vizuální informační systém – vnitřní</w:delText>
        </w:r>
        <w:r w:rsidR="005C5C42">
          <w:rPr>
            <w:noProof/>
            <w:webHidden/>
          </w:rPr>
          <w:tab/>
        </w:r>
        <w:r w:rsidR="005C5C42">
          <w:rPr>
            <w:i w:val="0"/>
            <w:noProof/>
            <w:webHidden/>
          </w:rPr>
          <w:fldChar w:fldCharType="begin"/>
        </w:r>
        <w:r w:rsidR="005C5C42">
          <w:rPr>
            <w:noProof/>
            <w:webHidden/>
          </w:rPr>
          <w:delInstrText xml:space="preserve"> PAGEREF _Toc104126143 \h </w:delInstrText>
        </w:r>
        <w:r w:rsidR="005C5C42">
          <w:rPr>
            <w:i w:val="0"/>
            <w:noProof/>
            <w:webHidden/>
          </w:rPr>
        </w:r>
        <w:r w:rsidR="005C5C42">
          <w:rPr>
            <w:i w:val="0"/>
            <w:noProof/>
            <w:webHidden/>
          </w:rPr>
          <w:fldChar w:fldCharType="separate"/>
        </w:r>
        <w:r w:rsidR="005C5C42">
          <w:rPr>
            <w:noProof/>
            <w:webHidden/>
          </w:rPr>
          <w:delText>19</w:delText>
        </w:r>
        <w:r w:rsidR="005C5C42">
          <w:rPr>
            <w:i w:val="0"/>
            <w:noProof/>
            <w:webHidden/>
          </w:rPr>
          <w:fldChar w:fldCharType="end"/>
        </w:r>
        <w:r>
          <w:rPr>
            <w:i w:val="0"/>
            <w:noProof/>
          </w:rPr>
          <w:fldChar w:fldCharType="end"/>
        </w:r>
      </w:del>
    </w:p>
    <w:p w14:paraId="1E0A09EC" w14:textId="52ADBAC7" w:rsidR="005C5C42" w:rsidRDefault="00000000">
      <w:pPr>
        <w:pStyle w:val="Obsah2"/>
        <w:tabs>
          <w:tab w:val="right" w:pos="9062"/>
        </w:tabs>
        <w:rPr>
          <w:del w:id="367" w:author="Word Document Comparison" w:date="2023-11-20T10:37:00Z"/>
          <w:rFonts w:asciiTheme="minorHAnsi" w:eastAsiaTheme="minorEastAsia" w:hAnsiTheme="minorHAnsi" w:cstheme="minorBidi"/>
          <w:smallCaps w:val="0"/>
          <w:noProof/>
          <w:sz w:val="22"/>
          <w:szCs w:val="22"/>
          <w:lang w:eastAsia="cs-CZ"/>
        </w:rPr>
      </w:pPr>
      <w:del w:id="368" w:author="Word Document Comparison" w:date="2023-11-20T10:37:00Z">
        <w:r>
          <w:rPr>
            <w:smallCaps w:val="0"/>
          </w:rPr>
          <w:fldChar w:fldCharType="begin"/>
        </w:r>
        <w:r>
          <w:delInstrText>HYPERLINK \l "_Toc104126144"</w:delInstrText>
        </w:r>
        <w:r>
          <w:rPr>
            <w:smallCaps w:val="0"/>
          </w:rPr>
        </w:r>
        <w:r>
          <w:rPr>
            <w:smallCaps w:val="0"/>
          </w:rPr>
          <w:fldChar w:fldCharType="separate"/>
        </w:r>
        <w:r w:rsidR="005C5C42" w:rsidRPr="007C380D">
          <w:rPr>
            <w:rStyle w:val="Hypertextovodkaz"/>
            <w:noProof/>
          </w:rPr>
          <w:delText>Informování o výlukách</w:delText>
        </w:r>
        <w:r w:rsidR="005C5C42">
          <w:rPr>
            <w:noProof/>
            <w:webHidden/>
          </w:rPr>
          <w:tab/>
        </w:r>
        <w:r w:rsidR="005C5C42">
          <w:rPr>
            <w:smallCaps w:val="0"/>
            <w:noProof/>
            <w:webHidden/>
          </w:rPr>
          <w:fldChar w:fldCharType="begin"/>
        </w:r>
        <w:r w:rsidR="005C5C42">
          <w:rPr>
            <w:noProof/>
            <w:webHidden/>
          </w:rPr>
          <w:delInstrText xml:space="preserve"> PAGEREF _Toc104126144 \h </w:delInstrText>
        </w:r>
        <w:r w:rsidR="005C5C42">
          <w:rPr>
            <w:smallCaps w:val="0"/>
            <w:noProof/>
            <w:webHidden/>
          </w:rPr>
        </w:r>
        <w:r w:rsidR="005C5C42">
          <w:rPr>
            <w:smallCaps w:val="0"/>
            <w:noProof/>
            <w:webHidden/>
          </w:rPr>
          <w:fldChar w:fldCharType="separate"/>
        </w:r>
        <w:r w:rsidR="005C5C42">
          <w:rPr>
            <w:noProof/>
            <w:webHidden/>
          </w:rPr>
          <w:delText>19</w:delText>
        </w:r>
        <w:r w:rsidR="005C5C42">
          <w:rPr>
            <w:smallCaps w:val="0"/>
            <w:noProof/>
            <w:webHidden/>
          </w:rPr>
          <w:fldChar w:fldCharType="end"/>
        </w:r>
        <w:r>
          <w:rPr>
            <w:smallCaps w:val="0"/>
            <w:noProof/>
          </w:rPr>
          <w:fldChar w:fldCharType="end"/>
        </w:r>
      </w:del>
    </w:p>
    <w:p w14:paraId="022B6B7E" w14:textId="642C4887" w:rsidR="005C5C42" w:rsidRDefault="00000000">
      <w:pPr>
        <w:pStyle w:val="Obsah2"/>
        <w:tabs>
          <w:tab w:val="right" w:pos="9062"/>
        </w:tabs>
        <w:rPr>
          <w:del w:id="369" w:author="Word Document Comparison" w:date="2023-11-20T10:37:00Z"/>
          <w:rFonts w:asciiTheme="minorHAnsi" w:eastAsiaTheme="minorEastAsia" w:hAnsiTheme="minorHAnsi" w:cstheme="minorBidi"/>
          <w:smallCaps w:val="0"/>
          <w:noProof/>
          <w:sz w:val="22"/>
          <w:szCs w:val="22"/>
          <w:lang w:eastAsia="cs-CZ"/>
        </w:rPr>
      </w:pPr>
      <w:del w:id="370" w:author="Word Document Comparison" w:date="2023-11-20T10:37:00Z">
        <w:r>
          <w:rPr>
            <w:smallCaps w:val="0"/>
          </w:rPr>
          <w:fldChar w:fldCharType="begin"/>
        </w:r>
        <w:r>
          <w:delInstrText>HYPERLINK \l "_Toc104126145"</w:delInstrText>
        </w:r>
        <w:r>
          <w:rPr>
            <w:smallCaps w:val="0"/>
          </w:rPr>
        </w:r>
        <w:r>
          <w:rPr>
            <w:smallCaps w:val="0"/>
          </w:rPr>
          <w:fldChar w:fldCharType="separate"/>
        </w:r>
        <w:r w:rsidR="005C5C42" w:rsidRPr="007C380D">
          <w:rPr>
            <w:rStyle w:val="Hypertextovodkaz"/>
            <w:noProof/>
          </w:rPr>
          <w:delText>Minimalizace výlukové činnosti</w:delText>
        </w:r>
        <w:r w:rsidR="005C5C42">
          <w:rPr>
            <w:noProof/>
            <w:webHidden/>
          </w:rPr>
          <w:tab/>
        </w:r>
        <w:r w:rsidR="005C5C42">
          <w:rPr>
            <w:smallCaps w:val="0"/>
            <w:noProof/>
            <w:webHidden/>
          </w:rPr>
          <w:fldChar w:fldCharType="begin"/>
        </w:r>
        <w:r w:rsidR="005C5C42">
          <w:rPr>
            <w:noProof/>
            <w:webHidden/>
          </w:rPr>
          <w:delInstrText xml:space="preserve"> PAGEREF _Toc104126145 \h </w:delInstrText>
        </w:r>
        <w:r w:rsidR="005C5C42">
          <w:rPr>
            <w:smallCaps w:val="0"/>
            <w:noProof/>
            <w:webHidden/>
          </w:rPr>
        </w:r>
        <w:r w:rsidR="005C5C42">
          <w:rPr>
            <w:smallCaps w:val="0"/>
            <w:noProof/>
            <w:webHidden/>
          </w:rPr>
          <w:fldChar w:fldCharType="separate"/>
        </w:r>
        <w:r w:rsidR="005C5C42">
          <w:rPr>
            <w:noProof/>
            <w:webHidden/>
          </w:rPr>
          <w:delText>19</w:delText>
        </w:r>
        <w:r w:rsidR="005C5C42">
          <w:rPr>
            <w:smallCaps w:val="0"/>
            <w:noProof/>
            <w:webHidden/>
          </w:rPr>
          <w:fldChar w:fldCharType="end"/>
        </w:r>
        <w:r>
          <w:rPr>
            <w:smallCaps w:val="0"/>
            <w:noProof/>
          </w:rPr>
          <w:fldChar w:fldCharType="end"/>
        </w:r>
      </w:del>
    </w:p>
    <w:p w14:paraId="56C7828F" w14:textId="0996795A" w:rsidR="005C5C42" w:rsidRDefault="00000000">
      <w:pPr>
        <w:pStyle w:val="Obsah1"/>
        <w:tabs>
          <w:tab w:val="left" w:pos="480"/>
          <w:tab w:val="right" w:pos="9062"/>
        </w:tabs>
        <w:rPr>
          <w:del w:id="371" w:author="Word Document Comparison" w:date="2023-11-20T10:37:00Z"/>
          <w:rFonts w:asciiTheme="minorHAnsi" w:eastAsiaTheme="minorEastAsia" w:hAnsiTheme="minorHAnsi" w:cstheme="minorBidi"/>
          <w:b w:val="0"/>
          <w:caps w:val="0"/>
          <w:noProof/>
          <w:sz w:val="22"/>
          <w:szCs w:val="22"/>
          <w:lang w:eastAsia="cs-CZ"/>
        </w:rPr>
      </w:pPr>
      <w:del w:id="372" w:author="Word Document Comparison" w:date="2023-11-20T10:37:00Z">
        <w:r>
          <w:rPr>
            <w:b w:val="0"/>
            <w:caps w:val="0"/>
          </w:rPr>
          <w:fldChar w:fldCharType="begin"/>
        </w:r>
        <w:r>
          <w:delInstrText>HYPERLINK \l "_Toc104126146"</w:delInstrText>
        </w:r>
        <w:r>
          <w:rPr>
            <w:b w:val="0"/>
            <w:caps w:val="0"/>
          </w:rPr>
        </w:r>
        <w:r>
          <w:rPr>
            <w:b w:val="0"/>
            <w:caps w:val="0"/>
          </w:rPr>
          <w:fldChar w:fldCharType="separate"/>
        </w:r>
        <w:r w:rsidR="005C5C42" w:rsidRPr="007C380D">
          <w:rPr>
            <w:rStyle w:val="Hypertextovodkaz"/>
            <w:noProof/>
          </w:rPr>
          <w:delText>7</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GARANCE NÁVAZNOSTÍ, ČEKACÍch DOB a dispečerského řízení</w:delText>
        </w:r>
        <w:r w:rsidR="005C5C42">
          <w:rPr>
            <w:noProof/>
            <w:webHidden/>
          </w:rPr>
          <w:tab/>
        </w:r>
        <w:r w:rsidR="005C5C42">
          <w:rPr>
            <w:b w:val="0"/>
            <w:caps w:val="0"/>
            <w:noProof/>
            <w:webHidden/>
          </w:rPr>
          <w:fldChar w:fldCharType="begin"/>
        </w:r>
        <w:r w:rsidR="005C5C42">
          <w:rPr>
            <w:noProof/>
            <w:webHidden/>
          </w:rPr>
          <w:delInstrText xml:space="preserve"> PAGEREF _Toc104126146 \h </w:delInstrText>
        </w:r>
        <w:r w:rsidR="005C5C42">
          <w:rPr>
            <w:b w:val="0"/>
            <w:caps w:val="0"/>
            <w:noProof/>
            <w:webHidden/>
          </w:rPr>
        </w:r>
        <w:r w:rsidR="005C5C42">
          <w:rPr>
            <w:b w:val="0"/>
            <w:caps w:val="0"/>
            <w:noProof/>
            <w:webHidden/>
          </w:rPr>
          <w:fldChar w:fldCharType="separate"/>
        </w:r>
        <w:r w:rsidR="005C5C42">
          <w:rPr>
            <w:noProof/>
            <w:webHidden/>
          </w:rPr>
          <w:delText>20</w:delText>
        </w:r>
        <w:r w:rsidR="005C5C42">
          <w:rPr>
            <w:b w:val="0"/>
            <w:caps w:val="0"/>
            <w:noProof/>
            <w:webHidden/>
          </w:rPr>
          <w:fldChar w:fldCharType="end"/>
        </w:r>
        <w:r>
          <w:rPr>
            <w:b w:val="0"/>
            <w:caps w:val="0"/>
            <w:noProof/>
          </w:rPr>
          <w:fldChar w:fldCharType="end"/>
        </w:r>
      </w:del>
    </w:p>
    <w:p w14:paraId="3EE89439" w14:textId="5D0687BF" w:rsidR="005C5C42" w:rsidRDefault="00000000">
      <w:pPr>
        <w:pStyle w:val="Obsah2"/>
        <w:tabs>
          <w:tab w:val="right" w:pos="9062"/>
        </w:tabs>
        <w:rPr>
          <w:del w:id="373" w:author="Word Document Comparison" w:date="2023-11-20T10:37:00Z"/>
          <w:rFonts w:asciiTheme="minorHAnsi" w:eastAsiaTheme="minorEastAsia" w:hAnsiTheme="minorHAnsi" w:cstheme="minorBidi"/>
          <w:smallCaps w:val="0"/>
          <w:noProof/>
          <w:sz w:val="22"/>
          <w:szCs w:val="22"/>
          <w:lang w:eastAsia="cs-CZ"/>
        </w:rPr>
      </w:pPr>
      <w:del w:id="374" w:author="Word Document Comparison" w:date="2023-11-20T10:37:00Z">
        <w:r>
          <w:rPr>
            <w:smallCaps w:val="0"/>
          </w:rPr>
          <w:fldChar w:fldCharType="begin"/>
        </w:r>
        <w:r>
          <w:delInstrText>HYPERLINK \l "_Toc104126147"</w:delInstrText>
        </w:r>
        <w:r>
          <w:rPr>
            <w:smallCaps w:val="0"/>
          </w:rPr>
        </w:r>
        <w:r>
          <w:rPr>
            <w:smallCaps w:val="0"/>
          </w:rPr>
          <w:fldChar w:fldCharType="separate"/>
        </w:r>
        <w:r w:rsidR="005C5C42" w:rsidRPr="007C380D">
          <w:rPr>
            <w:rStyle w:val="Hypertextovodkaz"/>
            <w:noProof/>
          </w:rPr>
          <w:delText>Garance návazností IDS JMK</w:delText>
        </w:r>
        <w:r w:rsidR="005C5C42">
          <w:rPr>
            <w:noProof/>
            <w:webHidden/>
          </w:rPr>
          <w:tab/>
        </w:r>
        <w:r w:rsidR="005C5C42">
          <w:rPr>
            <w:smallCaps w:val="0"/>
            <w:noProof/>
            <w:webHidden/>
          </w:rPr>
          <w:fldChar w:fldCharType="begin"/>
        </w:r>
        <w:r w:rsidR="005C5C42">
          <w:rPr>
            <w:noProof/>
            <w:webHidden/>
          </w:rPr>
          <w:delInstrText xml:space="preserve"> PAGEREF _Toc104126147 \h </w:delInstrText>
        </w:r>
        <w:r w:rsidR="005C5C42">
          <w:rPr>
            <w:smallCaps w:val="0"/>
            <w:noProof/>
            <w:webHidden/>
          </w:rPr>
        </w:r>
        <w:r w:rsidR="005C5C42">
          <w:rPr>
            <w:smallCaps w:val="0"/>
            <w:noProof/>
            <w:webHidden/>
          </w:rPr>
          <w:fldChar w:fldCharType="separate"/>
        </w:r>
        <w:r w:rsidR="005C5C42">
          <w:rPr>
            <w:noProof/>
            <w:webHidden/>
          </w:rPr>
          <w:delText>20</w:delText>
        </w:r>
        <w:r w:rsidR="005C5C42">
          <w:rPr>
            <w:smallCaps w:val="0"/>
            <w:noProof/>
            <w:webHidden/>
          </w:rPr>
          <w:fldChar w:fldCharType="end"/>
        </w:r>
        <w:r>
          <w:rPr>
            <w:smallCaps w:val="0"/>
            <w:noProof/>
          </w:rPr>
          <w:fldChar w:fldCharType="end"/>
        </w:r>
      </w:del>
    </w:p>
    <w:p w14:paraId="7B8B2B3D" w14:textId="1D9DFDC1" w:rsidR="005C5C42" w:rsidRDefault="00000000">
      <w:pPr>
        <w:pStyle w:val="Obsah2"/>
        <w:tabs>
          <w:tab w:val="right" w:pos="9062"/>
        </w:tabs>
        <w:rPr>
          <w:del w:id="375" w:author="Word Document Comparison" w:date="2023-11-20T10:37:00Z"/>
          <w:rFonts w:asciiTheme="minorHAnsi" w:eastAsiaTheme="minorEastAsia" w:hAnsiTheme="minorHAnsi" w:cstheme="minorBidi"/>
          <w:smallCaps w:val="0"/>
          <w:noProof/>
          <w:sz w:val="22"/>
          <w:szCs w:val="22"/>
          <w:lang w:eastAsia="cs-CZ"/>
        </w:rPr>
      </w:pPr>
      <w:del w:id="376" w:author="Word Document Comparison" w:date="2023-11-20T10:37:00Z">
        <w:r>
          <w:rPr>
            <w:smallCaps w:val="0"/>
          </w:rPr>
          <w:fldChar w:fldCharType="begin"/>
        </w:r>
        <w:r>
          <w:delInstrText>HYPERLINK \l "_Toc104126148"</w:delInstrText>
        </w:r>
        <w:r>
          <w:rPr>
            <w:smallCaps w:val="0"/>
          </w:rPr>
        </w:r>
        <w:r>
          <w:rPr>
            <w:smallCaps w:val="0"/>
          </w:rPr>
          <w:fldChar w:fldCharType="separate"/>
        </w:r>
        <w:r w:rsidR="005C5C42" w:rsidRPr="007C380D">
          <w:rPr>
            <w:rStyle w:val="Hypertextovodkaz"/>
            <w:noProof/>
          </w:rPr>
          <w:delText>Centrální dispečink IDS JMK</w:delText>
        </w:r>
        <w:r w:rsidR="005C5C42">
          <w:rPr>
            <w:noProof/>
            <w:webHidden/>
          </w:rPr>
          <w:tab/>
        </w:r>
        <w:r w:rsidR="005C5C42">
          <w:rPr>
            <w:smallCaps w:val="0"/>
            <w:noProof/>
            <w:webHidden/>
          </w:rPr>
          <w:fldChar w:fldCharType="begin"/>
        </w:r>
        <w:r w:rsidR="005C5C42">
          <w:rPr>
            <w:noProof/>
            <w:webHidden/>
          </w:rPr>
          <w:delInstrText xml:space="preserve"> PAGEREF _Toc104126148 \h </w:delInstrText>
        </w:r>
        <w:r w:rsidR="005C5C42">
          <w:rPr>
            <w:smallCaps w:val="0"/>
            <w:noProof/>
            <w:webHidden/>
          </w:rPr>
        </w:r>
        <w:r w:rsidR="005C5C42">
          <w:rPr>
            <w:smallCaps w:val="0"/>
            <w:noProof/>
            <w:webHidden/>
          </w:rPr>
          <w:fldChar w:fldCharType="separate"/>
        </w:r>
        <w:r w:rsidR="005C5C42">
          <w:rPr>
            <w:noProof/>
            <w:webHidden/>
          </w:rPr>
          <w:delText>21</w:delText>
        </w:r>
        <w:r w:rsidR="005C5C42">
          <w:rPr>
            <w:smallCaps w:val="0"/>
            <w:noProof/>
            <w:webHidden/>
          </w:rPr>
          <w:fldChar w:fldCharType="end"/>
        </w:r>
        <w:r>
          <w:rPr>
            <w:smallCaps w:val="0"/>
            <w:noProof/>
          </w:rPr>
          <w:fldChar w:fldCharType="end"/>
        </w:r>
      </w:del>
    </w:p>
    <w:p w14:paraId="2506CFE1" w14:textId="2E0F7EC9" w:rsidR="005C5C42" w:rsidRDefault="00000000">
      <w:pPr>
        <w:pStyle w:val="Obsah2"/>
        <w:tabs>
          <w:tab w:val="right" w:pos="9062"/>
        </w:tabs>
        <w:rPr>
          <w:del w:id="377" w:author="Word Document Comparison" w:date="2023-11-20T10:37:00Z"/>
          <w:rFonts w:asciiTheme="minorHAnsi" w:eastAsiaTheme="minorEastAsia" w:hAnsiTheme="minorHAnsi" w:cstheme="minorBidi"/>
          <w:smallCaps w:val="0"/>
          <w:noProof/>
          <w:sz w:val="22"/>
          <w:szCs w:val="22"/>
          <w:lang w:eastAsia="cs-CZ"/>
        </w:rPr>
      </w:pPr>
      <w:del w:id="378" w:author="Word Document Comparison" w:date="2023-11-20T10:37:00Z">
        <w:r>
          <w:rPr>
            <w:smallCaps w:val="0"/>
          </w:rPr>
          <w:fldChar w:fldCharType="begin"/>
        </w:r>
        <w:r>
          <w:delInstrText>HYPERLINK \l "_Toc104126149"</w:delInstrText>
        </w:r>
        <w:r>
          <w:rPr>
            <w:smallCaps w:val="0"/>
          </w:rPr>
        </w:r>
        <w:r>
          <w:rPr>
            <w:smallCaps w:val="0"/>
          </w:rPr>
          <w:fldChar w:fldCharType="separate"/>
        </w:r>
        <w:r w:rsidR="005C5C42" w:rsidRPr="007C380D">
          <w:rPr>
            <w:rStyle w:val="Hypertextovodkaz"/>
            <w:noProof/>
          </w:rPr>
          <w:delText>Dispečer dopravce</w:delText>
        </w:r>
        <w:r w:rsidR="005C5C42">
          <w:rPr>
            <w:noProof/>
            <w:webHidden/>
          </w:rPr>
          <w:tab/>
        </w:r>
        <w:r w:rsidR="005C5C42">
          <w:rPr>
            <w:smallCaps w:val="0"/>
            <w:noProof/>
            <w:webHidden/>
          </w:rPr>
          <w:fldChar w:fldCharType="begin"/>
        </w:r>
        <w:r w:rsidR="005C5C42">
          <w:rPr>
            <w:noProof/>
            <w:webHidden/>
          </w:rPr>
          <w:delInstrText xml:space="preserve"> PAGEREF _Toc104126149 \h </w:delInstrText>
        </w:r>
        <w:r w:rsidR="005C5C42">
          <w:rPr>
            <w:smallCaps w:val="0"/>
            <w:noProof/>
            <w:webHidden/>
          </w:rPr>
        </w:r>
        <w:r w:rsidR="005C5C42">
          <w:rPr>
            <w:smallCaps w:val="0"/>
            <w:noProof/>
            <w:webHidden/>
          </w:rPr>
          <w:fldChar w:fldCharType="separate"/>
        </w:r>
        <w:r w:rsidR="005C5C42">
          <w:rPr>
            <w:noProof/>
            <w:webHidden/>
          </w:rPr>
          <w:delText>21</w:delText>
        </w:r>
        <w:r w:rsidR="005C5C42">
          <w:rPr>
            <w:smallCaps w:val="0"/>
            <w:noProof/>
            <w:webHidden/>
          </w:rPr>
          <w:fldChar w:fldCharType="end"/>
        </w:r>
        <w:r>
          <w:rPr>
            <w:smallCaps w:val="0"/>
            <w:noProof/>
          </w:rPr>
          <w:fldChar w:fldCharType="end"/>
        </w:r>
      </w:del>
    </w:p>
    <w:p w14:paraId="1161A303" w14:textId="245D3D9F" w:rsidR="005C5C42" w:rsidRDefault="00000000">
      <w:pPr>
        <w:pStyle w:val="Obsah2"/>
        <w:tabs>
          <w:tab w:val="right" w:pos="9062"/>
        </w:tabs>
        <w:rPr>
          <w:del w:id="379" w:author="Word Document Comparison" w:date="2023-11-20T10:37:00Z"/>
          <w:rFonts w:asciiTheme="minorHAnsi" w:eastAsiaTheme="minorEastAsia" w:hAnsiTheme="minorHAnsi" w:cstheme="minorBidi"/>
          <w:smallCaps w:val="0"/>
          <w:noProof/>
          <w:sz w:val="22"/>
          <w:szCs w:val="22"/>
          <w:lang w:eastAsia="cs-CZ"/>
        </w:rPr>
      </w:pPr>
      <w:del w:id="380" w:author="Word Document Comparison" w:date="2023-11-20T10:37:00Z">
        <w:r>
          <w:rPr>
            <w:smallCaps w:val="0"/>
          </w:rPr>
          <w:fldChar w:fldCharType="begin"/>
        </w:r>
        <w:r>
          <w:delInstrText>HYPERLINK \l "_Toc104126150"</w:delInstrText>
        </w:r>
        <w:r>
          <w:rPr>
            <w:smallCaps w:val="0"/>
          </w:rPr>
        </w:r>
        <w:r>
          <w:rPr>
            <w:smallCaps w:val="0"/>
          </w:rPr>
          <w:fldChar w:fldCharType="separate"/>
        </w:r>
        <w:r w:rsidR="005C5C42" w:rsidRPr="007C380D">
          <w:rPr>
            <w:rStyle w:val="Hypertextovodkaz"/>
            <w:noProof/>
          </w:rPr>
          <w:delText>Pohotovostní souprava</w:delText>
        </w:r>
        <w:r w:rsidR="005C5C42">
          <w:rPr>
            <w:noProof/>
            <w:webHidden/>
          </w:rPr>
          <w:tab/>
        </w:r>
        <w:r w:rsidR="005C5C42">
          <w:rPr>
            <w:smallCaps w:val="0"/>
            <w:noProof/>
            <w:webHidden/>
          </w:rPr>
          <w:fldChar w:fldCharType="begin"/>
        </w:r>
        <w:r w:rsidR="005C5C42">
          <w:rPr>
            <w:noProof/>
            <w:webHidden/>
          </w:rPr>
          <w:delInstrText xml:space="preserve"> PAGEREF _Toc104126150 \h </w:delInstrText>
        </w:r>
        <w:r w:rsidR="005C5C42">
          <w:rPr>
            <w:smallCaps w:val="0"/>
            <w:noProof/>
            <w:webHidden/>
          </w:rPr>
        </w:r>
        <w:r w:rsidR="005C5C42">
          <w:rPr>
            <w:smallCaps w:val="0"/>
            <w:noProof/>
            <w:webHidden/>
          </w:rPr>
          <w:fldChar w:fldCharType="separate"/>
        </w:r>
        <w:r w:rsidR="005C5C42">
          <w:rPr>
            <w:noProof/>
            <w:webHidden/>
          </w:rPr>
          <w:delText>22</w:delText>
        </w:r>
        <w:r w:rsidR="005C5C42">
          <w:rPr>
            <w:smallCaps w:val="0"/>
            <w:noProof/>
            <w:webHidden/>
          </w:rPr>
          <w:fldChar w:fldCharType="end"/>
        </w:r>
        <w:r>
          <w:rPr>
            <w:smallCaps w:val="0"/>
            <w:noProof/>
          </w:rPr>
          <w:fldChar w:fldCharType="end"/>
        </w:r>
      </w:del>
    </w:p>
    <w:p w14:paraId="69B76D60" w14:textId="5501B4A8" w:rsidR="005C5C42" w:rsidRDefault="00000000">
      <w:pPr>
        <w:pStyle w:val="Obsah2"/>
        <w:tabs>
          <w:tab w:val="right" w:pos="9062"/>
        </w:tabs>
        <w:rPr>
          <w:del w:id="381" w:author="Word Document Comparison" w:date="2023-11-20T10:37:00Z"/>
          <w:rFonts w:asciiTheme="minorHAnsi" w:eastAsiaTheme="minorEastAsia" w:hAnsiTheme="minorHAnsi" w:cstheme="minorBidi"/>
          <w:smallCaps w:val="0"/>
          <w:noProof/>
          <w:sz w:val="22"/>
          <w:szCs w:val="22"/>
          <w:lang w:eastAsia="cs-CZ"/>
        </w:rPr>
      </w:pPr>
      <w:del w:id="382" w:author="Word Document Comparison" w:date="2023-11-20T10:37:00Z">
        <w:r>
          <w:rPr>
            <w:smallCaps w:val="0"/>
          </w:rPr>
          <w:fldChar w:fldCharType="begin"/>
        </w:r>
        <w:r>
          <w:delInstrText>HYPERLINK \l "_Toc104126151"</w:delInstrText>
        </w:r>
        <w:r>
          <w:rPr>
            <w:smallCaps w:val="0"/>
          </w:rPr>
        </w:r>
        <w:r>
          <w:rPr>
            <w:smallCaps w:val="0"/>
          </w:rPr>
          <w:fldChar w:fldCharType="separate"/>
        </w:r>
        <w:r w:rsidR="005C5C42" w:rsidRPr="007C380D">
          <w:rPr>
            <w:rStyle w:val="Hypertextovodkaz"/>
            <w:noProof/>
          </w:rPr>
          <w:delText>Postup v případě mimořádnosti v dopravě</w:delText>
        </w:r>
        <w:r w:rsidR="005C5C42">
          <w:rPr>
            <w:noProof/>
            <w:webHidden/>
          </w:rPr>
          <w:tab/>
        </w:r>
        <w:r w:rsidR="005C5C42">
          <w:rPr>
            <w:smallCaps w:val="0"/>
            <w:noProof/>
            <w:webHidden/>
          </w:rPr>
          <w:fldChar w:fldCharType="begin"/>
        </w:r>
        <w:r w:rsidR="005C5C42">
          <w:rPr>
            <w:noProof/>
            <w:webHidden/>
          </w:rPr>
          <w:delInstrText xml:space="preserve"> PAGEREF _Toc104126151 \h </w:delInstrText>
        </w:r>
        <w:r w:rsidR="005C5C42">
          <w:rPr>
            <w:smallCaps w:val="0"/>
            <w:noProof/>
            <w:webHidden/>
          </w:rPr>
        </w:r>
        <w:r w:rsidR="005C5C42">
          <w:rPr>
            <w:smallCaps w:val="0"/>
            <w:noProof/>
            <w:webHidden/>
          </w:rPr>
          <w:fldChar w:fldCharType="separate"/>
        </w:r>
        <w:r w:rsidR="005C5C42">
          <w:rPr>
            <w:noProof/>
            <w:webHidden/>
          </w:rPr>
          <w:delText>22</w:delText>
        </w:r>
        <w:r w:rsidR="005C5C42">
          <w:rPr>
            <w:smallCaps w:val="0"/>
            <w:noProof/>
            <w:webHidden/>
          </w:rPr>
          <w:fldChar w:fldCharType="end"/>
        </w:r>
        <w:r>
          <w:rPr>
            <w:smallCaps w:val="0"/>
            <w:noProof/>
          </w:rPr>
          <w:fldChar w:fldCharType="end"/>
        </w:r>
      </w:del>
    </w:p>
    <w:p w14:paraId="3CEBDA0F" w14:textId="448EC225" w:rsidR="005C5C42" w:rsidRDefault="00000000">
      <w:pPr>
        <w:pStyle w:val="Obsah2"/>
        <w:tabs>
          <w:tab w:val="right" w:pos="9062"/>
        </w:tabs>
        <w:rPr>
          <w:del w:id="383" w:author="Word Document Comparison" w:date="2023-11-20T10:37:00Z"/>
          <w:rFonts w:asciiTheme="minorHAnsi" w:eastAsiaTheme="minorEastAsia" w:hAnsiTheme="minorHAnsi" w:cstheme="minorBidi"/>
          <w:smallCaps w:val="0"/>
          <w:noProof/>
          <w:sz w:val="22"/>
          <w:szCs w:val="22"/>
          <w:lang w:eastAsia="cs-CZ"/>
        </w:rPr>
      </w:pPr>
      <w:del w:id="384" w:author="Word Document Comparison" w:date="2023-11-20T10:37:00Z">
        <w:r>
          <w:rPr>
            <w:smallCaps w:val="0"/>
          </w:rPr>
          <w:fldChar w:fldCharType="begin"/>
        </w:r>
        <w:r>
          <w:delInstrText>HYPERLINK \l "_Toc104126152"</w:delInstrText>
        </w:r>
        <w:r>
          <w:rPr>
            <w:smallCaps w:val="0"/>
          </w:rPr>
        </w:r>
        <w:r>
          <w:rPr>
            <w:smallCaps w:val="0"/>
          </w:rPr>
          <w:fldChar w:fldCharType="separate"/>
        </w:r>
        <w:r w:rsidR="005C5C42" w:rsidRPr="007C380D">
          <w:rPr>
            <w:rStyle w:val="Hypertextovodkaz"/>
            <w:noProof/>
          </w:rPr>
          <w:delText>Povinnost opoždění odjezdu vlaku</w:delText>
        </w:r>
        <w:r w:rsidR="005C5C42">
          <w:rPr>
            <w:noProof/>
            <w:webHidden/>
          </w:rPr>
          <w:tab/>
        </w:r>
        <w:r w:rsidR="005C5C42">
          <w:rPr>
            <w:smallCaps w:val="0"/>
            <w:noProof/>
            <w:webHidden/>
          </w:rPr>
          <w:fldChar w:fldCharType="begin"/>
        </w:r>
        <w:r w:rsidR="005C5C42">
          <w:rPr>
            <w:noProof/>
            <w:webHidden/>
          </w:rPr>
          <w:delInstrText xml:space="preserve"> PAGEREF _Toc104126152 \h </w:delInstrText>
        </w:r>
        <w:r w:rsidR="005C5C42">
          <w:rPr>
            <w:smallCaps w:val="0"/>
            <w:noProof/>
            <w:webHidden/>
          </w:rPr>
        </w:r>
        <w:r w:rsidR="005C5C42">
          <w:rPr>
            <w:smallCaps w:val="0"/>
            <w:noProof/>
            <w:webHidden/>
          </w:rPr>
          <w:fldChar w:fldCharType="separate"/>
        </w:r>
        <w:r w:rsidR="005C5C42">
          <w:rPr>
            <w:noProof/>
            <w:webHidden/>
          </w:rPr>
          <w:delText>22</w:delText>
        </w:r>
        <w:r w:rsidR="005C5C42">
          <w:rPr>
            <w:smallCaps w:val="0"/>
            <w:noProof/>
            <w:webHidden/>
          </w:rPr>
          <w:fldChar w:fldCharType="end"/>
        </w:r>
        <w:r>
          <w:rPr>
            <w:smallCaps w:val="0"/>
            <w:noProof/>
          </w:rPr>
          <w:fldChar w:fldCharType="end"/>
        </w:r>
      </w:del>
    </w:p>
    <w:p w14:paraId="3F1957A7" w14:textId="33C32A0A" w:rsidR="005C5C42" w:rsidRDefault="00000000">
      <w:pPr>
        <w:pStyle w:val="Obsah2"/>
        <w:tabs>
          <w:tab w:val="right" w:pos="9062"/>
        </w:tabs>
        <w:rPr>
          <w:del w:id="385" w:author="Word Document Comparison" w:date="2023-11-20T10:37:00Z"/>
          <w:rFonts w:asciiTheme="minorHAnsi" w:eastAsiaTheme="minorEastAsia" w:hAnsiTheme="minorHAnsi" w:cstheme="minorBidi"/>
          <w:smallCaps w:val="0"/>
          <w:noProof/>
          <w:sz w:val="22"/>
          <w:szCs w:val="22"/>
          <w:lang w:eastAsia="cs-CZ"/>
        </w:rPr>
      </w:pPr>
      <w:del w:id="386" w:author="Word Document Comparison" w:date="2023-11-20T10:37:00Z">
        <w:r>
          <w:rPr>
            <w:smallCaps w:val="0"/>
          </w:rPr>
          <w:fldChar w:fldCharType="begin"/>
        </w:r>
        <w:r>
          <w:delInstrText>HYPERLINK \l "_Toc104126153"</w:delInstrText>
        </w:r>
        <w:r>
          <w:rPr>
            <w:smallCaps w:val="0"/>
          </w:rPr>
        </w:r>
        <w:r>
          <w:rPr>
            <w:smallCaps w:val="0"/>
          </w:rPr>
          <w:fldChar w:fldCharType="separate"/>
        </w:r>
        <w:r w:rsidR="005C5C42" w:rsidRPr="007C380D">
          <w:rPr>
            <w:rStyle w:val="Hypertextovodkaz"/>
            <w:noProof/>
          </w:rPr>
          <w:delText>Prodloužení časové platnosti a změna zónové platnosti jízdenky IDS JMK</w:delText>
        </w:r>
        <w:r w:rsidR="005C5C42">
          <w:rPr>
            <w:noProof/>
            <w:webHidden/>
          </w:rPr>
          <w:tab/>
        </w:r>
        <w:r w:rsidR="005C5C42">
          <w:rPr>
            <w:smallCaps w:val="0"/>
            <w:noProof/>
            <w:webHidden/>
          </w:rPr>
          <w:fldChar w:fldCharType="begin"/>
        </w:r>
        <w:r w:rsidR="005C5C42">
          <w:rPr>
            <w:noProof/>
            <w:webHidden/>
          </w:rPr>
          <w:delInstrText xml:space="preserve"> PAGEREF _Toc104126153 \h </w:delInstrText>
        </w:r>
        <w:r w:rsidR="005C5C42">
          <w:rPr>
            <w:smallCaps w:val="0"/>
            <w:noProof/>
            <w:webHidden/>
          </w:rPr>
        </w:r>
        <w:r w:rsidR="005C5C42">
          <w:rPr>
            <w:smallCaps w:val="0"/>
            <w:noProof/>
            <w:webHidden/>
          </w:rPr>
          <w:fldChar w:fldCharType="separate"/>
        </w:r>
        <w:r w:rsidR="005C5C42">
          <w:rPr>
            <w:noProof/>
            <w:webHidden/>
          </w:rPr>
          <w:delText>23</w:delText>
        </w:r>
        <w:r w:rsidR="005C5C42">
          <w:rPr>
            <w:smallCaps w:val="0"/>
            <w:noProof/>
            <w:webHidden/>
          </w:rPr>
          <w:fldChar w:fldCharType="end"/>
        </w:r>
        <w:r>
          <w:rPr>
            <w:smallCaps w:val="0"/>
            <w:noProof/>
          </w:rPr>
          <w:fldChar w:fldCharType="end"/>
        </w:r>
      </w:del>
    </w:p>
    <w:p w14:paraId="4A447237" w14:textId="753E6162" w:rsidR="005C5C42" w:rsidRDefault="00000000">
      <w:pPr>
        <w:pStyle w:val="Obsah2"/>
        <w:tabs>
          <w:tab w:val="right" w:pos="9062"/>
        </w:tabs>
        <w:rPr>
          <w:del w:id="387" w:author="Word Document Comparison" w:date="2023-11-20T10:37:00Z"/>
          <w:rFonts w:asciiTheme="minorHAnsi" w:eastAsiaTheme="minorEastAsia" w:hAnsiTheme="minorHAnsi" w:cstheme="minorBidi"/>
          <w:smallCaps w:val="0"/>
          <w:noProof/>
          <w:sz w:val="22"/>
          <w:szCs w:val="22"/>
          <w:lang w:eastAsia="cs-CZ"/>
        </w:rPr>
      </w:pPr>
      <w:del w:id="388" w:author="Word Document Comparison" w:date="2023-11-20T10:37:00Z">
        <w:r>
          <w:rPr>
            <w:smallCaps w:val="0"/>
          </w:rPr>
          <w:fldChar w:fldCharType="begin"/>
        </w:r>
        <w:r>
          <w:delInstrText>HYPERLINK \l "_Toc104126154"</w:delInstrText>
        </w:r>
        <w:r>
          <w:rPr>
            <w:smallCaps w:val="0"/>
          </w:rPr>
        </w:r>
        <w:r>
          <w:rPr>
            <w:smallCaps w:val="0"/>
          </w:rPr>
          <w:fldChar w:fldCharType="separate"/>
        </w:r>
        <w:r w:rsidR="005C5C42" w:rsidRPr="007C380D">
          <w:rPr>
            <w:rStyle w:val="Hypertextovodkaz"/>
            <w:noProof/>
          </w:rPr>
          <w:delText>Výměna vozidla na trati</w:delText>
        </w:r>
        <w:r w:rsidR="005C5C42">
          <w:rPr>
            <w:noProof/>
            <w:webHidden/>
          </w:rPr>
          <w:tab/>
        </w:r>
        <w:r w:rsidR="005C5C42">
          <w:rPr>
            <w:smallCaps w:val="0"/>
            <w:noProof/>
            <w:webHidden/>
          </w:rPr>
          <w:fldChar w:fldCharType="begin"/>
        </w:r>
        <w:r w:rsidR="005C5C42">
          <w:rPr>
            <w:noProof/>
            <w:webHidden/>
          </w:rPr>
          <w:delInstrText xml:space="preserve"> PAGEREF _Toc104126154 \h </w:delInstrText>
        </w:r>
        <w:r w:rsidR="005C5C42">
          <w:rPr>
            <w:smallCaps w:val="0"/>
            <w:noProof/>
            <w:webHidden/>
          </w:rPr>
        </w:r>
        <w:r w:rsidR="005C5C42">
          <w:rPr>
            <w:smallCaps w:val="0"/>
            <w:noProof/>
            <w:webHidden/>
          </w:rPr>
          <w:fldChar w:fldCharType="separate"/>
        </w:r>
        <w:r w:rsidR="005C5C42">
          <w:rPr>
            <w:noProof/>
            <w:webHidden/>
          </w:rPr>
          <w:delText>23</w:delText>
        </w:r>
        <w:r w:rsidR="005C5C42">
          <w:rPr>
            <w:smallCaps w:val="0"/>
            <w:noProof/>
            <w:webHidden/>
          </w:rPr>
          <w:fldChar w:fldCharType="end"/>
        </w:r>
        <w:r>
          <w:rPr>
            <w:smallCaps w:val="0"/>
            <w:noProof/>
          </w:rPr>
          <w:fldChar w:fldCharType="end"/>
        </w:r>
      </w:del>
    </w:p>
    <w:p w14:paraId="3EDE8BEF" w14:textId="6BB8E8A9" w:rsidR="005C5C42" w:rsidRDefault="00000000">
      <w:pPr>
        <w:pStyle w:val="Obsah2"/>
        <w:tabs>
          <w:tab w:val="right" w:pos="9062"/>
        </w:tabs>
        <w:rPr>
          <w:del w:id="389" w:author="Word Document Comparison" w:date="2023-11-20T10:37:00Z"/>
          <w:rFonts w:asciiTheme="minorHAnsi" w:eastAsiaTheme="minorEastAsia" w:hAnsiTheme="minorHAnsi" w:cstheme="minorBidi"/>
          <w:smallCaps w:val="0"/>
          <w:noProof/>
          <w:sz w:val="22"/>
          <w:szCs w:val="22"/>
          <w:lang w:eastAsia="cs-CZ"/>
        </w:rPr>
      </w:pPr>
      <w:del w:id="390" w:author="Word Document Comparison" w:date="2023-11-20T10:37:00Z">
        <w:r>
          <w:rPr>
            <w:smallCaps w:val="0"/>
          </w:rPr>
          <w:fldChar w:fldCharType="begin"/>
        </w:r>
        <w:r>
          <w:delInstrText>HYPERLINK \l "_Toc104126155"</w:delInstrText>
        </w:r>
        <w:r>
          <w:rPr>
            <w:smallCaps w:val="0"/>
          </w:rPr>
        </w:r>
        <w:r>
          <w:rPr>
            <w:smallCaps w:val="0"/>
          </w:rPr>
          <w:fldChar w:fldCharType="separate"/>
        </w:r>
        <w:r w:rsidR="005C5C42" w:rsidRPr="007C380D">
          <w:rPr>
            <w:rStyle w:val="Hypertextovodkaz"/>
            <w:noProof/>
          </w:rPr>
          <w:delText>Řešení nedostatku provozuschopných vozidel</w:delText>
        </w:r>
        <w:r w:rsidR="005C5C42">
          <w:rPr>
            <w:noProof/>
            <w:webHidden/>
          </w:rPr>
          <w:tab/>
        </w:r>
        <w:r w:rsidR="005C5C42">
          <w:rPr>
            <w:smallCaps w:val="0"/>
            <w:noProof/>
            <w:webHidden/>
          </w:rPr>
          <w:fldChar w:fldCharType="begin"/>
        </w:r>
        <w:r w:rsidR="005C5C42">
          <w:rPr>
            <w:noProof/>
            <w:webHidden/>
          </w:rPr>
          <w:delInstrText xml:space="preserve"> PAGEREF _Toc104126155 \h </w:delInstrText>
        </w:r>
        <w:r w:rsidR="005C5C42">
          <w:rPr>
            <w:smallCaps w:val="0"/>
            <w:noProof/>
            <w:webHidden/>
          </w:rPr>
        </w:r>
        <w:r w:rsidR="005C5C42">
          <w:rPr>
            <w:smallCaps w:val="0"/>
            <w:noProof/>
            <w:webHidden/>
          </w:rPr>
          <w:fldChar w:fldCharType="separate"/>
        </w:r>
        <w:r w:rsidR="005C5C42">
          <w:rPr>
            <w:noProof/>
            <w:webHidden/>
          </w:rPr>
          <w:delText>23</w:delText>
        </w:r>
        <w:r w:rsidR="005C5C42">
          <w:rPr>
            <w:smallCaps w:val="0"/>
            <w:noProof/>
            <w:webHidden/>
          </w:rPr>
          <w:fldChar w:fldCharType="end"/>
        </w:r>
        <w:r>
          <w:rPr>
            <w:smallCaps w:val="0"/>
            <w:noProof/>
          </w:rPr>
          <w:fldChar w:fldCharType="end"/>
        </w:r>
      </w:del>
    </w:p>
    <w:p w14:paraId="7AAB3580" w14:textId="3A911CB7" w:rsidR="005C5C42" w:rsidRDefault="00000000">
      <w:pPr>
        <w:pStyle w:val="Obsah1"/>
        <w:tabs>
          <w:tab w:val="left" w:pos="480"/>
          <w:tab w:val="right" w:pos="9062"/>
        </w:tabs>
        <w:rPr>
          <w:del w:id="391" w:author="Word Document Comparison" w:date="2023-11-20T10:37:00Z"/>
          <w:rFonts w:asciiTheme="minorHAnsi" w:eastAsiaTheme="minorEastAsia" w:hAnsiTheme="minorHAnsi" w:cstheme="minorBidi"/>
          <w:b w:val="0"/>
          <w:caps w:val="0"/>
          <w:noProof/>
          <w:sz w:val="22"/>
          <w:szCs w:val="22"/>
          <w:lang w:eastAsia="cs-CZ"/>
        </w:rPr>
      </w:pPr>
      <w:del w:id="392" w:author="Word Document Comparison" w:date="2023-11-20T10:37:00Z">
        <w:r>
          <w:rPr>
            <w:b w:val="0"/>
            <w:caps w:val="0"/>
          </w:rPr>
          <w:fldChar w:fldCharType="begin"/>
        </w:r>
        <w:r>
          <w:delInstrText>HYPERLINK \l "_Toc104126156"</w:delInstrText>
        </w:r>
        <w:r>
          <w:rPr>
            <w:b w:val="0"/>
            <w:caps w:val="0"/>
          </w:rPr>
        </w:r>
        <w:r>
          <w:rPr>
            <w:b w:val="0"/>
            <w:caps w:val="0"/>
          </w:rPr>
          <w:fldChar w:fldCharType="separate"/>
        </w:r>
        <w:r w:rsidR="005C5C42" w:rsidRPr="007C380D">
          <w:rPr>
            <w:rStyle w:val="Hypertextovodkaz"/>
            <w:noProof/>
          </w:rPr>
          <w:delText>8</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dopravních výkonů</w:delText>
        </w:r>
        <w:r w:rsidR="005C5C42">
          <w:rPr>
            <w:noProof/>
            <w:webHidden/>
          </w:rPr>
          <w:tab/>
        </w:r>
        <w:r w:rsidR="005C5C42">
          <w:rPr>
            <w:b w:val="0"/>
            <w:caps w:val="0"/>
            <w:noProof/>
            <w:webHidden/>
          </w:rPr>
          <w:fldChar w:fldCharType="begin"/>
        </w:r>
        <w:r w:rsidR="005C5C42">
          <w:rPr>
            <w:noProof/>
            <w:webHidden/>
          </w:rPr>
          <w:delInstrText xml:space="preserve"> PAGEREF _Toc104126156 \h </w:delInstrText>
        </w:r>
        <w:r w:rsidR="005C5C42">
          <w:rPr>
            <w:b w:val="0"/>
            <w:caps w:val="0"/>
            <w:noProof/>
            <w:webHidden/>
          </w:rPr>
        </w:r>
        <w:r w:rsidR="005C5C42">
          <w:rPr>
            <w:b w:val="0"/>
            <w:caps w:val="0"/>
            <w:noProof/>
            <w:webHidden/>
          </w:rPr>
          <w:fldChar w:fldCharType="separate"/>
        </w:r>
        <w:r w:rsidR="005C5C42">
          <w:rPr>
            <w:noProof/>
            <w:webHidden/>
          </w:rPr>
          <w:delText>24</w:delText>
        </w:r>
        <w:r w:rsidR="005C5C42">
          <w:rPr>
            <w:b w:val="0"/>
            <w:caps w:val="0"/>
            <w:noProof/>
            <w:webHidden/>
          </w:rPr>
          <w:fldChar w:fldCharType="end"/>
        </w:r>
        <w:r>
          <w:rPr>
            <w:b w:val="0"/>
            <w:caps w:val="0"/>
            <w:noProof/>
          </w:rPr>
          <w:fldChar w:fldCharType="end"/>
        </w:r>
      </w:del>
    </w:p>
    <w:p w14:paraId="15305C00" w14:textId="20C16DBA" w:rsidR="005C5C42" w:rsidRDefault="00000000">
      <w:pPr>
        <w:pStyle w:val="Obsah2"/>
        <w:tabs>
          <w:tab w:val="right" w:pos="9062"/>
        </w:tabs>
        <w:rPr>
          <w:del w:id="393" w:author="Word Document Comparison" w:date="2023-11-20T10:37:00Z"/>
          <w:rFonts w:asciiTheme="minorHAnsi" w:eastAsiaTheme="minorEastAsia" w:hAnsiTheme="minorHAnsi" w:cstheme="minorBidi"/>
          <w:smallCaps w:val="0"/>
          <w:noProof/>
          <w:sz w:val="22"/>
          <w:szCs w:val="22"/>
          <w:lang w:eastAsia="cs-CZ"/>
        </w:rPr>
      </w:pPr>
      <w:del w:id="394" w:author="Word Document Comparison" w:date="2023-11-20T10:37:00Z">
        <w:r>
          <w:rPr>
            <w:smallCaps w:val="0"/>
          </w:rPr>
          <w:fldChar w:fldCharType="begin"/>
        </w:r>
        <w:r>
          <w:delInstrText>HYPERLINK \l "_Toc104126157"</w:delInstrText>
        </w:r>
        <w:r>
          <w:rPr>
            <w:smallCaps w:val="0"/>
          </w:rPr>
        </w:r>
        <w:r>
          <w:rPr>
            <w:smallCaps w:val="0"/>
          </w:rPr>
          <w:fldChar w:fldCharType="separate"/>
        </w:r>
        <w:r w:rsidR="005C5C42" w:rsidRPr="007C380D">
          <w:rPr>
            <w:rStyle w:val="Hypertextovodkaz"/>
            <w:noProof/>
          </w:rPr>
          <w:delText>Plán řazení Vlaků, jejich oběhů a kapacit, Obraty vlakového doprovodu</w:delText>
        </w:r>
        <w:r w:rsidR="005C5C42">
          <w:rPr>
            <w:noProof/>
            <w:webHidden/>
          </w:rPr>
          <w:tab/>
        </w:r>
        <w:r w:rsidR="005C5C42">
          <w:rPr>
            <w:smallCaps w:val="0"/>
            <w:noProof/>
            <w:webHidden/>
          </w:rPr>
          <w:fldChar w:fldCharType="begin"/>
        </w:r>
        <w:r w:rsidR="005C5C42">
          <w:rPr>
            <w:noProof/>
            <w:webHidden/>
          </w:rPr>
          <w:delInstrText xml:space="preserve"> PAGEREF _Toc104126157 \h </w:delInstrText>
        </w:r>
        <w:r w:rsidR="005C5C42">
          <w:rPr>
            <w:smallCaps w:val="0"/>
            <w:noProof/>
            <w:webHidden/>
          </w:rPr>
        </w:r>
        <w:r w:rsidR="005C5C42">
          <w:rPr>
            <w:smallCaps w:val="0"/>
            <w:noProof/>
            <w:webHidden/>
          </w:rPr>
          <w:fldChar w:fldCharType="separate"/>
        </w:r>
        <w:r w:rsidR="005C5C42">
          <w:rPr>
            <w:noProof/>
            <w:webHidden/>
          </w:rPr>
          <w:delText>24</w:delText>
        </w:r>
        <w:r w:rsidR="005C5C42">
          <w:rPr>
            <w:smallCaps w:val="0"/>
            <w:noProof/>
            <w:webHidden/>
          </w:rPr>
          <w:fldChar w:fldCharType="end"/>
        </w:r>
        <w:r>
          <w:rPr>
            <w:smallCaps w:val="0"/>
            <w:noProof/>
          </w:rPr>
          <w:fldChar w:fldCharType="end"/>
        </w:r>
      </w:del>
    </w:p>
    <w:p w14:paraId="7B462012" w14:textId="0F6B3529" w:rsidR="005C5C42" w:rsidRDefault="00000000">
      <w:pPr>
        <w:pStyle w:val="Obsah1"/>
        <w:tabs>
          <w:tab w:val="left" w:pos="480"/>
          <w:tab w:val="right" w:pos="9062"/>
        </w:tabs>
        <w:rPr>
          <w:del w:id="395" w:author="Word Document Comparison" w:date="2023-11-20T10:37:00Z"/>
          <w:rFonts w:asciiTheme="minorHAnsi" w:eastAsiaTheme="minorEastAsia" w:hAnsiTheme="minorHAnsi" w:cstheme="minorBidi"/>
          <w:b w:val="0"/>
          <w:caps w:val="0"/>
          <w:noProof/>
          <w:sz w:val="22"/>
          <w:szCs w:val="22"/>
          <w:lang w:eastAsia="cs-CZ"/>
        </w:rPr>
      </w:pPr>
      <w:del w:id="396" w:author="Word Document Comparison" w:date="2023-11-20T10:37:00Z">
        <w:r>
          <w:rPr>
            <w:b w:val="0"/>
            <w:caps w:val="0"/>
          </w:rPr>
          <w:fldChar w:fldCharType="begin"/>
        </w:r>
        <w:r>
          <w:delInstrText>HYPERLINK \l "_Toc104126158"</w:delInstrText>
        </w:r>
        <w:r>
          <w:rPr>
            <w:b w:val="0"/>
            <w:caps w:val="0"/>
          </w:rPr>
        </w:r>
        <w:r>
          <w:rPr>
            <w:b w:val="0"/>
            <w:caps w:val="0"/>
          </w:rPr>
          <w:fldChar w:fldCharType="separate"/>
        </w:r>
        <w:r w:rsidR="005C5C42" w:rsidRPr="007C380D">
          <w:rPr>
            <w:rStyle w:val="Hypertextovodkaz"/>
            <w:noProof/>
          </w:rPr>
          <w:delText>9</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odbavení cestujících a prodeje jízdních dokladů</w:delText>
        </w:r>
        <w:r w:rsidR="005C5C42">
          <w:rPr>
            <w:noProof/>
            <w:webHidden/>
          </w:rPr>
          <w:tab/>
        </w:r>
        <w:r w:rsidR="005C5C42">
          <w:rPr>
            <w:b w:val="0"/>
            <w:caps w:val="0"/>
            <w:noProof/>
            <w:webHidden/>
          </w:rPr>
          <w:fldChar w:fldCharType="begin"/>
        </w:r>
        <w:r w:rsidR="005C5C42">
          <w:rPr>
            <w:noProof/>
            <w:webHidden/>
          </w:rPr>
          <w:delInstrText xml:space="preserve"> PAGEREF _Toc104126158 \h </w:delInstrText>
        </w:r>
        <w:r w:rsidR="005C5C42">
          <w:rPr>
            <w:b w:val="0"/>
            <w:caps w:val="0"/>
            <w:noProof/>
            <w:webHidden/>
          </w:rPr>
        </w:r>
        <w:r w:rsidR="005C5C42">
          <w:rPr>
            <w:b w:val="0"/>
            <w:caps w:val="0"/>
            <w:noProof/>
            <w:webHidden/>
          </w:rPr>
          <w:fldChar w:fldCharType="separate"/>
        </w:r>
        <w:r w:rsidR="005C5C42">
          <w:rPr>
            <w:noProof/>
            <w:webHidden/>
          </w:rPr>
          <w:delText>25</w:delText>
        </w:r>
        <w:r w:rsidR="005C5C42">
          <w:rPr>
            <w:b w:val="0"/>
            <w:caps w:val="0"/>
            <w:noProof/>
            <w:webHidden/>
          </w:rPr>
          <w:fldChar w:fldCharType="end"/>
        </w:r>
        <w:r>
          <w:rPr>
            <w:b w:val="0"/>
            <w:caps w:val="0"/>
            <w:noProof/>
          </w:rPr>
          <w:fldChar w:fldCharType="end"/>
        </w:r>
      </w:del>
    </w:p>
    <w:p w14:paraId="4C495BF5" w14:textId="68A2B128" w:rsidR="005C5C42" w:rsidRDefault="00000000">
      <w:pPr>
        <w:pStyle w:val="Obsah2"/>
        <w:tabs>
          <w:tab w:val="right" w:pos="9062"/>
        </w:tabs>
        <w:rPr>
          <w:del w:id="397" w:author="Word Document Comparison" w:date="2023-11-20T10:37:00Z"/>
          <w:rFonts w:asciiTheme="minorHAnsi" w:eastAsiaTheme="minorEastAsia" w:hAnsiTheme="minorHAnsi" w:cstheme="minorBidi"/>
          <w:smallCaps w:val="0"/>
          <w:noProof/>
          <w:sz w:val="22"/>
          <w:szCs w:val="22"/>
          <w:lang w:eastAsia="cs-CZ"/>
        </w:rPr>
      </w:pPr>
      <w:del w:id="398" w:author="Word Document Comparison" w:date="2023-11-20T10:37:00Z">
        <w:r>
          <w:rPr>
            <w:smallCaps w:val="0"/>
          </w:rPr>
          <w:fldChar w:fldCharType="begin"/>
        </w:r>
        <w:r>
          <w:delInstrText>HYPERLINK \l "_Toc104126159"</w:delInstrText>
        </w:r>
        <w:r>
          <w:rPr>
            <w:smallCaps w:val="0"/>
          </w:rPr>
        </w:r>
        <w:r>
          <w:rPr>
            <w:smallCaps w:val="0"/>
          </w:rPr>
          <w:fldChar w:fldCharType="separate"/>
        </w:r>
        <w:r w:rsidR="005C5C42" w:rsidRPr="007C380D">
          <w:rPr>
            <w:rStyle w:val="Hypertextovodkaz"/>
            <w:noProof/>
          </w:rPr>
          <w:delText>Tarif IDS JMK a SPP IDS JMK</w:delText>
        </w:r>
        <w:r w:rsidR="005C5C42">
          <w:rPr>
            <w:noProof/>
            <w:webHidden/>
          </w:rPr>
          <w:tab/>
        </w:r>
        <w:r w:rsidR="005C5C42">
          <w:rPr>
            <w:smallCaps w:val="0"/>
            <w:noProof/>
            <w:webHidden/>
          </w:rPr>
          <w:fldChar w:fldCharType="begin"/>
        </w:r>
        <w:r w:rsidR="005C5C42">
          <w:rPr>
            <w:noProof/>
            <w:webHidden/>
          </w:rPr>
          <w:delInstrText xml:space="preserve"> PAGEREF _Toc104126159 \h </w:delInstrText>
        </w:r>
        <w:r w:rsidR="005C5C42">
          <w:rPr>
            <w:smallCaps w:val="0"/>
            <w:noProof/>
            <w:webHidden/>
          </w:rPr>
        </w:r>
        <w:r w:rsidR="005C5C42">
          <w:rPr>
            <w:smallCaps w:val="0"/>
            <w:noProof/>
            <w:webHidden/>
          </w:rPr>
          <w:fldChar w:fldCharType="separate"/>
        </w:r>
        <w:r w:rsidR="005C5C42">
          <w:rPr>
            <w:noProof/>
            <w:webHidden/>
          </w:rPr>
          <w:delText>25</w:delText>
        </w:r>
        <w:r w:rsidR="005C5C42">
          <w:rPr>
            <w:smallCaps w:val="0"/>
            <w:noProof/>
            <w:webHidden/>
          </w:rPr>
          <w:fldChar w:fldCharType="end"/>
        </w:r>
        <w:r>
          <w:rPr>
            <w:smallCaps w:val="0"/>
            <w:noProof/>
          </w:rPr>
          <w:fldChar w:fldCharType="end"/>
        </w:r>
      </w:del>
    </w:p>
    <w:p w14:paraId="3559A4F0" w14:textId="20130B3F" w:rsidR="005C5C42" w:rsidRDefault="00000000">
      <w:pPr>
        <w:pStyle w:val="Obsah2"/>
        <w:tabs>
          <w:tab w:val="right" w:pos="9062"/>
        </w:tabs>
        <w:rPr>
          <w:del w:id="399" w:author="Word Document Comparison" w:date="2023-11-20T10:37:00Z"/>
          <w:rFonts w:asciiTheme="minorHAnsi" w:eastAsiaTheme="minorEastAsia" w:hAnsiTheme="minorHAnsi" w:cstheme="minorBidi"/>
          <w:smallCaps w:val="0"/>
          <w:noProof/>
          <w:sz w:val="22"/>
          <w:szCs w:val="22"/>
          <w:lang w:eastAsia="cs-CZ"/>
        </w:rPr>
      </w:pPr>
      <w:del w:id="400" w:author="Word Document Comparison" w:date="2023-11-20T10:37:00Z">
        <w:r>
          <w:rPr>
            <w:smallCaps w:val="0"/>
          </w:rPr>
          <w:fldChar w:fldCharType="begin"/>
        </w:r>
        <w:r>
          <w:delInstrText>HYPERLINK \l "_Toc104126160"</w:delInstrText>
        </w:r>
        <w:r>
          <w:rPr>
            <w:smallCaps w:val="0"/>
          </w:rPr>
        </w:r>
        <w:r>
          <w:rPr>
            <w:smallCaps w:val="0"/>
          </w:rPr>
          <w:fldChar w:fldCharType="separate"/>
        </w:r>
        <w:r w:rsidR="005C5C42" w:rsidRPr="007C380D">
          <w:rPr>
            <w:rStyle w:val="Hypertextovodkaz"/>
            <w:noProof/>
          </w:rPr>
          <w:delText>Rozšiřování IDS JMK</w:delText>
        </w:r>
        <w:r w:rsidR="005C5C42">
          <w:rPr>
            <w:noProof/>
            <w:webHidden/>
          </w:rPr>
          <w:tab/>
        </w:r>
        <w:r w:rsidR="005C5C42">
          <w:rPr>
            <w:smallCaps w:val="0"/>
            <w:noProof/>
            <w:webHidden/>
          </w:rPr>
          <w:fldChar w:fldCharType="begin"/>
        </w:r>
        <w:r w:rsidR="005C5C42">
          <w:rPr>
            <w:noProof/>
            <w:webHidden/>
          </w:rPr>
          <w:delInstrText xml:space="preserve"> PAGEREF _Toc104126160 \h </w:delInstrText>
        </w:r>
        <w:r w:rsidR="005C5C42">
          <w:rPr>
            <w:smallCaps w:val="0"/>
            <w:noProof/>
            <w:webHidden/>
          </w:rPr>
        </w:r>
        <w:r w:rsidR="005C5C42">
          <w:rPr>
            <w:smallCaps w:val="0"/>
            <w:noProof/>
            <w:webHidden/>
          </w:rPr>
          <w:fldChar w:fldCharType="separate"/>
        </w:r>
        <w:r w:rsidR="005C5C42">
          <w:rPr>
            <w:noProof/>
            <w:webHidden/>
          </w:rPr>
          <w:delText>25</w:delText>
        </w:r>
        <w:r w:rsidR="005C5C42">
          <w:rPr>
            <w:smallCaps w:val="0"/>
            <w:noProof/>
            <w:webHidden/>
          </w:rPr>
          <w:fldChar w:fldCharType="end"/>
        </w:r>
        <w:r>
          <w:rPr>
            <w:smallCaps w:val="0"/>
            <w:noProof/>
          </w:rPr>
          <w:fldChar w:fldCharType="end"/>
        </w:r>
      </w:del>
    </w:p>
    <w:p w14:paraId="4B196A59" w14:textId="0E3A43DF" w:rsidR="005C5C42" w:rsidRDefault="00000000">
      <w:pPr>
        <w:pStyle w:val="Obsah2"/>
        <w:tabs>
          <w:tab w:val="right" w:pos="9062"/>
        </w:tabs>
        <w:rPr>
          <w:del w:id="401" w:author="Word Document Comparison" w:date="2023-11-20T10:37:00Z"/>
          <w:rFonts w:asciiTheme="minorHAnsi" w:eastAsiaTheme="minorEastAsia" w:hAnsiTheme="minorHAnsi" w:cstheme="minorBidi"/>
          <w:smallCaps w:val="0"/>
          <w:noProof/>
          <w:sz w:val="22"/>
          <w:szCs w:val="22"/>
          <w:lang w:eastAsia="cs-CZ"/>
        </w:rPr>
      </w:pPr>
      <w:del w:id="402" w:author="Word Document Comparison" w:date="2023-11-20T10:37:00Z">
        <w:r>
          <w:rPr>
            <w:smallCaps w:val="0"/>
          </w:rPr>
          <w:fldChar w:fldCharType="begin"/>
        </w:r>
        <w:r>
          <w:delInstrText>HYPERLINK \l "_Toc104126161"</w:delInstrText>
        </w:r>
        <w:r>
          <w:rPr>
            <w:smallCaps w:val="0"/>
          </w:rPr>
        </w:r>
        <w:r>
          <w:rPr>
            <w:smallCaps w:val="0"/>
          </w:rPr>
          <w:fldChar w:fldCharType="separate"/>
        </w:r>
        <w:r w:rsidR="005C5C42" w:rsidRPr="007C380D">
          <w:rPr>
            <w:rStyle w:val="Hypertextovodkaz"/>
            <w:noProof/>
          </w:rPr>
          <w:delText>SJT</w:delText>
        </w:r>
        <w:r w:rsidR="005C5C42">
          <w:rPr>
            <w:noProof/>
            <w:webHidden/>
          </w:rPr>
          <w:tab/>
        </w:r>
        <w:r w:rsidR="005C5C42">
          <w:rPr>
            <w:smallCaps w:val="0"/>
            <w:noProof/>
            <w:webHidden/>
          </w:rPr>
          <w:fldChar w:fldCharType="begin"/>
        </w:r>
        <w:r w:rsidR="005C5C42">
          <w:rPr>
            <w:noProof/>
            <w:webHidden/>
          </w:rPr>
          <w:delInstrText xml:space="preserve"> PAGEREF _Toc104126161 \h </w:delInstrText>
        </w:r>
        <w:r w:rsidR="005C5C42">
          <w:rPr>
            <w:smallCaps w:val="0"/>
            <w:noProof/>
            <w:webHidden/>
          </w:rPr>
        </w:r>
        <w:r w:rsidR="005C5C42">
          <w:rPr>
            <w:smallCaps w:val="0"/>
            <w:noProof/>
            <w:webHidden/>
          </w:rPr>
          <w:fldChar w:fldCharType="separate"/>
        </w:r>
        <w:r w:rsidR="005C5C42">
          <w:rPr>
            <w:noProof/>
            <w:webHidden/>
          </w:rPr>
          <w:delText>25</w:delText>
        </w:r>
        <w:r w:rsidR="005C5C42">
          <w:rPr>
            <w:smallCaps w:val="0"/>
            <w:noProof/>
            <w:webHidden/>
          </w:rPr>
          <w:fldChar w:fldCharType="end"/>
        </w:r>
        <w:r>
          <w:rPr>
            <w:smallCaps w:val="0"/>
            <w:noProof/>
          </w:rPr>
          <w:fldChar w:fldCharType="end"/>
        </w:r>
      </w:del>
    </w:p>
    <w:p w14:paraId="2911A609" w14:textId="72BE1AD7" w:rsidR="005C5C42" w:rsidRDefault="00000000">
      <w:pPr>
        <w:pStyle w:val="Obsah2"/>
        <w:tabs>
          <w:tab w:val="right" w:pos="9062"/>
        </w:tabs>
        <w:rPr>
          <w:del w:id="403" w:author="Word Document Comparison" w:date="2023-11-20T10:37:00Z"/>
          <w:rFonts w:asciiTheme="minorHAnsi" w:eastAsiaTheme="minorEastAsia" w:hAnsiTheme="minorHAnsi" w:cstheme="minorBidi"/>
          <w:smallCaps w:val="0"/>
          <w:noProof/>
          <w:sz w:val="22"/>
          <w:szCs w:val="22"/>
          <w:lang w:eastAsia="cs-CZ"/>
        </w:rPr>
      </w:pPr>
      <w:del w:id="404" w:author="Word Document Comparison" w:date="2023-11-20T10:37:00Z">
        <w:r>
          <w:rPr>
            <w:smallCaps w:val="0"/>
          </w:rPr>
          <w:fldChar w:fldCharType="begin"/>
        </w:r>
        <w:r>
          <w:delInstrText>HYPERLINK \l "_Toc104126162"</w:delInstrText>
        </w:r>
        <w:r>
          <w:rPr>
            <w:smallCaps w:val="0"/>
          </w:rPr>
        </w:r>
        <w:r>
          <w:rPr>
            <w:smallCaps w:val="0"/>
          </w:rPr>
          <w:fldChar w:fldCharType="separate"/>
        </w:r>
        <w:r w:rsidR="005C5C42" w:rsidRPr="007C380D">
          <w:rPr>
            <w:rStyle w:val="Hypertextovodkaz"/>
            <w:noProof/>
          </w:rPr>
          <w:delText>Jiné tarify a smluvní přepravní podmínky</w:delText>
        </w:r>
        <w:r w:rsidR="005C5C42">
          <w:rPr>
            <w:noProof/>
            <w:webHidden/>
          </w:rPr>
          <w:tab/>
        </w:r>
        <w:r w:rsidR="005C5C42">
          <w:rPr>
            <w:smallCaps w:val="0"/>
            <w:noProof/>
            <w:webHidden/>
          </w:rPr>
          <w:fldChar w:fldCharType="begin"/>
        </w:r>
        <w:r w:rsidR="005C5C42">
          <w:rPr>
            <w:noProof/>
            <w:webHidden/>
          </w:rPr>
          <w:delInstrText xml:space="preserve"> PAGEREF _Toc104126162 \h </w:delInstrText>
        </w:r>
        <w:r w:rsidR="005C5C42">
          <w:rPr>
            <w:smallCaps w:val="0"/>
            <w:noProof/>
            <w:webHidden/>
          </w:rPr>
        </w:r>
        <w:r w:rsidR="005C5C42">
          <w:rPr>
            <w:smallCaps w:val="0"/>
            <w:noProof/>
            <w:webHidden/>
          </w:rPr>
          <w:fldChar w:fldCharType="separate"/>
        </w:r>
        <w:r w:rsidR="005C5C42">
          <w:rPr>
            <w:noProof/>
            <w:webHidden/>
          </w:rPr>
          <w:delText>25</w:delText>
        </w:r>
        <w:r w:rsidR="005C5C42">
          <w:rPr>
            <w:smallCaps w:val="0"/>
            <w:noProof/>
            <w:webHidden/>
          </w:rPr>
          <w:fldChar w:fldCharType="end"/>
        </w:r>
        <w:r>
          <w:rPr>
            <w:smallCaps w:val="0"/>
            <w:noProof/>
          </w:rPr>
          <w:fldChar w:fldCharType="end"/>
        </w:r>
      </w:del>
    </w:p>
    <w:p w14:paraId="251B689C" w14:textId="1416B25E" w:rsidR="005C5C42" w:rsidRDefault="00000000">
      <w:pPr>
        <w:pStyle w:val="Obsah2"/>
        <w:tabs>
          <w:tab w:val="right" w:pos="9062"/>
        </w:tabs>
        <w:rPr>
          <w:del w:id="405" w:author="Word Document Comparison" w:date="2023-11-20T10:37:00Z"/>
          <w:rFonts w:asciiTheme="minorHAnsi" w:eastAsiaTheme="minorEastAsia" w:hAnsiTheme="minorHAnsi" w:cstheme="minorBidi"/>
          <w:smallCaps w:val="0"/>
          <w:noProof/>
          <w:sz w:val="22"/>
          <w:szCs w:val="22"/>
          <w:lang w:eastAsia="cs-CZ"/>
        </w:rPr>
      </w:pPr>
      <w:del w:id="406" w:author="Word Document Comparison" w:date="2023-11-20T10:37:00Z">
        <w:r>
          <w:rPr>
            <w:smallCaps w:val="0"/>
          </w:rPr>
          <w:fldChar w:fldCharType="begin"/>
        </w:r>
        <w:r>
          <w:delInstrText>HYPERLINK \l "_Toc104126163"</w:delInstrText>
        </w:r>
        <w:r>
          <w:rPr>
            <w:smallCaps w:val="0"/>
          </w:rPr>
        </w:r>
        <w:r>
          <w:rPr>
            <w:smallCaps w:val="0"/>
          </w:rPr>
          <w:fldChar w:fldCharType="separate"/>
        </w:r>
        <w:r w:rsidR="005C5C42" w:rsidRPr="007C380D">
          <w:rPr>
            <w:rStyle w:val="Hypertextovodkaz"/>
            <w:noProof/>
          </w:rPr>
          <w:delText>Druhy jízdních dokladů a povinnosti Dopravce</w:delText>
        </w:r>
        <w:r w:rsidR="005C5C42">
          <w:rPr>
            <w:noProof/>
            <w:webHidden/>
          </w:rPr>
          <w:tab/>
        </w:r>
        <w:r w:rsidR="005C5C42">
          <w:rPr>
            <w:smallCaps w:val="0"/>
            <w:noProof/>
            <w:webHidden/>
          </w:rPr>
          <w:fldChar w:fldCharType="begin"/>
        </w:r>
        <w:r w:rsidR="005C5C42">
          <w:rPr>
            <w:noProof/>
            <w:webHidden/>
          </w:rPr>
          <w:delInstrText xml:space="preserve"> PAGEREF _Toc104126163 \h </w:delInstrText>
        </w:r>
        <w:r w:rsidR="005C5C42">
          <w:rPr>
            <w:smallCaps w:val="0"/>
            <w:noProof/>
            <w:webHidden/>
          </w:rPr>
        </w:r>
        <w:r w:rsidR="005C5C42">
          <w:rPr>
            <w:smallCaps w:val="0"/>
            <w:noProof/>
            <w:webHidden/>
          </w:rPr>
          <w:fldChar w:fldCharType="separate"/>
        </w:r>
        <w:r w:rsidR="005C5C42">
          <w:rPr>
            <w:noProof/>
            <w:webHidden/>
          </w:rPr>
          <w:delText>27</w:delText>
        </w:r>
        <w:r w:rsidR="005C5C42">
          <w:rPr>
            <w:smallCaps w:val="0"/>
            <w:noProof/>
            <w:webHidden/>
          </w:rPr>
          <w:fldChar w:fldCharType="end"/>
        </w:r>
        <w:r>
          <w:rPr>
            <w:smallCaps w:val="0"/>
            <w:noProof/>
          </w:rPr>
          <w:fldChar w:fldCharType="end"/>
        </w:r>
      </w:del>
    </w:p>
    <w:p w14:paraId="2788EB23" w14:textId="3C034451" w:rsidR="005C5C42" w:rsidRDefault="00000000">
      <w:pPr>
        <w:pStyle w:val="Obsah2"/>
        <w:tabs>
          <w:tab w:val="right" w:pos="9062"/>
        </w:tabs>
        <w:rPr>
          <w:del w:id="407" w:author="Word Document Comparison" w:date="2023-11-20T10:37:00Z"/>
          <w:rFonts w:asciiTheme="minorHAnsi" w:eastAsiaTheme="minorEastAsia" w:hAnsiTheme="minorHAnsi" w:cstheme="minorBidi"/>
          <w:smallCaps w:val="0"/>
          <w:noProof/>
          <w:sz w:val="22"/>
          <w:szCs w:val="22"/>
          <w:lang w:eastAsia="cs-CZ"/>
        </w:rPr>
      </w:pPr>
      <w:del w:id="408" w:author="Word Document Comparison" w:date="2023-11-20T10:37:00Z">
        <w:r>
          <w:rPr>
            <w:smallCaps w:val="0"/>
          </w:rPr>
          <w:fldChar w:fldCharType="begin"/>
        </w:r>
        <w:r>
          <w:delInstrText>HYPERLINK \l "_Toc104126164"</w:delInstrText>
        </w:r>
        <w:r>
          <w:rPr>
            <w:smallCaps w:val="0"/>
          </w:rPr>
        </w:r>
        <w:r>
          <w:rPr>
            <w:smallCaps w:val="0"/>
          </w:rPr>
          <w:fldChar w:fldCharType="separate"/>
        </w:r>
        <w:r w:rsidR="005C5C42" w:rsidRPr="007C380D">
          <w:rPr>
            <w:rStyle w:val="Hypertextovodkaz"/>
            <w:noProof/>
          </w:rPr>
          <w:delText>Požadavky na prodejní, kontrolní a evidenční systém Dopravce</w:delText>
        </w:r>
        <w:r w:rsidR="005C5C42">
          <w:rPr>
            <w:noProof/>
            <w:webHidden/>
          </w:rPr>
          <w:tab/>
        </w:r>
        <w:r w:rsidR="005C5C42">
          <w:rPr>
            <w:smallCaps w:val="0"/>
            <w:noProof/>
            <w:webHidden/>
          </w:rPr>
          <w:fldChar w:fldCharType="begin"/>
        </w:r>
        <w:r w:rsidR="005C5C42">
          <w:rPr>
            <w:noProof/>
            <w:webHidden/>
          </w:rPr>
          <w:delInstrText xml:space="preserve"> PAGEREF _Toc104126164 \h </w:delInstrText>
        </w:r>
        <w:r w:rsidR="005C5C42">
          <w:rPr>
            <w:smallCaps w:val="0"/>
            <w:noProof/>
            <w:webHidden/>
          </w:rPr>
        </w:r>
        <w:r w:rsidR="005C5C42">
          <w:rPr>
            <w:smallCaps w:val="0"/>
            <w:noProof/>
            <w:webHidden/>
          </w:rPr>
          <w:fldChar w:fldCharType="separate"/>
        </w:r>
        <w:r w:rsidR="005C5C42">
          <w:rPr>
            <w:noProof/>
            <w:webHidden/>
          </w:rPr>
          <w:delText>27</w:delText>
        </w:r>
        <w:r w:rsidR="005C5C42">
          <w:rPr>
            <w:smallCaps w:val="0"/>
            <w:noProof/>
            <w:webHidden/>
          </w:rPr>
          <w:fldChar w:fldCharType="end"/>
        </w:r>
        <w:r>
          <w:rPr>
            <w:smallCaps w:val="0"/>
            <w:noProof/>
          </w:rPr>
          <w:fldChar w:fldCharType="end"/>
        </w:r>
      </w:del>
    </w:p>
    <w:p w14:paraId="4AB1559C" w14:textId="2A8CAD45" w:rsidR="005C5C42" w:rsidRDefault="00000000">
      <w:pPr>
        <w:pStyle w:val="Obsah2"/>
        <w:tabs>
          <w:tab w:val="right" w:pos="9062"/>
        </w:tabs>
        <w:rPr>
          <w:del w:id="409" w:author="Word Document Comparison" w:date="2023-11-20T10:37:00Z"/>
          <w:rFonts w:asciiTheme="minorHAnsi" w:eastAsiaTheme="minorEastAsia" w:hAnsiTheme="minorHAnsi" w:cstheme="minorBidi"/>
          <w:smallCaps w:val="0"/>
          <w:noProof/>
          <w:sz w:val="22"/>
          <w:szCs w:val="22"/>
          <w:lang w:eastAsia="cs-CZ"/>
        </w:rPr>
      </w:pPr>
      <w:del w:id="410" w:author="Word Document Comparison" w:date="2023-11-20T10:37:00Z">
        <w:r>
          <w:rPr>
            <w:smallCaps w:val="0"/>
          </w:rPr>
          <w:fldChar w:fldCharType="begin"/>
        </w:r>
        <w:r>
          <w:delInstrText>HYPERLINK \l "_Toc104126165"</w:delInstrText>
        </w:r>
        <w:r>
          <w:rPr>
            <w:smallCaps w:val="0"/>
          </w:rPr>
        </w:r>
        <w:r>
          <w:rPr>
            <w:smallCaps w:val="0"/>
          </w:rPr>
          <w:fldChar w:fldCharType="separate"/>
        </w:r>
        <w:r w:rsidR="005C5C42" w:rsidRPr="007C380D">
          <w:rPr>
            <w:rStyle w:val="Hypertextovodkaz"/>
            <w:noProof/>
          </w:rPr>
          <w:delText>Odbavovací systém Dopravce</w:delText>
        </w:r>
        <w:r w:rsidR="005C5C42">
          <w:rPr>
            <w:noProof/>
            <w:webHidden/>
          </w:rPr>
          <w:tab/>
        </w:r>
        <w:r w:rsidR="005C5C42">
          <w:rPr>
            <w:smallCaps w:val="0"/>
            <w:noProof/>
            <w:webHidden/>
          </w:rPr>
          <w:fldChar w:fldCharType="begin"/>
        </w:r>
        <w:r w:rsidR="005C5C42">
          <w:rPr>
            <w:noProof/>
            <w:webHidden/>
          </w:rPr>
          <w:delInstrText xml:space="preserve"> PAGEREF _Toc104126165 \h </w:delInstrText>
        </w:r>
        <w:r w:rsidR="005C5C42">
          <w:rPr>
            <w:smallCaps w:val="0"/>
            <w:noProof/>
            <w:webHidden/>
          </w:rPr>
        </w:r>
        <w:r w:rsidR="005C5C42">
          <w:rPr>
            <w:smallCaps w:val="0"/>
            <w:noProof/>
            <w:webHidden/>
          </w:rPr>
          <w:fldChar w:fldCharType="separate"/>
        </w:r>
        <w:r w:rsidR="005C5C42">
          <w:rPr>
            <w:noProof/>
            <w:webHidden/>
          </w:rPr>
          <w:delText>27</w:delText>
        </w:r>
        <w:r w:rsidR="005C5C42">
          <w:rPr>
            <w:smallCaps w:val="0"/>
            <w:noProof/>
            <w:webHidden/>
          </w:rPr>
          <w:fldChar w:fldCharType="end"/>
        </w:r>
        <w:r>
          <w:rPr>
            <w:smallCaps w:val="0"/>
            <w:noProof/>
          </w:rPr>
          <w:fldChar w:fldCharType="end"/>
        </w:r>
      </w:del>
    </w:p>
    <w:p w14:paraId="102E2ED8" w14:textId="33E77779" w:rsidR="005C5C42" w:rsidRDefault="00000000">
      <w:pPr>
        <w:pStyle w:val="Obsah3"/>
        <w:tabs>
          <w:tab w:val="left" w:pos="1200"/>
          <w:tab w:val="right" w:pos="9062"/>
        </w:tabs>
        <w:rPr>
          <w:del w:id="411" w:author="Word Document Comparison" w:date="2023-11-20T10:37:00Z"/>
          <w:rFonts w:asciiTheme="minorHAnsi" w:eastAsiaTheme="minorEastAsia" w:hAnsiTheme="minorHAnsi" w:cstheme="minorBidi"/>
          <w:i w:val="0"/>
          <w:noProof/>
          <w:sz w:val="22"/>
          <w:szCs w:val="22"/>
          <w:lang w:eastAsia="cs-CZ"/>
        </w:rPr>
      </w:pPr>
      <w:del w:id="412" w:author="Word Document Comparison" w:date="2023-11-20T10:37:00Z">
        <w:r>
          <w:rPr>
            <w:i w:val="0"/>
          </w:rPr>
          <w:fldChar w:fldCharType="begin"/>
        </w:r>
        <w:r>
          <w:delInstrText>HYPERLINK \l "_Toc104126166"</w:delInstrText>
        </w:r>
        <w:r>
          <w:rPr>
            <w:i w:val="0"/>
          </w:rPr>
        </w:r>
        <w:r>
          <w:rPr>
            <w:i w:val="0"/>
          </w:rPr>
          <w:fldChar w:fldCharType="separate"/>
        </w:r>
        <w:r w:rsidR="005C5C42" w:rsidRPr="007C380D">
          <w:rPr>
            <w:rStyle w:val="Hypertextovodkaz"/>
            <w:noProof/>
          </w:rPr>
          <w:delText>9.1.1.</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Prodej jednorázových a krátkodobých tištěných jízdních dokladů</w:delText>
        </w:r>
        <w:r w:rsidR="005C5C42">
          <w:rPr>
            <w:noProof/>
            <w:webHidden/>
          </w:rPr>
          <w:tab/>
        </w:r>
        <w:r w:rsidR="005C5C42">
          <w:rPr>
            <w:i w:val="0"/>
            <w:noProof/>
            <w:webHidden/>
          </w:rPr>
          <w:fldChar w:fldCharType="begin"/>
        </w:r>
        <w:r w:rsidR="005C5C42">
          <w:rPr>
            <w:noProof/>
            <w:webHidden/>
          </w:rPr>
          <w:delInstrText xml:space="preserve"> PAGEREF _Toc104126166 \h </w:delInstrText>
        </w:r>
        <w:r w:rsidR="005C5C42">
          <w:rPr>
            <w:i w:val="0"/>
            <w:noProof/>
            <w:webHidden/>
          </w:rPr>
        </w:r>
        <w:r w:rsidR="005C5C42">
          <w:rPr>
            <w:i w:val="0"/>
            <w:noProof/>
            <w:webHidden/>
          </w:rPr>
          <w:fldChar w:fldCharType="separate"/>
        </w:r>
        <w:r w:rsidR="005C5C42">
          <w:rPr>
            <w:noProof/>
            <w:webHidden/>
          </w:rPr>
          <w:delText>27</w:delText>
        </w:r>
        <w:r w:rsidR="005C5C42">
          <w:rPr>
            <w:i w:val="0"/>
            <w:noProof/>
            <w:webHidden/>
          </w:rPr>
          <w:fldChar w:fldCharType="end"/>
        </w:r>
        <w:r>
          <w:rPr>
            <w:i w:val="0"/>
            <w:noProof/>
          </w:rPr>
          <w:fldChar w:fldCharType="end"/>
        </w:r>
      </w:del>
    </w:p>
    <w:p w14:paraId="56C7E0E5" w14:textId="6CD72709" w:rsidR="005C5C42" w:rsidRDefault="00000000">
      <w:pPr>
        <w:pStyle w:val="Obsah3"/>
        <w:tabs>
          <w:tab w:val="left" w:pos="1200"/>
          <w:tab w:val="right" w:pos="9062"/>
        </w:tabs>
        <w:rPr>
          <w:del w:id="413" w:author="Word Document Comparison" w:date="2023-11-20T10:37:00Z"/>
          <w:rFonts w:asciiTheme="minorHAnsi" w:eastAsiaTheme="minorEastAsia" w:hAnsiTheme="minorHAnsi" w:cstheme="minorBidi"/>
          <w:i w:val="0"/>
          <w:noProof/>
          <w:sz w:val="22"/>
          <w:szCs w:val="22"/>
          <w:lang w:eastAsia="cs-CZ"/>
        </w:rPr>
      </w:pPr>
      <w:del w:id="414" w:author="Word Document Comparison" w:date="2023-11-20T10:37:00Z">
        <w:r>
          <w:rPr>
            <w:i w:val="0"/>
          </w:rPr>
          <w:fldChar w:fldCharType="begin"/>
        </w:r>
        <w:r>
          <w:delInstrText>HYPERLINK \l "_Toc104126167"</w:delInstrText>
        </w:r>
        <w:r>
          <w:rPr>
            <w:i w:val="0"/>
          </w:rPr>
        </w:r>
        <w:r>
          <w:rPr>
            <w:i w:val="0"/>
          </w:rPr>
          <w:fldChar w:fldCharType="separate"/>
        </w:r>
        <w:r w:rsidR="005C5C42" w:rsidRPr="007C380D">
          <w:rPr>
            <w:rStyle w:val="Hypertextovodkaz"/>
            <w:noProof/>
          </w:rPr>
          <w:delText>9.1.2.</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Prodej předplatních tištěných jízdních dokladů</w:delText>
        </w:r>
        <w:r w:rsidR="005C5C42">
          <w:rPr>
            <w:noProof/>
            <w:webHidden/>
          </w:rPr>
          <w:tab/>
        </w:r>
        <w:r w:rsidR="005C5C42">
          <w:rPr>
            <w:i w:val="0"/>
            <w:noProof/>
            <w:webHidden/>
          </w:rPr>
          <w:fldChar w:fldCharType="begin"/>
        </w:r>
        <w:r w:rsidR="005C5C42">
          <w:rPr>
            <w:noProof/>
            <w:webHidden/>
          </w:rPr>
          <w:delInstrText xml:space="preserve"> PAGEREF _Toc104126167 \h </w:delInstrText>
        </w:r>
        <w:r w:rsidR="005C5C42">
          <w:rPr>
            <w:i w:val="0"/>
            <w:noProof/>
            <w:webHidden/>
          </w:rPr>
        </w:r>
        <w:r w:rsidR="005C5C42">
          <w:rPr>
            <w:i w:val="0"/>
            <w:noProof/>
            <w:webHidden/>
          </w:rPr>
          <w:fldChar w:fldCharType="separate"/>
        </w:r>
        <w:r w:rsidR="005C5C42">
          <w:rPr>
            <w:noProof/>
            <w:webHidden/>
          </w:rPr>
          <w:delText>28</w:delText>
        </w:r>
        <w:r w:rsidR="005C5C42">
          <w:rPr>
            <w:i w:val="0"/>
            <w:noProof/>
            <w:webHidden/>
          </w:rPr>
          <w:fldChar w:fldCharType="end"/>
        </w:r>
        <w:r>
          <w:rPr>
            <w:i w:val="0"/>
            <w:noProof/>
          </w:rPr>
          <w:fldChar w:fldCharType="end"/>
        </w:r>
      </w:del>
    </w:p>
    <w:p w14:paraId="4D0B9585" w14:textId="029A9CA4" w:rsidR="005C5C42" w:rsidRDefault="00000000">
      <w:pPr>
        <w:pStyle w:val="Obsah3"/>
        <w:tabs>
          <w:tab w:val="left" w:pos="1200"/>
          <w:tab w:val="right" w:pos="9062"/>
        </w:tabs>
        <w:rPr>
          <w:del w:id="415" w:author="Word Document Comparison" w:date="2023-11-20T10:37:00Z"/>
          <w:rFonts w:asciiTheme="minorHAnsi" w:eastAsiaTheme="minorEastAsia" w:hAnsiTheme="minorHAnsi" w:cstheme="minorBidi"/>
          <w:i w:val="0"/>
          <w:noProof/>
          <w:sz w:val="22"/>
          <w:szCs w:val="22"/>
          <w:lang w:eastAsia="cs-CZ"/>
        </w:rPr>
      </w:pPr>
      <w:del w:id="416" w:author="Word Document Comparison" w:date="2023-11-20T10:37:00Z">
        <w:r>
          <w:rPr>
            <w:i w:val="0"/>
          </w:rPr>
          <w:fldChar w:fldCharType="begin"/>
        </w:r>
        <w:r>
          <w:delInstrText>HYPERLINK \l "_Toc104126168"</w:delInstrText>
        </w:r>
        <w:r>
          <w:rPr>
            <w:i w:val="0"/>
          </w:rPr>
        </w:r>
        <w:r>
          <w:rPr>
            <w:i w:val="0"/>
          </w:rPr>
          <w:fldChar w:fldCharType="separate"/>
        </w:r>
        <w:r w:rsidR="005C5C42" w:rsidRPr="007C380D">
          <w:rPr>
            <w:rStyle w:val="Hypertextovodkaz"/>
            <w:noProof/>
          </w:rPr>
          <w:delText>9.1.3.</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Prodej jízdních dokladů v elektronické podobě ve formě 2D kódu</w:delText>
        </w:r>
        <w:r w:rsidR="005C5C42">
          <w:rPr>
            <w:noProof/>
            <w:webHidden/>
          </w:rPr>
          <w:tab/>
        </w:r>
        <w:r w:rsidR="005C5C42">
          <w:rPr>
            <w:i w:val="0"/>
            <w:noProof/>
            <w:webHidden/>
          </w:rPr>
          <w:fldChar w:fldCharType="begin"/>
        </w:r>
        <w:r w:rsidR="005C5C42">
          <w:rPr>
            <w:noProof/>
            <w:webHidden/>
          </w:rPr>
          <w:delInstrText xml:space="preserve"> PAGEREF _Toc104126168 \h </w:delInstrText>
        </w:r>
        <w:r w:rsidR="005C5C42">
          <w:rPr>
            <w:i w:val="0"/>
            <w:noProof/>
            <w:webHidden/>
          </w:rPr>
        </w:r>
        <w:r w:rsidR="005C5C42">
          <w:rPr>
            <w:i w:val="0"/>
            <w:noProof/>
            <w:webHidden/>
          </w:rPr>
          <w:fldChar w:fldCharType="separate"/>
        </w:r>
        <w:r w:rsidR="005C5C42">
          <w:rPr>
            <w:noProof/>
            <w:webHidden/>
          </w:rPr>
          <w:delText>28</w:delText>
        </w:r>
        <w:r w:rsidR="005C5C42">
          <w:rPr>
            <w:i w:val="0"/>
            <w:noProof/>
            <w:webHidden/>
          </w:rPr>
          <w:fldChar w:fldCharType="end"/>
        </w:r>
        <w:r>
          <w:rPr>
            <w:i w:val="0"/>
            <w:noProof/>
          </w:rPr>
          <w:fldChar w:fldCharType="end"/>
        </w:r>
      </w:del>
    </w:p>
    <w:p w14:paraId="5073F179" w14:textId="191C8955" w:rsidR="005C5C42" w:rsidRDefault="00000000">
      <w:pPr>
        <w:pStyle w:val="Obsah3"/>
        <w:tabs>
          <w:tab w:val="left" w:pos="1200"/>
          <w:tab w:val="right" w:pos="9062"/>
        </w:tabs>
        <w:rPr>
          <w:del w:id="417" w:author="Word Document Comparison" w:date="2023-11-20T10:37:00Z"/>
          <w:rFonts w:asciiTheme="minorHAnsi" w:eastAsiaTheme="minorEastAsia" w:hAnsiTheme="minorHAnsi" w:cstheme="minorBidi"/>
          <w:i w:val="0"/>
          <w:noProof/>
          <w:sz w:val="22"/>
          <w:szCs w:val="22"/>
          <w:lang w:eastAsia="cs-CZ"/>
        </w:rPr>
      </w:pPr>
      <w:del w:id="418" w:author="Word Document Comparison" w:date="2023-11-20T10:37:00Z">
        <w:r>
          <w:rPr>
            <w:i w:val="0"/>
          </w:rPr>
          <w:fldChar w:fldCharType="begin"/>
        </w:r>
        <w:r>
          <w:delInstrText>HYPERLINK \l "_Toc104126169"</w:delInstrText>
        </w:r>
        <w:r>
          <w:rPr>
            <w:i w:val="0"/>
          </w:rPr>
        </w:r>
        <w:r>
          <w:rPr>
            <w:i w:val="0"/>
          </w:rPr>
          <w:fldChar w:fldCharType="separate"/>
        </w:r>
        <w:r w:rsidR="005C5C42" w:rsidRPr="007C380D">
          <w:rPr>
            <w:rStyle w:val="Hypertextovodkaz"/>
            <w:noProof/>
          </w:rPr>
          <w:delText>9.1.4.</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Prodej jízdních dokladů v elektronické podobě s centrální evidencí</w:delText>
        </w:r>
        <w:r w:rsidR="005C5C42">
          <w:rPr>
            <w:noProof/>
            <w:webHidden/>
          </w:rPr>
          <w:tab/>
        </w:r>
        <w:r w:rsidR="005C5C42">
          <w:rPr>
            <w:i w:val="0"/>
            <w:noProof/>
            <w:webHidden/>
          </w:rPr>
          <w:fldChar w:fldCharType="begin"/>
        </w:r>
        <w:r w:rsidR="005C5C42">
          <w:rPr>
            <w:noProof/>
            <w:webHidden/>
          </w:rPr>
          <w:delInstrText xml:space="preserve"> PAGEREF _Toc104126169 \h </w:delInstrText>
        </w:r>
        <w:r w:rsidR="005C5C42">
          <w:rPr>
            <w:i w:val="0"/>
            <w:noProof/>
            <w:webHidden/>
          </w:rPr>
        </w:r>
        <w:r w:rsidR="005C5C42">
          <w:rPr>
            <w:i w:val="0"/>
            <w:noProof/>
            <w:webHidden/>
          </w:rPr>
          <w:fldChar w:fldCharType="separate"/>
        </w:r>
        <w:r w:rsidR="005C5C42">
          <w:rPr>
            <w:noProof/>
            <w:webHidden/>
          </w:rPr>
          <w:delText>28</w:delText>
        </w:r>
        <w:r w:rsidR="005C5C42">
          <w:rPr>
            <w:i w:val="0"/>
            <w:noProof/>
            <w:webHidden/>
          </w:rPr>
          <w:fldChar w:fldCharType="end"/>
        </w:r>
        <w:r>
          <w:rPr>
            <w:i w:val="0"/>
            <w:noProof/>
          </w:rPr>
          <w:fldChar w:fldCharType="end"/>
        </w:r>
      </w:del>
    </w:p>
    <w:p w14:paraId="0B0386DA" w14:textId="5105764B" w:rsidR="005C5C42" w:rsidRDefault="00000000">
      <w:pPr>
        <w:pStyle w:val="Obsah3"/>
        <w:tabs>
          <w:tab w:val="left" w:pos="1200"/>
          <w:tab w:val="right" w:pos="9062"/>
        </w:tabs>
        <w:rPr>
          <w:del w:id="419" w:author="Word Document Comparison" w:date="2023-11-20T10:37:00Z"/>
          <w:rFonts w:asciiTheme="minorHAnsi" w:eastAsiaTheme="minorEastAsia" w:hAnsiTheme="minorHAnsi" w:cstheme="minorBidi"/>
          <w:i w:val="0"/>
          <w:noProof/>
          <w:sz w:val="22"/>
          <w:szCs w:val="22"/>
          <w:lang w:eastAsia="cs-CZ"/>
        </w:rPr>
      </w:pPr>
      <w:del w:id="420" w:author="Word Document Comparison" w:date="2023-11-20T10:37:00Z">
        <w:r>
          <w:rPr>
            <w:i w:val="0"/>
          </w:rPr>
          <w:fldChar w:fldCharType="begin"/>
        </w:r>
        <w:r>
          <w:delInstrText>HYPERLINK \l "_Toc104126170"</w:delInstrText>
        </w:r>
        <w:r>
          <w:rPr>
            <w:i w:val="0"/>
          </w:rPr>
        </w:r>
        <w:r>
          <w:rPr>
            <w:i w:val="0"/>
          </w:rPr>
          <w:fldChar w:fldCharType="separate"/>
        </w:r>
        <w:r w:rsidR="005C5C42" w:rsidRPr="007C380D">
          <w:rPr>
            <w:rStyle w:val="Hypertextovodkaz"/>
            <w:noProof/>
          </w:rPr>
          <w:delText>9.1.5.</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Prodej jízdních dokladů v automatech ve Vlacích a na zastávkách</w:delText>
        </w:r>
        <w:r w:rsidR="005C5C42">
          <w:rPr>
            <w:noProof/>
            <w:webHidden/>
          </w:rPr>
          <w:tab/>
        </w:r>
        <w:r w:rsidR="005C5C42">
          <w:rPr>
            <w:i w:val="0"/>
            <w:noProof/>
            <w:webHidden/>
          </w:rPr>
          <w:fldChar w:fldCharType="begin"/>
        </w:r>
        <w:r w:rsidR="005C5C42">
          <w:rPr>
            <w:noProof/>
            <w:webHidden/>
          </w:rPr>
          <w:delInstrText xml:space="preserve"> PAGEREF _Toc104126170 \h </w:delInstrText>
        </w:r>
        <w:r w:rsidR="005C5C42">
          <w:rPr>
            <w:i w:val="0"/>
            <w:noProof/>
            <w:webHidden/>
          </w:rPr>
        </w:r>
        <w:r w:rsidR="005C5C42">
          <w:rPr>
            <w:i w:val="0"/>
            <w:noProof/>
            <w:webHidden/>
          </w:rPr>
          <w:fldChar w:fldCharType="separate"/>
        </w:r>
        <w:r w:rsidR="005C5C42">
          <w:rPr>
            <w:noProof/>
            <w:webHidden/>
          </w:rPr>
          <w:delText>28</w:delText>
        </w:r>
        <w:r w:rsidR="005C5C42">
          <w:rPr>
            <w:i w:val="0"/>
            <w:noProof/>
            <w:webHidden/>
          </w:rPr>
          <w:fldChar w:fldCharType="end"/>
        </w:r>
        <w:r>
          <w:rPr>
            <w:i w:val="0"/>
            <w:noProof/>
          </w:rPr>
          <w:fldChar w:fldCharType="end"/>
        </w:r>
      </w:del>
    </w:p>
    <w:p w14:paraId="21590F25" w14:textId="0FEB1EC3" w:rsidR="005C5C42" w:rsidRDefault="00000000">
      <w:pPr>
        <w:pStyle w:val="Obsah3"/>
        <w:tabs>
          <w:tab w:val="left" w:pos="1200"/>
          <w:tab w:val="right" w:pos="9062"/>
        </w:tabs>
        <w:rPr>
          <w:del w:id="421" w:author="Word Document Comparison" w:date="2023-11-20T10:37:00Z"/>
          <w:rFonts w:asciiTheme="minorHAnsi" w:eastAsiaTheme="minorEastAsia" w:hAnsiTheme="minorHAnsi" w:cstheme="minorBidi"/>
          <w:i w:val="0"/>
          <w:noProof/>
          <w:sz w:val="22"/>
          <w:szCs w:val="22"/>
          <w:lang w:eastAsia="cs-CZ"/>
        </w:rPr>
      </w:pPr>
      <w:del w:id="422" w:author="Word Document Comparison" w:date="2023-11-20T10:37:00Z">
        <w:r>
          <w:rPr>
            <w:i w:val="0"/>
          </w:rPr>
          <w:fldChar w:fldCharType="begin"/>
        </w:r>
        <w:r>
          <w:delInstrText>HYPERLINK \l "_Toc104126171"</w:delInstrText>
        </w:r>
        <w:r>
          <w:rPr>
            <w:i w:val="0"/>
          </w:rPr>
        </w:r>
        <w:r>
          <w:rPr>
            <w:i w:val="0"/>
          </w:rPr>
          <w:fldChar w:fldCharType="separate"/>
        </w:r>
        <w:r w:rsidR="005C5C42" w:rsidRPr="007C380D">
          <w:rPr>
            <w:rStyle w:val="Hypertextovodkaz"/>
            <w:noProof/>
          </w:rPr>
          <w:delText>9.1.6.</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Prodej jízdních dokladů u vlakového doprovodu či strojvedoucího</w:delText>
        </w:r>
        <w:r w:rsidR="005C5C42">
          <w:rPr>
            <w:noProof/>
            <w:webHidden/>
          </w:rPr>
          <w:tab/>
        </w:r>
        <w:r w:rsidR="005C5C42">
          <w:rPr>
            <w:i w:val="0"/>
            <w:noProof/>
            <w:webHidden/>
          </w:rPr>
          <w:fldChar w:fldCharType="begin"/>
        </w:r>
        <w:r w:rsidR="005C5C42">
          <w:rPr>
            <w:noProof/>
            <w:webHidden/>
          </w:rPr>
          <w:delInstrText xml:space="preserve"> PAGEREF _Toc104126171 \h </w:delInstrText>
        </w:r>
        <w:r w:rsidR="005C5C42">
          <w:rPr>
            <w:i w:val="0"/>
            <w:noProof/>
            <w:webHidden/>
          </w:rPr>
        </w:r>
        <w:r w:rsidR="005C5C42">
          <w:rPr>
            <w:i w:val="0"/>
            <w:noProof/>
            <w:webHidden/>
          </w:rPr>
          <w:fldChar w:fldCharType="separate"/>
        </w:r>
        <w:r w:rsidR="005C5C42">
          <w:rPr>
            <w:noProof/>
            <w:webHidden/>
          </w:rPr>
          <w:delText>28</w:delText>
        </w:r>
        <w:r w:rsidR="005C5C42">
          <w:rPr>
            <w:i w:val="0"/>
            <w:noProof/>
            <w:webHidden/>
          </w:rPr>
          <w:fldChar w:fldCharType="end"/>
        </w:r>
        <w:r>
          <w:rPr>
            <w:i w:val="0"/>
            <w:noProof/>
          </w:rPr>
          <w:fldChar w:fldCharType="end"/>
        </w:r>
      </w:del>
    </w:p>
    <w:p w14:paraId="70A6CFE3" w14:textId="636C30E0" w:rsidR="005C5C42" w:rsidRDefault="00000000">
      <w:pPr>
        <w:pStyle w:val="Obsah3"/>
        <w:tabs>
          <w:tab w:val="left" w:pos="1200"/>
          <w:tab w:val="right" w:pos="9062"/>
        </w:tabs>
        <w:rPr>
          <w:del w:id="423" w:author="Word Document Comparison" w:date="2023-11-20T10:37:00Z"/>
          <w:rFonts w:asciiTheme="minorHAnsi" w:eastAsiaTheme="minorEastAsia" w:hAnsiTheme="minorHAnsi" w:cstheme="minorBidi"/>
          <w:i w:val="0"/>
          <w:noProof/>
          <w:sz w:val="22"/>
          <w:szCs w:val="22"/>
          <w:lang w:eastAsia="cs-CZ"/>
        </w:rPr>
      </w:pPr>
      <w:del w:id="424" w:author="Word Document Comparison" w:date="2023-11-20T10:37:00Z">
        <w:r>
          <w:rPr>
            <w:i w:val="0"/>
          </w:rPr>
          <w:fldChar w:fldCharType="begin"/>
        </w:r>
        <w:r>
          <w:delInstrText>HYPERLINK \l "_Toc104126172"</w:delInstrText>
        </w:r>
        <w:r>
          <w:rPr>
            <w:i w:val="0"/>
          </w:rPr>
        </w:r>
        <w:r>
          <w:rPr>
            <w:i w:val="0"/>
          </w:rPr>
          <w:fldChar w:fldCharType="separate"/>
        </w:r>
        <w:r w:rsidR="005C5C42" w:rsidRPr="007C380D">
          <w:rPr>
            <w:rStyle w:val="Hypertextovodkaz"/>
            <w:noProof/>
          </w:rPr>
          <w:delText>9.1.7.</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Usměrněný nástup cestujících</w:delText>
        </w:r>
        <w:r w:rsidR="005C5C42">
          <w:rPr>
            <w:noProof/>
            <w:webHidden/>
          </w:rPr>
          <w:tab/>
        </w:r>
        <w:r w:rsidR="005C5C42">
          <w:rPr>
            <w:i w:val="0"/>
            <w:noProof/>
            <w:webHidden/>
          </w:rPr>
          <w:fldChar w:fldCharType="begin"/>
        </w:r>
        <w:r w:rsidR="005C5C42">
          <w:rPr>
            <w:noProof/>
            <w:webHidden/>
          </w:rPr>
          <w:delInstrText xml:space="preserve"> PAGEREF _Toc104126172 \h </w:delInstrText>
        </w:r>
        <w:r w:rsidR="005C5C42">
          <w:rPr>
            <w:i w:val="0"/>
            <w:noProof/>
            <w:webHidden/>
          </w:rPr>
        </w:r>
        <w:r w:rsidR="005C5C42">
          <w:rPr>
            <w:i w:val="0"/>
            <w:noProof/>
            <w:webHidden/>
          </w:rPr>
          <w:fldChar w:fldCharType="separate"/>
        </w:r>
        <w:r w:rsidR="005C5C42">
          <w:rPr>
            <w:noProof/>
            <w:webHidden/>
          </w:rPr>
          <w:delText>29</w:delText>
        </w:r>
        <w:r w:rsidR="005C5C42">
          <w:rPr>
            <w:i w:val="0"/>
            <w:noProof/>
            <w:webHidden/>
          </w:rPr>
          <w:fldChar w:fldCharType="end"/>
        </w:r>
        <w:r>
          <w:rPr>
            <w:i w:val="0"/>
            <w:noProof/>
          </w:rPr>
          <w:fldChar w:fldCharType="end"/>
        </w:r>
      </w:del>
    </w:p>
    <w:p w14:paraId="4A822250" w14:textId="5ABB1779" w:rsidR="005C5C42" w:rsidRDefault="00000000">
      <w:pPr>
        <w:pStyle w:val="Obsah3"/>
        <w:tabs>
          <w:tab w:val="left" w:pos="1200"/>
          <w:tab w:val="right" w:pos="9062"/>
        </w:tabs>
        <w:rPr>
          <w:del w:id="425" w:author="Word Document Comparison" w:date="2023-11-20T10:37:00Z"/>
          <w:rFonts w:asciiTheme="minorHAnsi" w:eastAsiaTheme="minorEastAsia" w:hAnsiTheme="minorHAnsi" w:cstheme="minorBidi"/>
          <w:i w:val="0"/>
          <w:noProof/>
          <w:sz w:val="22"/>
          <w:szCs w:val="22"/>
          <w:lang w:eastAsia="cs-CZ"/>
        </w:rPr>
      </w:pPr>
      <w:del w:id="426" w:author="Word Document Comparison" w:date="2023-11-20T10:37:00Z">
        <w:r>
          <w:rPr>
            <w:i w:val="0"/>
          </w:rPr>
          <w:fldChar w:fldCharType="begin"/>
        </w:r>
        <w:r>
          <w:delInstrText>HYPERLINK \l "_Toc104126173"</w:delInstrText>
        </w:r>
        <w:r>
          <w:rPr>
            <w:i w:val="0"/>
          </w:rPr>
        </w:r>
        <w:r>
          <w:rPr>
            <w:i w:val="0"/>
          </w:rPr>
          <w:fldChar w:fldCharType="separate"/>
        </w:r>
        <w:r w:rsidR="005C5C42" w:rsidRPr="007C380D">
          <w:rPr>
            <w:rStyle w:val="Hypertextovodkaz"/>
            <w:noProof/>
          </w:rPr>
          <w:delText>9.1.8.</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Prodejní místa dopravce</w:delText>
        </w:r>
        <w:r w:rsidR="005C5C42">
          <w:rPr>
            <w:noProof/>
            <w:webHidden/>
          </w:rPr>
          <w:tab/>
        </w:r>
        <w:r w:rsidR="005C5C42">
          <w:rPr>
            <w:i w:val="0"/>
            <w:noProof/>
            <w:webHidden/>
          </w:rPr>
          <w:fldChar w:fldCharType="begin"/>
        </w:r>
        <w:r w:rsidR="005C5C42">
          <w:rPr>
            <w:noProof/>
            <w:webHidden/>
          </w:rPr>
          <w:delInstrText xml:space="preserve"> PAGEREF _Toc104126173 \h </w:delInstrText>
        </w:r>
        <w:r w:rsidR="005C5C42">
          <w:rPr>
            <w:i w:val="0"/>
            <w:noProof/>
            <w:webHidden/>
          </w:rPr>
        </w:r>
        <w:r w:rsidR="005C5C42">
          <w:rPr>
            <w:i w:val="0"/>
            <w:noProof/>
            <w:webHidden/>
          </w:rPr>
          <w:fldChar w:fldCharType="separate"/>
        </w:r>
        <w:r w:rsidR="005C5C42">
          <w:rPr>
            <w:noProof/>
            <w:webHidden/>
          </w:rPr>
          <w:delText>29</w:delText>
        </w:r>
        <w:r w:rsidR="005C5C42">
          <w:rPr>
            <w:i w:val="0"/>
            <w:noProof/>
            <w:webHidden/>
          </w:rPr>
          <w:fldChar w:fldCharType="end"/>
        </w:r>
        <w:r>
          <w:rPr>
            <w:i w:val="0"/>
            <w:noProof/>
          </w:rPr>
          <w:fldChar w:fldCharType="end"/>
        </w:r>
      </w:del>
    </w:p>
    <w:p w14:paraId="7D6B31CC" w14:textId="64DF6D19" w:rsidR="005C5C42" w:rsidRDefault="00000000">
      <w:pPr>
        <w:pStyle w:val="Obsah2"/>
        <w:tabs>
          <w:tab w:val="right" w:pos="9062"/>
        </w:tabs>
        <w:rPr>
          <w:del w:id="427" w:author="Word Document Comparison" w:date="2023-11-20T10:37:00Z"/>
          <w:rFonts w:asciiTheme="minorHAnsi" w:eastAsiaTheme="minorEastAsia" w:hAnsiTheme="minorHAnsi" w:cstheme="minorBidi"/>
          <w:smallCaps w:val="0"/>
          <w:noProof/>
          <w:sz w:val="22"/>
          <w:szCs w:val="22"/>
          <w:lang w:eastAsia="cs-CZ"/>
        </w:rPr>
      </w:pPr>
      <w:del w:id="428" w:author="Word Document Comparison" w:date="2023-11-20T10:37:00Z">
        <w:r>
          <w:rPr>
            <w:smallCaps w:val="0"/>
          </w:rPr>
          <w:fldChar w:fldCharType="begin"/>
        </w:r>
        <w:r>
          <w:delInstrText>HYPERLINK \l "_Toc104126174"</w:delInstrText>
        </w:r>
        <w:r>
          <w:rPr>
            <w:smallCaps w:val="0"/>
          </w:rPr>
        </w:r>
        <w:r>
          <w:rPr>
            <w:smallCaps w:val="0"/>
          </w:rPr>
          <w:fldChar w:fldCharType="separate"/>
        </w:r>
        <w:r w:rsidR="005C5C42" w:rsidRPr="007C380D">
          <w:rPr>
            <w:rStyle w:val="Hypertextovodkaz"/>
            <w:noProof/>
          </w:rPr>
          <w:delText>Umožnění komisionářského prodeje</w:delText>
        </w:r>
        <w:r w:rsidR="005C5C42">
          <w:rPr>
            <w:noProof/>
            <w:webHidden/>
          </w:rPr>
          <w:tab/>
        </w:r>
        <w:r w:rsidR="005C5C42">
          <w:rPr>
            <w:smallCaps w:val="0"/>
            <w:noProof/>
            <w:webHidden/>
          </w:rPr>
          <w:fldChar w:fldCharType="begin"/>
        </w:r>
        <w:r w:rsidR="005C5C42">
          <w:rPr>
            <w:noProof/>
            <w:webHidden/>
          </w:rPr>
          <w:delInstrText xml:space="preserve"> PAGEREF _Toc104126174 \h </w:delInstrText>
        </w:r>
        <w:r w:rsidR="005C5C42">
          <w:rPr>
            <w:smallCaps w:val="0"/>
            <w:noProof/>
            <w:webHidden/>
          </w:rPr>
        </w:r>
        <w:r w:rsidR="005C5C42">
          <w:rPr>
            <w:smallCaps w:val="0"/>
            <w:noProof/>
            <w:webHidden/>
          </w:rPr>
          <w:fldChar w:fldCharType="separate"/>
        </w:r>
        <w:r w:rsidR="005C5C42">
          <w:rPr>
            <w:noProof/>
            <w:webHidden/>
          </w:rPr>
          <w:delText>29</w:delText>
        </w:r>
        <w:r w:rsidR="005C5C42">
          <w:rPr>
            <w:smallCaps w:val="0"/>
            <w:noProof/>
            <w:webHidden/>
          </w:rPr>
          <w:fldChar w:fldCharType="end"/>
        </w:r>
        <w:r>
          <w:rPr>
            <w:smallCaps w:val="0"/>
            <w:noProof/>
          </w:rPr>
          <w:fldChar w:fldCharType="end"/>
        </w:r>
      </w:del>
    </w:p>
    <w:p w14:paraId="14625E0A" w14:textId="305E7688" w:rsidR="005C5C42" w:rsidRDefault="00000000">
      <w:pPr>
        <w:pStyle w:val="Obsah2"/>
        <w:tabs>
          <w:tab w:val="right" w:pos="9062"/>
        </w:tabs>
        <w:rPr>
          <w:del w:id="429" w:author="Word Document Comparison" w:date="2023-11-20T10:37:00Z"/>
          <w:rFonts w:asciiTheme="minorHAnsi" w:eastAsiaTheme="minorEastAsia" w:hAnsiTheme="minorHAnsi" w:cstheme="minorBidi"/>
          <w:smallCaps w:val="0"/>
          <w:noProof/>
          <w:sz w:val="22"/>
          <w:szCs w:val="22"/>
          <w:lang w:eastAsia="cs-CZ"/>
        </w:rPr>
      </w:pPr>
      <w:del w:id="430" w:author="Word Document Comparison" w:date="2023-11-20T10:37:00Z">
        <w:r>
          <w:rPr>
            <w:smallCaps w:val="0"/>
          </w:rPr>
          <w:fldChar w:fldCharType="begin"/>
        </w:r>
        <w:r>
          <w:delInstrText>HYPERLINK \l "_Toc104126175"</w:delInstrText>
        </w:r>
        <w:r>
          <w:rPr>
            <w:smallCaps w:val="0"/>
          </w:rPr>
        </w:r>
        <w:r>
          <w:rPr>
            <w:smallCaps w:val="0"/>
          </w:rPr>
          <w:fldChar w:fldCharType="separate"/>
        </w:r>
        <w:r w:rsidR="005C5C42" w:rsidRPr="007C380D">
          <w:rPr>
            <w:rStyle w:val="Hypertextovodkaz"/>
            <w:noProof/>
          </w:rPr>
          <w:delText>Přepravní kontrola</w:delText>
        </w:r>
        <w:r w:rsidR="005C5C42">
          <w:rPr>
            <w:noProof/>
            <w:webHidden/>
          </w:rPr>
          <w:tab/>
        </w:r>
        <w:r w:rsidR="005C5C42">
          <w:rPr>
            <w:smallCaps w:val="0"/>
            <w:noProof/>
            <w:webHidden/>
          </w:rPr>
          <w:fldChar w:fldCharType="begin"/>
        </w:r>
        <w:r w:rsidR="005C5C42">
          <w:rPr>
            <w:noProof/>
            <w:webHidden/>
          </w:rPr>
          <w:delInstrText xml:space="preserve"> PAGEREF _Toc104126175 \h </w:delInstrText>
        </w:r>
        <w:r w:rsidR="005C5C42">
          <w:rPr>
            <w:smallCaps w:val="0"/>
            <w:noProof/>
            <w:webHidden/>
          </w:rPr>
        </w:r>
        <w:r w:rsidR="005C5C42">
          <w:rPr>
            <w:smallCaps w:val="0"/>
            <w:noProof/>
            <w:webHidden/>
          </w:rPr>
          <w:fldChar w:fldCharType="separate"/>
        </w:r>
        <w:r w:rsidR="005C5C42">
          <w:rPr>
            <w:noProof/>
            <w:webHidden/>
          </w:rPr>
          <w:delText>29</w:delText>
        </w:r>
        <w:r w:rsidR="005C5C42">
          <w:rPr>
            <w:smallCaps w:val="0"/>
            <w:noProof/>
            <w:webHidden/>
          </w:rPr>
          <w:fldChar w:fldCharType="end"/>
        </w:r>
        <w:r>
          <w:rPr>
            <w:smallCaps w:val="0"/>
            <w:noProof/>
          </w:rPr>
          <w:fldChar w:fldCharType="end"/>
        </w:r>
      </w:del>
    </w:p>
    <w:p w14:paraId="1CBE7416" w14:textId="75681B7F" w:rsidR="005C5C42" w:rsidRDefault="00000000">
      <w:pPr>
        <w:pStyle w:val="Obsah3"/>
        <w:tabs>
          <w:tab w:val="left" w:pos="1200"/>
          <w:tab w:val="right" w:pos="9062"/>
        </w:tabs>
        <w:rPr>
          <w:del w:id="431" w:author="Word Document Comparison" w:date="2023-11-20T10:37:00Z"/>
          <w:rFonts w:asciiTheme="minorHAnsi" w:eastAsiaTheme="minorEastAsia" w:hAnsiTheme="minorHAnsi" w:cstheme="minorBidi"/>
          <w:i w:val="0"/>
          <w:noProof/>
          <w:sz w:val="22"/>
          <w:szCs w:val="22"/>
          <w:lang w:eastAsia="cs-CZ"/>
        </w:rPr>
      </w:pPr>
      <w:del w:id="432" w:author="Word Document Comparison" w:date="2023-11-20T10:37:00Z">
        <w:r>
          <w:rPr>
            <w:i w:val="0"/>
          </w:rPr>
          <w:fldChar w:fldCharType="begin"/>
        </w:r>
        <w:r>
          <w:delInstrText>HYPERLINK \l "_Toc104126176"</w:delInstrText>
        </w:r>
        <w:r>
          <w:rPr>
            <w:i w:val="0"/>
          </w:rPr>
        </w:r>
        <w:r>
          <w:rPr>
            <w:i w:val="0"/>
          </w:rPr>
          <w:fldChar w:fldCharType="separate"/>
        </w:r>
        <w:r w:rsidR="005C5C42" w:rsidRPr="007C380D">
          <w:rPr>
            <w:rStyle w:val="Hypertextovodkaz"/>
            <w:noProof/>
          </w:rPr>
          <w:delText>9.1.9.</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Výkon přepravní kontroly</w:delText>
        </w:r>
        <w:r w:rsidR="005C5C42">
          <w:rPr>
            <w:noProof/>
            <w:webHidden/>
          </w:rPr>
          <w:tab/>
        </w:r>
        <w:r w:rsidR="005C5C42">
          <w:rPr>
            <w:i w:val="0"/>
            <w:noProof/>
            <w:webHidden/>
          </w:rPr>
          <w:fldChar w:fldCharType="begin"/>
        </w:r>
        <w:r w:rsidR="005C5C42">
          <w:rPr>
            <w:noProof/>
            <w:webHidden/>
          </w:rPr>
          <w:delInstrText xml:space="preserve"> PAGEREF _Toc104126176 \h </w:delInstrText>
        </w:r>
        <w:r w:rsidR="005C5C42">
          <w:rPr>
            <w:i w:val="0"/>
            <w:noProof/>
            <w:webHidden/>
          </w:rPr>
        </w:r>
        <w:r w:rsidR="005C5C42">
          <w:rPr>
            <w:i w:val="0"/>
            <w:noProof/>
            <w:webHidden/>
          </w:rPr>
          <w:fldChar w:fldCharType="separate"/>
        </w:r>
        <w:r w:rsidR="005C5C42">
          <w:rPr>
            <w:noProof/>
            <w:webHidden/>
          </w:rPr>
          <w:delText>29</w:delText>
        </w:r>
        <w:r w:rsidR="005C5C42">
          <w:rPr>
            <w:i w:val="0"/>
            <w:noProof/>
            <w:webHidden/>
          </w:rPr>
          <w:fldChar w:fldCharType="end"/>
        </w:r>
        <w:r>
          <w:rPr>
            <w:i w:val="0"/>
            <w:noProof/>
          </w:rPr>
          <w:fldChar w:fldCharType="end"/>
        </w:r>
      </w:del>
    </w:p>
    <w:p w14:paraId="51782A49" w14:textId="62632D30" w:rsidR="005C5C42" w:rsidRDefault="00000000">
      <w:pPr>
        <w:pStyle w:val="Obsah3"/>
        <w:tabs>
          <w:tab w:val="left" w:pos="1440"/>
          <w:tab w:val="right" w:pos="9062"/>
        </w:tabs>
        <w:rPr>
          <w:del w:id="433" w:author="Word Document Comparison" w:date="2023-11-20T10:37:00Z"/>
          <w:rFonts w:asciiTheme="minorHAnsi" w:eastAsiaTheme="minorEastAsia" w:hAnsiTheme="minorHAnsi" w:cstheme="minorBidi"/>
          <w:i w:val="0"/>
          <w:noProof/>
          <w:sz w:val="22"/>
          <w:szCs w:val="22"/>
          <w:lang w:eastAsia="cs-CZ"/>
        </w:rPr>
      </w:pPr>
      <w:del w:id="434" w:author="Word Document Comparison" w:date="2023-11-20T10:37:00Z">
        <w:r>
          <w:rPr>
            <w:i w:val="0"/>
          </w:rPr>
          <w:fldChar w:fldCharType="begin"/>
        </w:r>
        <w:r>
          <w:delInstrText>HYPERLINK \l "_Toc104126177"</w:delInstrText>
        </w:r>
        <w:r>
          <w:rPr>
            <w:i w:val="0"/>
          </w:rPr>
        </w:r>
        <w:r>
          <w:rPr>
            <w:i w:val="0"/>
          </w:rPr>
          <w:fldChar w:fldCharType="separate"/>
        </w:r>
        <w:r w:rsidR="005C5C42" w:rsidRPr="007C380D">
          <w:rPr>
            <w:rStyle w:val="Hypertextovodkaz"/>
            <w:noProof/>
          </w:rPr>
          <w:delText>9.1.10.</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Přepravní kontrola vykonávaná jménem Dopravce</w:delText>
        </w:r>
        <w:r w:rsidR="005C5C42">
          <w:rPr>
            <w:noProof/>
            <w:webHidden/>
          </w:rPr>
          <w:tab/>
        </w:r>
        <w:r w:rsidR="005C5C42">
          <w:rPr>
            <w:i w:val="0"/>
            <w:noProof/>
            <w:webHidden/>
          </w:rPr>
          <w:fldChar w:fldCharType="begin"/>
        </w:r>
        <w:r w:rsidR="005C5C42">
          <w:rPr>
            <w:noProof/>
            <w:webHidden/>
          </w:rPr>
          <w:delInstrText xml:space="preserve"> PAGEREF _Toc104126177 \h </w:delInstrText>
        </w:r>
        <w:r w:rsidR="005C5C42">
          <w:rPr>
            <w:i w:val="0"/>
            <w:noProof/>
            <w:webHidden/>
          </w:rPr>
        </w:r>
        <w:r w:rsidR="005C5C42">
          <w:rPr>
            <w:i w:val="0"/>
            <w:noProof/>
            <w:webHidden/>
          </w:rPr>
          <w:fldChar w:fldCharType="separate"/>
        </w:r>
        <w:r w:rsidR="005C5C42">
          <w:rPr>
            <w:noProof/>
            <w:webHidden/>
          </w:rPr>
          <w:delText>30</w:delText>
        </w:r>
        <w:r w:rsidR="005C5C42">
          <w:rPr>
            <w:i w:val="0"/>
            <w:noProof/>
            <w:webHidden/>
          </w:rPr>
          <w:fldChar w:fldCharType="end"/>
        </w:r>
        <w:r>
          <w:rPr>
            <w:i w:val="0"/>
            <w:noProof/>
          </w:rPr>
          <w:fldChar w:fldCharType="end"/>
        </w:r>
      </w:del>
    </w:p>
    <w:p w14:paraId="09FB1880" w14:textId="18759353" w:rsidR="005C5C42" w:rsidRDefault="00000000">
      <w:pPr>
        <w:pStyle w:val="Obsah3"/>
        <w:tabs>
          <w:tab w:val="left" w:pos="1440"/>
          <w:tab w:val="right" w:pos="9062"/>
        </w:tabs>
        <w:rPr>
          <w:del w:id="435" w:author="Word Document Comparison" w:date="2023-11-20T10:37:00Z"/>
          <w:rFonts w:asciiTheme="minorHAnsi" w:eastAsiaTheme="minorEastAsia" w:hAnsiTheme="minorHAnsi" w:cstheme="minorBidi"/>
          <w:i w:val="0"/>
          <w:noProof/>
          <w:sz w:val="22"/>
          <w:szCs w:val="22"/>
          <w:lang w:eastAsia="cs-CZ"/>
        </w:rPr>
      </w:pPr>
      <w:del w:id="436" w:author="Word Document Comparison" w:date="2023-11-20T10:37:00Z">
        <w:r>
          <w:rPr>
            <w:i w:val="0"/>
          </w:rPr>
          <w:lastRenderedPageBreak/>
          <w:fldChar w:fldCharType="begin"/>
        </w:r>
        <w:r>
          <w:delInstrText>HYPERLINK \l "_Toc104126178"</w:delInstrText>
        </w:r>
        <w:r>
          <w:rPr>
            <w:i w:val="0"/>
          </w:rPr>
        </w:r>
        <w:r>
          <w:rPr>
            <w:i w:val="0"/>
          </w:rPr>
          <w:fldChar w:fldCharType="separate"/>
        </w:r>
        <w:r w:rsidR="005C5C42" w:rsidRPr="007C380D">
          <w:rPr>
            <w:rStyle w:val="Hypertextovodkaz"/>
            <w:noProof/>
          </w:rPr>
          <w:delText>9.1.11.</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Přepravní kontrola vykonávaná jménem subjektu provádějícího přepravní kontrolu</w:delText>
        </w:r>
        <w:r w:rsidR="005C5C42">
          <w:rPr>
            <w:noProof/>
            <w:webHidden/>
          </w:rPr>
          <w:tab/>
        </w:r>
        <w:r w:rsidR="005C5C42">
          <w:rPr>
            <w:i w:val="0"/>
            <w:noProof/>
            <w:webHidden/>
          </w:rPr>
          <w:fldChar w:fldCharType="begin"/>
        </w:r>
        <w:r w:rsidR="005C5C42">
          <w:rPr>
            <w:noProof/>
            <w:webHidden/>
          </w:rPr>
          <w:delInstrText xml:space="preserve"> PAGEREF _Toc104126178 \h </w:delInstrText>
        </w:r>
        <w:r w:rsidR="005C5C42">
          <w:rPr>
            <w:i w:val="0"/>
            <w:noProof/>
            <w:webHidden/>
          </w:rPr>
        </w:r>
        <w:r w:rsidR="005C5C42">
          <w:rPr>
            <w:i w:val="0"/>
            <w:noProof/>
            <w:webHidden/>
          </w:rPr>
          <w:fldChar w:fldCharType="separate"/>
        </w:r>
        <w:r w:rsidR="005C5C42">
          <w:rPr>
            <w:noProof/>
            <w:webHidden/>
          </w:rPr>
          <w:delText>30</w:delText>
        </w:r>
        <w:r w:rsidR="005C5C42">
          <w:rPr>
            <w:i w:val="0"/>
            <w:noProof/>
            <w:webHidden/>
          </w:rPr>
          <w:fldChar w:fldCharType="end"/>
        </w:r>
        <w:r>
          <w:rPr>
            <w:i w:val="0"/>
            <w:noProof/>
          </w:rPr>
          <w:fldChar w:fldCharType="end"/>
        </w:r>
      </w:del>
    </w:p>
    <w:p w14:paraId="00E7A226" w14:textId="049EA240" w:rsidR="005C5C42" w:rsidRDefault="00000000">
      <w:pPr>
        <w:pStyle w:val="Obsah3"/>
        <w:tabs>
          <w:tab w:val="left" w:pos="1440"/>
          <w:tab w:val="right" w:pos="9062"/>
        </w:tabs>
        <w:rPr>
          <w:del w:id="437" w:author="Word Document Comparison" w:date="2023-11-20T10:37:00Z"/>
          <w:rFonts w:asciiTheme="minorHAnsi" w:eastAsiaTheme="minorEastAsia" w:hAnsiTheme="minorHAnsi" w:cstheme="minorBidi"/>
          <w:i w:val="0"/>
          <w:noProof/>
          <w:sz w:val="22"/>
          <w:szCs w:val="22"/>
          <w:lang w:eastAsia="cs-CZ"/>
        </w:rPr>
      </w:pPr>
      <w:del w:id="438" w:author="Word Document Comparison" w:date="2023-11-20T10:37:00Z">
        <w:r>
          <w:rPr>
            <w:i w:val="0"/>
          </w:rPr>
          <w:fldChar w:fldCharType="begin"/>
        </w:r>
        <w:r>
          <w:delInstrText>HYPERLINK \l "_Toc104126179"</w:delInstrText>
        </w:r>
        <w:r>
          <w:rPr>
            <w:i w:val="0"/>
          </w:rPr>
        </w:r>
        <w:r>
          <w:rPr>
            <w:i w:val="0"/>
          </w:rPr>
          <w:fldChar w:fldCharType="separate"/>
        </w:r>
        <w:r w:rsidR="005C5C42" w:rsidRPr="007C380D">
          <w:rPr>
            <w:rStyle w:val="Hypertextovodkaz"/>
            <w:noProof/>
          </w:rPr>
          <w:delText>9.1.12.</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Součinnost Dopravce</w:delText>
        </w:r>
        <w:r w:rsidR="005C5C42">
          <w:rPr>
            <w:noProof/>
            <w:webHidden/>
          </w:rPr>
          <w:tab/>
        </w:r>
        <w:r w:rsidR="005C5C42">
          <w:rPr>
            <w:i w:val="0"/>
            <w:noProof/>
            <w:webHidden/>
          </w:rPr>
          <w:fldChar w:fldCharType="begin"/>
        </w:r>
        <w:r w:rsidR="005C5C42">
          <w:rPr>
            <w:noProof/>
            <w:webHidden/>
          </w:rPr>
          <w:delInstrText xml:space="preserve"> PAGEREF _Toc104126179 \h </w:delInstrText>
        </w:r>
        <w:r w:rsidR="005C5C42">
          <w:rPr>
            <w:i w:val="0"/>
            <w:noProof/>
            <w:webHidden/>
          </w:rPr>
        </w:r>
        <w:r w:rsidR="005C5C42">
          <w:rPr>
            <w:i w:val="0"/>
            <w:noProof/>
            <w:webHidden/>
          </w:rPr>
          <w:fldChar w:fldCharType="separate"/>
        </w:r>
        <w:r w:rsidR="005C5C42">
          <w:rPr>
            <w:noProof/>
            <w:webHidden/>
          </w:rPr>
          <w:delText>31</w:delText>
        </w:r>
        <w:r w:rsidR="005C5C42">
          <w:rPr>
            <w:i w:val="0"/>
            <w:noProof/>
            <w:webHidden/>
          </w:rPr>
          <w:fldChar w:fldCharType="end"/>
        </w:r>
        <w:r>
          <w:rPr>
            <w:i w:val="0"/>
            <w:noProof/>
          </w:rPr>
          <w:fldChar w:fldCharType="end"/>
        </w:r>
      </w:del>
    </w:p>
    <w:p w14:paraId="51442F65" w14:textId="74621813" w:rsidR="005C5C42" w:rsidRDefault="00000000">
      <w:pPr>
        <w:pStyle w:val="Obsah3"/>
        <w:tabs>
          <w:tab w:val="left" w:pos="1440"/>
          <w:tab w:val="right" w:pos="9062"/>
        </w:tabs>
        <w:rPr>
          <w:del w:id="439" w:author="Word Document Comparison" w:date="2023-11-20T10:37:00Z"/>
          <w:rFonts w:asciiTheme="minorHAnsi" w:eastAsiaTheme="minorEastAsia" w:hAnsiTheme="minorHAnsi" w:cstheme="minorBidi"/>
          <w:i w:val="0"/>
          <w:noProof/>
          <w:sz w:val="22"/>
          <w:szCs w:val="22"/>
          <w:lang w:eastAsia="cs-CZ"/>
        </w:rPr>
      </w:pPr>
      <w:del w:id="440" w:author="Word Document Comparison" w:date="2023-11-20T10:37:00Z">
        <w:r>
          <w:rPr>
            <w:i w:val="0"/>
          </w:rPr>
          <w:fldChar w:fldCharType="begin"/>
        </w:r>
        <w:r>
          <w:delInstrText>HYPERLINK \l "_Toc104126180"</w:delInstrText>
        </w:r>
        <w:r>
          <w:rPr>
            <w:i w:val="0"/>
          </w:rPr>
        </w:r>
        <w:r>
          <w:rPr>
            <w:i w:val="0"/>
          </w:rPr>
          <w:fldChar w:fldCharType="separate"/>
        </w:r>
        <w:r w:rsidR="005C5C42" w:rsidRPr="007C380D">
          <w:rPr>
            <w:rStyle w:val="Hypertextovodkaz"/>
            <w:noProof/>
          </w:rPr>
          <w:delText>9.1.13.</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Výkon přepravní kontroly smluvními subjekty</w:delText>
        </w:r>
        <w:r w:rsidR="005C5C42">
          <w:rPr>
            <w:noProof/>
            <w:webHidden/>
          </w:rPr>
          <w:tab/>
        </w:r>
        <w:r w:rsidR="005C5C42">
          <w:rPr>
            <w:i w:val="0"/>
            <w:noProof/>
            <w:webHidden/>
          </w:rPr>
          <w:fldChar w:fldCharType="begin"/>
        </w:r>
        <w:r w:rsidR="005C5C42">
          <w:rPr>
            <w:noProof/>
            <w:webHidden/>
          </w:rPr>
          <w:delInstrText xml:space="preserve"> PAGEREF _Toc104126180 \h </w:delInstrText>
        </w:r>
        <w:r w:rsidR="005C5C42">
          <w:rPr>
            <w:i w:val="0"/>
            <w:noProof/>
            <w:webHidden/>
          </w:rPr>
        </w:r>
        <w:r w:rsidR="005C5C42">
          <w:rPr>
            <w:i w:val="0"/>
            <w:noProof/>
            <w:webHidden/>
          </w:rPr>
          <w:fldChar w:fldCharType="separate"/>
        </w:r>
        <w:r w:rsidR="005C5C42">
          <w:rPr>
            <w:noProof/>
            <w:webHidden/>
          </w:rPr>
          <w:delText>31</w:delText>
        </w:r>
        <w:r w:rsidR="005C5C42">
          <w:rPr>
            <w:i w:val="0"/>
            <w:noProof/>
            <w:webHidden/>
          </w:rPr>
          <w:fldChar w:fldCharType="end"/>
        </w:r>
        <w:r>
          <w:rPr>
            <w:i w:val="0"/>
            <w:noProof/>
          </w:rPr>
          <w:fldChar w:fldCharType="end"/>
        </w:r>
      </w:del>
    </w:p>
    <w:p w14:paraId="3FDB1A3F" w14:textId="1A0753D4" w:rsidR="005C5C42" w:rsidRDefault="00000000">
      <w:pPr>
        <w:pStyle w:val="Obsah3"/>
        <w:tabs>
          <w:tab w:val="left" w:pos="1440"/>
          <w:tab w:val="right" w:pos="9062"/>
        </w:tabs>
        <w:rPr>
          <w:del w:id="441" w:author="Word Document Comparison" w:date="2023-11-20T10:37:00Z"/>
          <w:rFonts w:asciiTheme="minorHAnsi" w:eastAsiaTheme="minorEastAsia" w:hAnsiTheme="minorHAnsi" w:cstheme="minorBidi"/>
          <w:i w:val="0"/>
          <w:noProof/>
          <w:sz w:val="22"/>
          <w:szCs w:val="22"/>
          <w:lang w:eastAsia="cs-CZ"/>
        </w:rPr>
      </w:pPr>
      <w:del w:id="442" w:author="Word Document Comparison" w:date="2023-11-20T10:37:00Z">
        <w:r>
          <w:rPr>
            <w:i w:val="0"/>
          </w:rPr>
          <w:fldChar w:fldCharType="begin"/>
        </w:r>
        <w:r>
          <w:delInstrText>HYPERLINK \l "_Toc104126181"</w:delInstrText>
        </w:r>
        <w:r>
          <w:rPr>
            <w:i w:val="0"/>
          </w:rPr>
        </w:r>
        <w:r>
          <w:rPr>
            <w:i w:val="0"/>
          </w:rPr>
          <w:fldChar w:fldCharType="separate"/>
        </w:r>
        <w:r w:rsidR="005C5C42" w:rsidRPr="007C380D">
          <w:rPr>
            <w:rStyle w:val="Hypertextovodkaz"/>
            <w:noProof/>
          </w:rPr>
          <w:delText>9.1.14.</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Technické požadavky na kontrolní zařízení</w:delText>
        </w:r>
        <w:r w:rsidR="005C5C42">
          <w:rPr>
            <w:noProof/>
            <w:webHidden/>
          </w:rPr>
          <w:tab/>
        </w:r>
        <w:r w:rsidR="005C5C42">
          <w:rPr>
            <w:i w:val="0"/>
            <w:noProof/>
            <w:webHidden/>
          </w:rPr>
          <w:fldChar w:fldCharType="begin"/>
        </w:r>
        <w:r w:rsidR="005C5C42">
          <w:rPr>
            <w:noProof/>
            <w:webHidden/>
          </w:rPr>
          <w:delInstrText xml:space="preserve"> PAGEREF _Toc104126181 \h </w:delInstrText>
        </w:r>
        <w:r w:rsidR="005C5C42">
          <w:rPr>
            <w:i w:val="0"/>
            <w:noProof/>
            <w:webHidden/>
          </w:rPr>
        </w:r>
        <w:r w:rsidR="005C5C42">
          <w:rPr>
            <w:i w:val="0"/>
            <w:noProof/>
            <w:webHidden/>
          </w:rPr>
          <w:fldChar w:fldCharType="separate"/>
        </w:r>
        <w:r w:rsidR="005C5C42">
          <w:rPr>
            <w:noProof/>
            <w:webHidden/>
          </w:rPr>
          <w:delText>31</w:delText>
        </w:r>
        <w:r w:rsidR="005C5C42">
          <w:rPr>
            <w:i w:val="0"/>
            <w:noProof/>
            <w:webHidden/>
          </w:rPr>
          <w:fldChar w:fldCharType="end"/>
        </w:r>
        <w:r>
          <w:rPr>
            <w:i w:val="0"/>
            <w:noProof/>
          </w:rPr>
          <w:fldChar w:fldCharType="end"/>
        </w:r>
      </w:del>
    </w:p>
    <w:p w14:paraId="538ABF0C" w14:textId="2BFC4C3D" w:rsidR="005C5C42" w:rsidRDefault="00000000">
      <w:pPr>
        <w:pStyle w:val="Obsah3"/>
        <w:tabs>
          <w:tab w:val="left" w:pos="1440"/>
          <w:tab w:val="right" w:pos="9062"/>
        </w:tabs>
        <w:rPr>
          <w:del w:id="443" w:author="Word Document Comparison" w:date="2023-11-20T10:37:00Z"/>
          <w:rFonts w:asciiTheme="minorHAnsi" w:eastAsiaTheme="minorEastAsia" w:hAnsiTheme="minorHAnsi" w:cstheme="minorBidi"/>
          <w:i w:val="0"/>
          <w:noProof/>
          <w:sz w:val="22"/>
          <w:szCs w:val="22"/>
          <w:lang w:eastAsia="cs-CZ"/>
        </w:rPr>
      </w:pPr>
      <w:del w:id="444" w:author="Word Document Comparison" w:date="2023-11-20T10:37:00Z">
        <w:r>
          <w:rPr>
            <w:i w:val="0"/>
          </w:rPr>
          <w:fldChar w:fldCharType="begin"/>
        </w:r>
        <w:r>
          <w:delInstrText>HYPERLINK \l "_Toc104126182"</w:delInstrText>
        </w:r>
        <w:r>
          <w:rPr>
            <w:i w:val="0"/>
          </w:rPr>
        </w:r>
        <w:r>
          <w:rPr>
            <w:i w:val="0"/>
          </w:rPr>
          <w:fldChar w:fldCharType="separate"/>
        </w:r>
        <w:r w:rsidR="005C5C42" w:rsidRPr="007C380D">
          <w:rPr>
            <w:rStyle w:val="Hypertextovodkaz"/>
            <w:noProof/>
          </w:rPr>
          <w:delText>9.1.15.</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Označovače / validátory</w:delText>
        </w:r>
        <w:r w:rsidR="005C5C42">
          <w:rPr>
            <w:noProof/>
            <w:webHidden/>
          </w:rPr>
          <w:tab/>
        </w:r>
        <w:r w:rsidR="005C5C42">
          <w:rPr>
            <w:i w:val="0"/>
            <w:noProof/>
            <w:webHidden/>
          </w:rPr>
          <w:fldChar w:fldCharType="begin"/>
        </w:r>
        <w:r w:rsidR="005C5C42">
          <w:rPr>
            <w:noProof/>
            <w:webHidden/>
          </w:rPr>
          <w:delInstrText xml:space="preserve"> PAGEREF _Toc104126182 \h </w:delInstrText>
        </w:r>
        <w:r w:rsidR="005C5C42">
          <w:rPr>
            <w:i w:val="0"/>
            <w:noProof/>
            <w:webHidden/>
          </w:rPr>
        </w:r>
        <w:r w:rsidR="005C5C42">
          <w:rPr>
            <w:i w:val="0"/>
            <w:noProof/>
            <w:webHidden/>
          </w:rPr>
          <w:fldChar w:fldCharType="separate"/>
        </w:r>
        <w:r w:rsidR="005C5C42">
          <w:rPr>
            <w:noProof/>
            <w:webHidden/>
          </w:rPr>
          <w:delText>33</w:delText>
        </w:r>
        <w:r w:rsidR="005C5C42">
          <w:rPr>
            <w:i w:val="0"/>
            <w:noProof/>
            <w:webHidden/>
          </w:rPr>
          <w:fldChar w:fldCharType="end"/>
        </w:r>
        <w:r>
          <w:rPr>
            <w:i w:val="0"/>
            <w:noProof/>
          </w:rPr>
          <w:fldChar w:fldCharType="end"/>
        </w:r>
      </w:del>
    </w:p>
    <w:p w14:paraId="0CD0193D" w14:textId="542661B1" w:rsidR="005C5C42" w:rsidRDefault="00000000">
      <w:pPr>
        <w:pStyle w:val="Obsah3"/>
        <w:tabs>
          <w:tab w:val="left" w:pos="1440"/>
          <w:tab w:val="right" w:pos="9062"/>
        </w:tabs>
        <w:rPr>
          <w:del w:id="445" w:author="Word Document Comparison" w:date="2023-11-20T10:37:00Z"/>
          <w:rFonts w:asciiTheme="minorHAnsi" w:eastAsiaTheme="minorEastAsia" w:hAnsiTheme="minorHAnsi" w:cstheme="minorBidi"/>
          <w:i w:val="0"/>
          <w:noProof/>
          <w:sz w:val="22"/>
          <w:szCs w:val="22"/>
          <w:lang w:eastAsia="cs-CZ"/>
        </w:rPr>
      </w:pPr>
      <w:del w:id="446" w:author="Word Document Comparison" w:date="2023-11-20T10:37:00Z">
        <w:r>
          <w:rPr>
            <w:i w:val="0"/>
          </w:rPr>
          <w:fldChar w:fldCharType="begin"/>
        </w:r>
        <w:r>
          <w:delInstrText>HYPERLINK \l "_Toc104126183"</w:delInstrText>
        </w:r>
        <w:r>
          <w:rPr>
            <w:i w:val="0"/>
          </w:rPr>
        </w:r>
        <w:r>
          <w:rPr>
            <w:i w:val="0"/>
          </w:rPr>
          <w:fldChar w:fldCharType="separate"/>
        </w:r>
        <w:r w:rsidR="005C5C42" w:rsidRPr="007C380D">
          <w:rPr>
            <w:rStyle w:val="Hypertextovodkaz"/>
            <w:noProof/>
          </w:rPr>
          <w:delText>9.1.16.</w:delText>
        </w:r>
        <w:r w:rsidR="005C5C42">
          <w:rPr>
            <w:rFonts w:asciiTheme="minorHAnsi" w:eastAsiaTheme="minorEastAsia" w:hAnsiTheme="minorHAnsi" w:cstheme="minorBidi"/>
            <w:i w:val="0"/>
            <w:noProof/>
            <w:sz w:val="22"/>
            <w:szCs w:val="22"/>
            <w:lang w:eastAsia="cs-CZ"/>
          </w:rPr>
          <w:tab/>
        </w:r>
        <w:r w:rsidR="005C5C42" w:rsidRPr="007C380D">
          <w:rPr>
            <w:rStyle w:val="Hypertextovodkaz"/>
            <w:noProof/>
          </w:rPr>
          <w:delText>Automaty ve vozidlech</w:delText>
        </w:r>
        <w:r w:rsidR="005C5C42">
          <w:rPr>
            <w:noProof/>
            <w:webHidden/>
          </w:rPr>
          <w:tab/>
        </w:r>
        <w:r w:rsidR="005C5C42">
          <w:rPr>
            <w:i w:val="0"/>
            <w:noProof/>
            <w:webHidden/>
          </w:rPr>
          <w:fldChar w:fldCharType="begin"/>
        </w:r>
        <w:r w:rsidR="005C5C42">
          <w:rPr>
            <w:noProof/>
            <w:webHidden/>
          </w:rPr>
          <w:delInstrText xml:space="preserve"> PAGEREF _Toc104126183 \h </w:delInstrText>
        </w:r>
        <w:r w:rsidR="005C5C42">
          <w:rPr>
            <w:i w:val="0"/>
            <w:noProof/>
            <w:webHidden/>
          </w:rPr>
        </w:r>
        <w:r w:rsidR="005C5C42">
          <w:rPr>
            <w:i w:val="0"/>
            <w:noProof/>
            <w:webHidden/>
          </w:rPr>
          <w:fldChar w:fldCharType="separate"/>
        </w:r>
        <w:r w:rsidR="005C5C42">
          <w:rPr>
            <w:noProof/>
            <w:webHidden/>
          </w:rPr>
          <w:delText>33</w:delText>
        </w:r>
        <w:r w:rsidR="005C5C42">
          <w:rPr>
            <w:i w:val="0"/>
            <w:noProof/>
            <w:webHidden/>
          </w:rPr>
          <w:fldChar w:fldCharType="end"/>
        </w:r>
        <w:r>
          <w:rPr>
            <w:i w:val="0"/>
            <w:noProof/>
          </w:rPr>
          <w:fldChar w:fldCharType="end"/>
        </w:r>
      </w:del>
    </w:p>
    <w:p w14:paraId="2664DF86" w14:textId="19DB41B6" w:rsidR="005C5C42" w:rsidRDefault="00000000">
      <w:pPr>
        <w:pStyle w:val="Obsah2"/>
        <w:tabs>
          <w:tab w:val="right" w:pos="9062"/>
        </w:tabs>
        <w:rPr>
          <w:del w:id="447" w:author="Word Document Comparison" w:date="2023-11-20T10:37:00Z"/>
          <w:rFonts w:asciiTheme="minorHAnsi" w:eastAsiaTheme="minorEastAsia" w:hAnsiTheme="minorHAnsi" w:cstheme="minorBidi"/>
          <w:smallCaps w:val="0"/>
          <w:noProof/>
          <w:sz w:val="22"/>
          <w:szCs w:val="22"/>
          <w:lang w:eastAsia="cs-CZ"/>
        </w:rPr>
      </w:pPr>
      <w:del w:id="448" w:author="Word Document Comparison" w:date="2023-11-20T10:37:00Z">
        <w:r>
          <w:rPr>
            <w:smallCaps w:val="0"/>
          </w:rPr>
          <w:fldChar w:fldCharType="begin"/>
        </w:r>
        <w:r>
          <w:delInstrText>HYPERLINK \l "_Toc104126184"</w:delInstrText>
        </w:r>
        <w:r>
          <w:rPr>
            <w:smallCaps w:val="0"/>
          </w:rPr>
        </w:r>
        <w:r>
          <w:rPr>
            <w:smallCaps w:val="0"/>
          </w:rPr>
          <w:fldChar w:fldCharType="separate"/>
        </w:r>
        <w:r w:rsidR="005C5C42" w:rsidRPr="007C380D">
          <w:rPr>
            <w:rStyle w:val="Hypertextovodkaz"/>
            <w:noProof/>
          </w:rPr>
          <w:delText>Ochrana jízdních dokladů</w:delText>
        </w:r>
        <w:r w:rsidR="005C5C42">
          <w:rPr>
            <w:noProof/>
            <w:webHidden/>
          </w:rPr>
          <w:tab/>
        </w:r>
        <w:r w:rsidR="005C5C42">
          <w:rPr>
            <w:smallCaps w:val="0"/>
            <w:noProof/>
            <w:webHidden/>
          </w:rPr>
          <w:fldChar w:fldCharType="begin"/>
        </w:r>
        <w:r w:rsidR="005C5C42">
          <w:rPr>
            <w:noProof/>
            <w:webHidden/>
          </w:rPr>
          <w:delInstrText xml:space="preserve"> PAGEREF _Toc104126184 \h </w:delInstrText>
        </w:r>
        <w:r w:rsidR="005C5C42">
          <w:rPr>
            <w:smallCaps w:val="0"/>
            <w:noProof/>
            <w:webHidden/>
          </w:rPr>
        </w:r>
        <w:r w:rsidR="005C5C42">
          <w:rPr>
            <w:smallCaps w:val="0"/>
            <w:noProof/>
            <w:webHidden/>
          </w:rPr>
          <w:fldChar w:fldCharType="separate"/>
        </w:r>
        <w:r w:rsidR="005C5C42">
          <w:rPr>
            <w:noProof/>
            <w:webHidden/>
          </w:rPr>
          <w:delText>33</w:delText>
        </w:r>
        <w:r w:rsidR="005C5C42">
          <w:rPr>
            <w:smallCaps w:val="0"/>
            <w:noProof/>
            <w:webHidden/>
          </w:rPr>
          <w:fldChar w:fldCharType="end"/>
        </w:r>
        <w:r>
          <w:rPr>
            <w:smallCaps w:val="0"/>
            <w:noProof/>
          </w:rPr>
          <w:fldChar w:fldCharType="end"/>
        </w:r>
      </w:del>
    </w:p>
    <w:p w14:paraId="06DFF186" w14:textId="4E9E75BF" w:rsidR="005C5C42" w:rsidRDefault="00000000">
      <w:pPr>
        <w:pStyle w:val="Obsah1"/>
        <w:tabs>
          <w:tab w:val="left" w:pos="480"/>
          <w:tab w:val="right" w:pos="9062"/>
        </w:tabs>
        <w:rPr>
          <w:del w:id="449" w:author="Word Document Comparison" w:date="2023-11-20T10:37:00Z"/>
          <w:rFonts w:asciiTheme="minorHAnsi" w:eastAsiaTheme="minorEastAsia" w:hAnsiTheme="minorHAnsi" w:cstheme="minorBidi"/>
          <w:b w:val="0"/>
          <w:caps w:val="0"/>
          <w:noProof/>
          <w:sz w:val="22"/>
          <w:szCs w:val="22"/>
          <w:lang w:eastAsia="cs-CZ"/>
        </w:rPr>
      </w:pPr>
      <w:del w:id="450" w:author="Word Document Comparison" w:date="2023-11-20T10:37:00Z">
        <w:r>
          <w:rPr>
            <w:b w:val="0"/>
            <w:caps w:val="0"/>
          </w:rPr>
          <w:fldChar w:fldCharType="begin"/>
        </w:r>
        <w:r>
          <w:delInstrText>HYPERLINK \l "_Toc104126185"</w:delInstrText>
        </w:r>
        <w:r>
          <w:rPr>
            <w:b w:val="0"/>
            <w:caps w:val="0"/>
          </w:rPr>
        </w:r>
        <w:r>
          <w:rPr>
            <w:b w:val="0"/>
            <w:caps w:val="0"/>
          </w:rPr>
          <w:fldChar w:fldCharType="separate"/>
        </w:r>
        <w:r w:rsidR="005C5C42" w:rsidRPr="007C380D">
          <w:rPr>
            <w:rStyle w:val="Hypertextovodkaz"/>
            <w:noProof/>
          </w:rPr>
          <w:delText>10</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vlakového doprovodu a daLších pracovníků dopravce</w:delText>
        </w:r>
        <w:r w:rsidR="005C5C42">
          <w:rPr>
            <w:noProof/>
            <w:webHidden/>
          </w:rPr>
          <w:tab/>
        </w:r>
        <w:r w:rsidR="005C5C42">
          <w:rPr>
            <w:b w:val="0"/>
            <w:caps w:val="0"/>
            <w:noProof/>
            <w:webHidden/>
          </w:rPr>
          <w:fldChar w:fldCharType="begin"/>
        </w:r>
        <w:r w:rsidR="005C5C42">
          <w:rPr>
            <w:noProof/>
            <w:webHidden/>
          </w:rPr>
          <w:delInstrText xml:space="preserve"> PAGEREF _Toc104126185 \h </w:delInstrText>
        </w:r>
        <w:r w:rsidR="005C5C42">
          <w:rPr>
            <w:b w:val="0"/>
            <w:caps w:val="0"/>
            <w:noProof/>
            <w:webHidden/>
          </w:rPr>
        </w:r>
        <w:r w:rsidR="005C5C42">
          <w:rPr>
            <w:b w:val="0"/>
            <w:caps w:val="0"/>
            <w:noProof/>
            <w:webHidden/>
          </w:rPr>
          <w:fldChar w:fldCharType="separate"/>
        </w:r>
        <w:r w:rsidR="005C5C42">
          <w:rPr>
            <w:noProof/>
            <w:webHidden/>
          </w:rPr>
          <w:delText>34</w:delText>
        </w:r>
        <w:r w:rsidR="005C5C42">
          <w:rPr>
            <w:b w:val="0"/>
            <w:caps w:val="0"/>
            <w:noProof/>
            <w:webHidden/>
          </w:rPr>
          <w:fldChar w:fldCharType="end"/>
        </w:r>
        <w:r>
          <w:rPr>
            <w:b w:val="0"/>
            <w:caps w:val="0"/>
            <w:noProof/>
          </w:rPr>
          <w:fldChar w:fldCharType="end"/>
        </w:r>
      </w:del>
    </w:p>
    <w:p w14:paraId="58414CFD" w14:textId="126ADD9A" w:rsidR="005C5C42" w:rsidRDefault="00000000">
      <w:pPr>
        <w:pStyle w:val="Obsah2"/>
        <w:tabs>
          <w:tab w:val="right" w:pos="9062"/>
        </w:tabs>
        <w:rPr>
          <w:del w:id="451" w:author="Word Document Comparison" w:date="2023-11-20T10:37:00Z"/>
          <w:rFonts w:asciiTheme="minorHAnsi" w:eastAsiaTheme="minorEastAsia" w:hAnsiTheme="minorHAnsi" w:cstheme="minorBidi"/>
          <w:smallCaps w:val="0"/>
          <w:noProof/>
          <w:sz w:val="22"/>
          <w:szCs w:val="22"/>
          <w:lang w:eastAsia="cs-CZ"/>
        </w:rPr>
      </w:pPr>
      <w:del w:id="452" w:author="Word Document Comparison" w:date="2023-11-20T10:37:00Z">
        <w:r>
          <w:rPr>
            <w:smallCaps w:val="0"/>
          </w:rPr>
          <w:fldChar w:fldCharType="begin"/>
        </w:r>
        <w:r>
          <w:delInstrText>HYPERLINK \l "_Toc104126186"</w:delInstrText>
        </w:r>
        <w:r>
          <w:rPr>
            <w:smallCaps w:val="0"/>
          </w:rPr>
        </w:r>
        <w:r>
          <w:rPr>
            <w:smallCaps w:val="0"/>
          </w:rPr>
          <w:fldChar w:fldCharType="separate"/>
        </w:r>
        <w:r w:rsidR="005C5C42" w:rsidRPr="007C380D">
          <w:rPr>
            <w:rStyle w:val="Hypertextovodkaz"/>
            <w:noProof/>
          </w:rPr>
          <w:delText>Povinnosti strojvedoucího</w:delText>
        </w:r>
        <w:r w:rsidR="005C5C42">
          <w:rPr>
            <w:noProof/>
            <w:webHidden/>
          </w:rPr>
          <w:tab/>
        </w:r>
        <w:r w:rsidR="005C5C42">
          <w:rPr>
            <w:smallCaps w:val="0"/>
            <w:noProof/>
            <w:webHidden/>
          </w:rPr>
          <w:fldChar w:fldCharType="begin"/>
        </w:r>
        <w:r w:rsidR="005C5C42">
          <w:rPr>
            <w:noProof/>
            <w:webHidden/>
          </w:rPr>
          <w:delInstrText xml:space="preserve"> PAGEREF _Toc104126186 \h </w:delInstrText>
        </w:r>
        <w:r w:rsidR="005C5C42">
          <w:rPr>
            <w:smallCaps w:val="0"/>
            <w:noProof/>
            <w:webHidden/>
          </w:rPr>
        </w:r>
        <w:r w:rsidR="005C5C42">
          <w:rPr>
            <w:smallCaps w:val="0"/>
            <w:noProof/>
            <w:webHidden/>
          </w:rPr>
          <w:fldChar w:fldCharType="separate"/>
        </w:r>
        <w:r w:rsidR="005C5C42">
          <w:rPr>
            <w:noProof/>
            <w:webHidden/>
          </w:rPr>
          <w:delText>34</w:delText>
        </w:r>
        <w:r w:rsidR="005C5C42">
          <w:rPr>
            <w:smallCaps w:val="0"/>
            <w:noProof/>
            <w:webHidden/>
          </w:rPr>
          <w:fldChar w:fldCharType="end"/>
        </w:r>
        <w:r>
          <w:rPr>
            <w:smallCaps w:val="0"/>
            <w:noProof/>
          </w:rPr>
          <w:fldChar w:fldCharType="end"/>
        </w:r>
      </w:del>
    </w:p>
    <w:p w14:paraId="5C335F4C" w14:textId="3B76034D" w:rsidR="005C5C42" w:rsidRDefault="00000000">
      <w:pPr>
        <w:pStyle w:val="Obsah2"/>
        <w:tabs>
          <w:tab w:val="right" w:pos="9062"/>
        </w:tabs>
        <w:rPr>
          <w:del w:id="453" w:author="Word Document Comparison" w:date="2023-11-20T10:37:00Z"/>
          <w:rFonts w:asciiTheme="minorHAnsi" w:eastAsiaTheme="minorEastAsia" w:hAnsiTheme="minorHAnsi" w:cstheme="minorBidi"/>
          <w:smallCaps w:val="0"/>
          <w:noProof/>
          <w:sz w:val="22"/>
          <w:szCs w:val="22"/>
          <w:lang w:eastAsia="cs-CZ"/>
        </w:rPr>
      </w:pPr>
      <w:del w:id="454" w:author="Word Document Comparison" w:date="2023-11-20T10:37:00Z">
        <w:r>
          <w:rPr>
            <w:smallCaps w:val="0"/>
          </w:rPr>
          <w:fldChar w:fldCharType="begin"/>
        </w:r>
        <w:r>
          <w:delInstrText>HYPERLINK \l "_Toc104126187"</w:delInstrText>
        </w:r>
        <w:r>
          <w:rPr>
            <w:smallCaps w:val="0"/>
          </w:rPr>
        </w:r>
        <w:r>
          <w:rPr>
            <w:smallCaps w:val="0"/>
          </w:rPr>
          <w:fldChar w:fldCharType="separate"/>
        </w:r>
        <w:r w:rsidR="005C5C42" w:rsidRPr="007C380D">
          <w:rPr>
            <w:rStyle w:val="Hypertextovodkaz"/>
            <w:noProof/>
          </w:rPr>
          <w:delText>Vlakový doprovod</w:delText>
        </w:r>
        <w:r w:rsidR="005C5C42">
          <w:rPr>
            <w:noProof/>
            <w:webHidden/>
          </w:rPr>
          <w:tab/>
        </w:r>
        <w:r w:rsidR="005C5C42">
          <w:rPr>
            <w:smallCaps w:val="0"/>
            <w:noProof/>
            <w:webHidden/>
          </w:rPr>
          <w:fldChar w:fldCharType="begin"/>
        </w:r>
        <w:r w:rsidR="005C5C42">
          <w:rPr>
            <w:noProof/>
            <w:webHidden/>
          </w:rPr>
          <w:delInstrText xml:space="preserve"> PAGEREF _Toc104126187 \h </w:delInstrText>
        </w:r>
        <w:r w:rsidR="005C5C42">
          <w:rPr>
            <w:smallCaps w:val="0"/>
            <w:noProof/>
            <w:webHidden/>
          </w:rPr>
        </w:r>
        <w:r w:rsidR="005C5C42">
          <w:rPr>
            <w:smallCaps w:val="0"/>
            <w:noProof/>
            <w:webHidden/>
          </w:rPr>
          <w:fldChar w:fldCharType="separate"/>
        </w:r>
        <w:r w:rsidR="005C5C42">
          <w:rPr>
            <w:noProof/>
            <w:webHidden/>
          </w:rPr>
          <w:delText>34</w:delText>
        </w:r>
        <w:r w:rsidR="005C5C42">
          <w:rPr>
            <w:smallCaps w:val="0"/>
            <w:noProof/>
            <w:webHidden/>
          </w:rPr>
          <w:fldChar w:fldCharType="end"/>
        </w:r>
        <w:r>
          <w:rPr>
            <w:smallCaps w:val="0"/>
            <w:noProof/>
          </w:rPr>
          <w:fldChar w:fldCharType="end"/>
        </w:r>
      </w:del>
    </w:p>
    <w:p w14:paraId="39DBDB33" w14:textId="49DDD098" w:rsidR="005C5C42" w:rsidRDefault="00000000">
      <w:pPr>
        <w:pStyle w:val="Obsah2"/>
        <w:tabs>
          <w:tab w:val="right" w:pos="9062"/>
        </w:tabs>
        <w:rPr>
          <w:del w:id="455" w:author="Word Document Comparison" w:date="2023-11-20T10:37:00Z"/>
          <w:rFonts w:asciiTheme="minorHAnsi" w:eastAsiaTheme="minorEastAsia" w:hAnsiTheme="minorHAnsi" w:cstheme="minorBidi"/>
          <w:smallCaps w:val="0"/>
          <w:noProof/>
          <w:sz w:val="22"/>
          <w:szCs w:val="22"/>
          <w:lang w:eastAsia="cs-CZ"/>
        </w:rPr>
      </w:pPr>
      <w:del w:id="456" w:author="Word Document Comparison" w:date="2023-11-20T10:37:00Z">
        <w:r>
          <w:rPr>
            <w:smallCaps w:val="0"/>
          </w:rPr>
          <w:fldChar w:fldCharType="begin"/>
        </w:r>
        <w:r>
          <w:delInstrText>HYPERLINK \l "_Toc104126188"</w:delInstrText>
        </w:r>
        <w:r>
          <w:rPr>
            <w:smallCaps w:val="0"/>
          </w:rPr>
        </w:r>
        <w:r>
          <w:rPr>
            <w:smallCaps w:val="0"/>
          </w:rPr>
          <w:fldChar w:fldCharType="separate"/>
        </w:r>
        <w:r w:rsidR="005C5C42" w:rsidRPr="007C380D">
          <w:rPr>
            <w:rStyle w:val="Hypertextovodkaz"/>
            <w:noProof/>
          </w:rPr>
          <w:delText>Povinnosti Vlakového doprovodu</w:delText>
        </w:r>
        <w:r w:rsidR="005C5C42">
          <w:rPr>
            <w:noProof/>
            <w:webHidden/>
          </w:rPr>
          <w:tab/>
        </w:r>
        <w:r w:rsidR="005C5C42">
          <w:rPr>
            <w:smallCaps w:val="0"/>
            <w:noProof/>
            <w:webHidden/>
          </w:rPr>
          <w:fldChar w:fldCharType="begin"/>
        </w:r>
        <w:r w:rsidR="005C5C42">
          <w:rPr>
            <w:noProof/>
            <w:webHidden/>
          </w:rPr>
          <w:delInstrText xml:space="preserve"> PAGEREF _Toc104126188 \h </w:delInstrText>
        </w:r>
        <w:r w:rsidR="005C5C42">
          <w:rPr>
            <w:smallCaps w:val="0"/>
            <w:noProof/>
            <w:webHidden/>
          </w:rPr>
        </w:r>
        <w:r w:rsidR="005C5C42">
          <w:rPr>
            <w:smallCaps w:val="0"/>
            <w:noProof/>
            <w:webHidden/>
          </w:rPr>
          <w:fldChar w:fldCharType="separate"/>
        </w:r>
        <w:r w:rsidR="005C5C42">
          <w:rPr>
            <w:noProof/>
            <w:webHidden/>
          </w:rPr>
          <w:delText>35</w:delText>
        </w:r>
        <w:r w:rsidR="005C5C42">
          <w:rPr>
            <w:smallCaps w:val="0"/>
            <w:noProof/>
            <w:webHidden/>
          </w:rPr>
          <w:fldChar w:fldCharType="end"/>
        </w:r>
        <w:r>
          <w:rPr>
            <w:smallCaps w:val="0"/>
            <w:noProof/>
          </w:rPr>
          <w:fldChar w:fldCharType="end"/>
        </w:r>
      </w:del>
    </w:p>
    <w:p w14:paraId="4274FF48" w14:textId="236DD79A" w:rsidR="005C5C42" w:rsidRDefault="00000000">
      <w:pPr>
        <w:pStyle w:val="Obsah2"/>
        <w:tabs>
          <w:tab w:val="right" w:pos="9062"/>
        </w:tabs>
        <w:rPr>
          <w:del w:id="457" w:author="Word Document Comparison" w:date="2023-11-20T10:37:00Z"/>
          <w:rFonts w:asciiTheme="minorHAnsi" w:eastAsiaTheme="minorEastAsia" w:hAnsiTheme="minorHAnsi" w:cstheme="minorBidi"/>
          <w:smallCaps w:val="0"/>
          <w:noProof/>
          <w:sz w:val="22"/>
          <w:szCs w:val="22"/>
          <w:lang w:eastAsia="cs-CZ"/>
        </w:rPr>
      </w:pPr>
      <w:del w:id="458" w:author="Word Document Comparison" w:date="2023-11-20T10:37:00Z">
        <w:r>
          <w:rPr>
            <w:smallCaps w:val="0"/>
          </w:rPr>
          <w:fldChar w:fldCharType="begin"/>
        </w:r>
        <w:r>
          <w:delInstrText>HYPERLINK \l "_Toc104126189"</w:delInstrText>
        </w:r>
        <w:r>
          <w:rPr>
            <w:smallCaps w:val="0"/>
          </w:rPr>
        </w:r>
        <w:r>
          <w:rPr>
            <w:smallCaps w:val="0"/>
          </w:rPr>
          <w:fldChar w:fldCharType="separate"/>
        </w:r>
        <w:r w:rsidR="005C5C42" w:rsidRPr="007C380D">
          <w:rPr>
            <w:rStyle w:val="Hypertextovodkaz"/>
            <w:noProof/>
          </w:rPr>
          <w:delText>Povinnosti zaměstnanců prodejních míst</w:delText>
        </w:r>
        <w:r w:rsidR="005C5C42">
          <w:rPr>
            <w:noProof/>
            <w:webHidden/>
          </w:rPr>
          <w:tab/>
        </w:r>
        <w:r w:rsidR="005C5C42">
          <w:rPr>
            <w:smallCaps w:val="0"/>
            <w:noProof/>
            <w:webHidden/>
          </w:rPr>
          <w:fldChar w:fldCharType="begin"/>
        </w:r>
        <w:r w:rsidR="005C5C42">
          <w:rPr>
            <w:noProof/>
            <w:webHidden/>
          </w:rPr>
          <w:delInstrText xml:space="preserve"> PAGEREF _Toc104126189 \h </w:delInstrText>
        </w:r>
        <w:r w:rsidR="005C5C42">
          <w:rPr>
            <w:smallCaps w:val="0"/>
            <w:noProof/>
            <w:webHidden/>
          </w:rPr>
        </w:r>
        <w:r w:rsidR="005C5C42">
          <w:rPr>
            <w:smallCaps w:val="0"/>
            <w:noProof/>
            <w:webHidden/>
          </w:rPr>
          <w:fldChar w:fldCharType="separate"/>
        </w:r>
        <w:r w:rsidR="005C5C42">
          <w:rPr>
            <w:noProof/>
            <w:webHidden/>
          </w:rPr>
          <w:delText>35</w:delText>
        </w:r>
        <w:r w:rsidR="005C5C42">
          <w:rPr>
            <w:smallCaps w:val="0"/>
            <w:noProof/>
            <w:webHidden/>
          </w:rPr>
          <w:fldChar w:fldCharType="end"/>
        </w:r>
        <w:r>
          <w:rPr>
            <w:smallCaps w:val="0"/>
            <w:noProof/>
          </w:rPr>
          <w:fldChar w:fldCharType="end"/>
        </w:r>
      </w:del>
    </w:p>
    <w:p w14:paraId="1D723923" w14:textId="5CC71B7E" w:rsidR="005C5C42" w:rsidRDefault="00000000">
      <w:pPr>
        <w:pStyle w:val="Obsah2"/>
        <w:tabs>
          <w:tab w:val="right" w:pos="9062"/>
        </w:tabs>
        <w:rPr>
          <w:del w:id="459" w:author="Word Document Comparison" w:date="2023-11-20T10:37:00Z"/>
          <w:rFonts w:asciiTheme="minorHAnsi" w:eastAsiaTheme="minorEastAsia" w:hAnsiTheme="minorHAnsi" w:cstheme="minorBidi"/>
          <w:smallCaps w:val="0"/>
          <w:noProof/>
          <w:sz w:val="22"/>
          <w:szCs w:val="22"/>
          <w:lang w:eastAsia="cs-CZ"/>
        </w:rPr>
      </w:pPr>
      <w:del w:id="460" w:author="Word Document Comparison" w:date="2023-11-20T10:37:00Z">
        <w:r>
          <w:rPr>
            <w:smallCaps w:val="0"/>
          </w:rPr>
          <w:fldChar w:fldCharType="begin"/>
        </w:r>
        <w:r>
          <w:delInstrText>HYPERLINK \l "_Toc104126190"</w:delInstrText>
        </w:r>
        <w:r>
          <w:rPr>
            <w:smallCaps w:val="0"/>
          </w:rPr>
        </w:r>
        <w:r>
          <w:rPr>
            <w:smallCaps w:val="0"/>
          </w:rPr>
          <w:fldChar w:fldCharType="separate"/>
        </w:r>
        <w:r w:rsidR="005C5C42" w:rsidRPr="007C380D">
          <w:rPr>
            <w:rStyle w:val="Hypertextovodkaz"/>
            <w:noProof/>
          </w:rPr>
          <w:delText>Povinnosti řidičů a zaměstnanců dopravců náhradní dopravy</w:delText>
        </w:r>
        <w:r w:rsidR="005C5C42">
          <w:rPr>
            <w:noProof/>
            <w:webHidden/>
          </w:rPr>
          <w:tab/>
        </w:r>
        <w:r w:rsidR="005C5C42">
          <w:rPr>
            <w:smallCaps w:val="0"/>
            <w:noProof/>
            <w:webHidden/>
          </w:rPr>
          <w:fldChar w:fldCharType="begin"/>
        </w:r>
        <w:r w:rsidR="005C5C42">
          <w:rPr>
            <w:noProof/>
            <w:webHidden/>
          </w:rPr>
          <w:delInstrText xml:space="preserve"> PAGEREF _Toc104126190 \h </w:delInstrText>
        </w:r>
        <w:r w:rsidR="005C5C42">
          <w:rPr>
            <w:smallCaps w:val="0"/>
            <w:noProof/>
            <w:webHidden/>
          </w:rPr>
        </w:r>
        <w:r w:rsidR="005C5C42">
          <w:rPr>
            <w:smallCaps w:val="0"/>
            <w:noProof/>
            <w:webHidden/>
          </w:rPr>
          <w:fldChar w:fldCharType="separate"/>
        </w:r>
        <w:r w:rsidR="005C5C42">
          <w:rPr>
            <w:noProof/>
            <w:webHidden/>
          </w:rPr>
          <w:delText>36</w:delText>
        </w:r>
        <w:r w:rsidR="005C5C42">
          <w:rPr>
            <w:smallCaps w:val="0"/>
            <w:noProof/>
            <w:webHidden/>
          </w:rPr>
          <w:fldChar w:fldCharType="end"/>
        </w:r>
        <w:r>
          <w:rPr>
            <w:smallCaps w:val="0"/>
            <w:noProof/>
          </w:rPr>
          <w:fldChar w:fldCharType="end"/>
        </w:r>
      </w:del>
    </w:p>
    <w:p w14:paraId="4206AE3C" w14:textId="332766CE" w:rsidR="005C5C42" w:rsidRDefault="00000000">
      <w:pPr>
        <w:pStyle w:val="Obsah2"/>
        <w:tabs>
          <w:tab w:val="right" w:pos="9062"/>
        </w:tabs>
        <w:rPr>
          <w:del w:id="461" w:author="Word Document Comparison" w:date="2023-11-20T10:37:00Z"/>
          <w:rFonts w:asciiTheme="minorHAnsi" w:eastAsiaTheme="minorEastAsia" w:hAnsiTheme="minorHAnsi" w:cstheme="minorBidi"/>
          <w:smallCaps w:val="0"/>
          <w:noProof/>
          <w:sz w:val="22"/>
          <w:szCs w:val="22"/>
          <w:lang w:eastAsia="cs-CZ"/>
        </w:rPr>
      </w:pPr>
      <w:del w:id="462" w:author="Word Document Comparison" w:date="2023-11-20T10:37:00Z">
        <w:r>
          <w:rPr>
            <w:smallCaps w:val="0"/>
          </w:rPr>
          <w:fldChar w:fldCharType="begin"/>
        </w:r>
        <w:r>
          <w:delInstrText>HYPERLINK \l "_Toc104126191"</w:delInstrText>
        </w:r>
        <w:r>
          <w:rPr>
            <w:smallCaps w:val="0"/>
          </w:rPr>
        </w:r>
        <w:r>
          <w:rPr>
            <w:smallCaps w:val="0"/>
          </w:rPr>
          <w:fldChar w:fldCharType="separate"/>
        </w:r>
        <w:r w:rsidR="005C5C42" w:rsidRPr="007C380D">
          <w:rPr>
            <w:rStyle w:val="Hypertextovodkaz"/>
            <w:noProof/>
          </w:rPr>
          <w:delText>Chování pracovníků</w:delText>
        </w:r>
        <w:r w:rsidR="005C5C42">
          <w:rPr>
            <w:noProof/>
            <w:webHidden/>
          </w:rPr>
          <w:tab/>
        </w:r>
        <w:r w:rsidR="005C5C42">
          <w:rPr>
            <w:smallCaps w:val="0"/>
            <w:noProof/>
            <w:webHidden/>
          </w:rPr>
          <w:fldChar w:fldCharType="begin"/>
        </w:r>
        <w:r w:rsidR="005C5C42">
          <w:rPr>
            <w:noProof/>
            <w:webHidden/>
          </w:rPr>
          <w:delInstrText xml:space="preserve"> PAGEREF _Toc104126191 \h </w:delInstrText>
        </w:r>
        <w:r w:rsidR="005C5C42">
          <w:rPr>
            <w:smallCaps w:val="0"/>
            <w:noProof/>
            <w:webHidden/>
          </w:rPr>
        </w:r>
        <w:r w:rsidR="005C5C42">
          <w:rPr>
            <w:smallCaps w:val="0"/>
            <w:noProof/>
            <w:webHidden/>
          </w:rPr>
          <w:fldChar w:fldCharType="separate"/>
        </w:r>
        <w:r w:rsidR="005C5C42">
          <w:rPr>
            <w:noProof/>
            <w:webHidden/>
          </w:rPr>
          <w:delText>36</w:delText>
        </w:r>
        <w:r w:rsidR="005C5C42">
          <w:rPr>
            <w:smallCaps w:val="0"/>
            <w:noProof/>
            <w:webHidden/>
          </w:rPr>
          <w:fldChar w:fldCharType="end"/>
        </w:r>
        <w:r>
          <w:rPr>
            <w:smallCaps w:val="0"/>
            <w:noProof/>
          </w:rPr>
          <w:fldChar w:fldCharType="end"/>
        </w:r>
      </w:del>
    </w:p>
    <w:p w14:paraId="15570852" w14:textId="65AB1C71" w:rsidR="005C5C42" w:rsidRDefault="00000000">
      <w:pPr>
        <w:pStyle w:val="Obsah2"/>
        <w:tabs>
          <w:tab w:val="right" w:pos="9062"/>
        </w:tabs>
        <w:rPr>
          <w:del w:id="463" w:author="Word Document Comparison" w:date="2023-11-20T10:37:00Z"/>
          <w:rFonts w:asciiTheme="minorHAnsi" w:eastAsiaTheme="minorEastAsia" w:hAnsiTheme="minorHAnsi" w:cstheme="minorBidi"/>
          <w:smallCaps w:val="0"/>
          <w:noProof/>
          <w:sz w:val="22"/>
          <w:szCs w:val="22"/>
          <w:lang w:eastAsia="cs-CZ"/>
        </w:rPr>
      </w:pPr>
      <w:del w:id="464" w:author="Word Document Comparison" w:date="2023-11-20T10:37:00Z">
        <w:r>
          <w:rPr>
            <w:smallCaps w:val="0"/>
          </w:rPr>
          <w:fldChar w:fldCharType="begin"/>
        </w:r>
        <w:r>
          <w:delInstrText>HYPERLINK \l "_Toc104126192"</w:delInstrText>
        </w:r>
        <w:r>
          <w:rPr>
            <w:smallCaps w:val="0"/>
          </w:rPr>
        </w:r>
        <w:r>
          <w:rPr>
            <w:smallCaps w:val="0"/>
          </w:rPr>
          <w:fldChar w:fldCharType="separate"/>
        </w:r>
        <w:r w:rsidR="005C5C42" w:rsidRPr="007C380D">
          <w:rPr>
            <w:rStyle w:val="Hypertextovodkaz"/>
            <w:noProof/>
          </w:rPr>
          <w:delText>Vzhled pracovníků</w:delText>
        </w:r>
        <w:r w:rsidR="005C5C42">
          <w:rPr>
            <w:noProof/>
            <w:webHidden/>
          </w:rPr>
          <w:tab/>
        </w:r>
        <w:r w:rsidR="005C5C42">
          <w:rPr>
            <w:smallCaps w:val="0"/>
            <w:noProof/>
            <w:webHidden/>
          </w:rPr>
          <w:fldChar w:fldCharType="begin"/>
        </w:r>
        <w:r w:rsidR="005C5C42">
          <w:rPr>
            <w:noProof/>
            <w:webHidden/>
          </w:rPr>
          <w:delInstrText xml:space="preserve"> PAGEREF _Toc104126192 \h </w:delInstrText>
        </w:r>
        <w:r w:rsidR="005C5C42">
          <w:rPr>
            <w:smallCaps w:val="0"/>
            <w:noProof/>
            <w:webHidden/>
          </w:rPr>
        </w:r>
        <w:r w:rsidR="005C5C42">
          <w:rPr>
            <w:smallCaps w:val="0"/>
            <w:noProof/>
            <w:webHidden/>
          </w:rPr>
          <w:fldChar w:fldCharType="separate"/>
        </w:r>
        <w:r w:rsidR="005C5C42">
          <w:rPr>
            <w:noProof/>
            <w:webHidden/>
          </w:rPr>
          <w:delText>36</w:delText>
        </w:r>
        <w:r w:rsidR="005C5C42">
          <w:rPr>
            <w:smallCaps w:val="0"/>
            <w:noProof/>
            <w:webHidden/>
          </w:rPr>
          <w:fldChar w:fldCharType="end"/>
        </w:r>
        <w:r>
          <w:rPr>
            <w:smallCaps w:val="0"/>
            <w:noProof/>
          </w:rPr>
          <w:fldChar w:fldCharType="end"/>
        </w:r>
      </w:del>
    </w:p>
    <w:p w14:paraId="46E6E112" w14:textId="1762B503" w:rsidR="005C5C42" w:rsidRDefault="00000000">
      <w:pPr>
        <w:pStyle w:val="Obsah2"/>
        <w:tabs>
          <w:tab w:val="right" w:pos="9062"/>
        </w:tabs>
        <w:rPr>
          <w:del w:id="465" w:author="Word Document Comparison" w:date="2023-11-20T10:37:00Z"/>
          <w:rFonts w:asciiTheme="minorHAnsi" w:eastAsiaTheme="minorEastAsia" w:hAnsiTheme="minorHAnsi" w:cstheme="minorBidi"/>
          <w:smallCaps w:val="0"/>
          <w:noProof/>
          <w:sz w:val="22"/>
          <w:szCs w:val="22"/>
          <w:lang w:eastAsia="cs-CZ"/>
        </w:rPr>
      </w:pPr>
      <w:del w:id="466" w:author="Word Document Comparison" w:date="2023-11-20T10:37:00Z">
        <w:r>
          <w:rPr>
            <w:smallCaps w:val="0"/>
          </w:rPr>
          <w:fldChar w:fldCharType="begin"/>
        </w:r>
        <w:r>
          <w:delInstrText>HYPERLINK \l "_Toc104126193"</w:delInstrText>
        </w:r>
        <w:r>
          <w:rPr>
            <w:smallCaps w:val="0"/>
          </w:rPr>
        </w:r>
        <w:r>
          <w:rPr>
            <w:smallCaps w:val="0"/>
          </w:rPr>
          <w:fldChar w:fldCharType="separate"/>
        </w:r>
        <w:r w:rsidR="005C5C42" w:rsidRPr="007C380D">
          <w:rPr>
            <w:rStyle w:val="Hypertextovodkaz"/>
            <w:noProof/>
          </w:rPr>
          <w:delText>Školení zaměstnanců Dopravce</w:delText>
        </w:r>
        <w:r w:rsidR="005C5C42">
          <w:rPr>
            <w:noProof/>
            <w:webHidden/>
          </w:rPr>
          <w:tab/>
        </w:r>
        <w:r w:rsidR="005C5C42">
          <w:rPr>
            <w:smallCaps w:val="0"/>
            <w:noProof/>
            <w:webHidden/>
          </w:rPr>
          <w:fldChar w:fldCharType="begin"/>
        </w:r>
        <w:r w:rsidR="005C5C42">
          <w:rPr>
            <w:noProof/>
            <w:webHidden/>
          </w:rPr>
          <w:delInstrText xml:space="preserve"> PAGEREF _Toc104126193 \h </w:delInstrText>
        </w:r>
        <w:r w:rsidR="005C5C42">
          <w:rPr>
            <w:smallCaps w:val="0"/>
            <w:noProof/>
            <w:webHidden/>
          </w:rPr>
        </w:r>
        <w:r w:rsidR="005C5C42">
          <w:rPr>
            <w:smallCaps w:val="0"/>
            <w:noProof/>
            <w:webHidden/>
          </w:rPr>
          <w:fldChar w:fldCharType="separate"/>
        </w:r>
        <w:r w:rsidR="005C5C42">
          <w:rPr>
            <w:noProof/>
            <w:webHidden/>
          </w:rPr>
          <w:delText>37</w:delText>
        </w:r>
        <w:r w:rsidR="005C5C42">
          <w:rPr>
            <w:smallCaps w:val="0"/>
            <w:noProof/>
            <w:webHidden/>
          </w:rPr>
          <w:fldChar w:fldCharType="end"/>
        </w:r>
        <w:r>
          <w:rPr>
            <w:smallCaps w:val="0"/>
            <w:noProof/>
          </w:rPr>
          <w:fldChar w:fldCharType="end"/>
        </w:r>
      </w:del>
    </w:p>
    <w:p w14:paraId="22553A9F" w14:textId="3DDF4D9F" w:rsidR="005C5C42" w:rsidRDefault="00000000">
      <w:pPr>
        <w:pStyle w:val="Obsah1"/>
        <w:tabs>
          <w:tab w:val="left" w:pos="480"/>
          <w:tab w:val="right" w:pos="9062"/>
        </w:tabs>
        <w:rPr>
          <w:del w:id="467" w:author="Word Document Comparison" w:date="2023-11-20T10:37:00Z"/>
          <w:rFonts w:asciiTheme="minorHAnsi" w:eastAsiaTheme="minorEastAsia" w:hAnsiTheme="minorHAnsi" w:cstheme="minorBidi"/>
          <w:b w:val="0"/>
          <w:caps w:val="0"/>
          <w:noProof/>
          <w:sz w:val="22"/>
          <w:szCs w:val="22"/>
          <w:lang w:eastAsia="cs-CZ"/>
        </w:rPr>
      </w:pPr>
      <w:del w:id="468" w:author="Word Document Comparison" w:date="2023-11-20T10:37:00Z">
        <w:r>
          <w:rPr>
            <w:b w:val="0"/>
            <w:caps w:val="0"/>
          </w:rPr>
          <w:fldChar w:fldCharType="begin"/>
        </w:r>
        <w:r>
          <w:delInstrText>HYPERLINK \l "_Toc104126194"</w:delInstrText>
        </w:r>
        <w:r>
          <w:rPr>
            <w:b w:val="0"/>
            <w:caps w:val="0"/>
          </w:rPr>
        </w:r>
        <w:r>
          <w:rPr>
            <w:b w:val="0"/>
            <w:caps w:val="0"/>
          </w:rPr>
          <w:fldChar w:fldCharType="separate"/>
        </w:r>
        <w:r w:rsidR="005C5C42" w:rsidRPr="007C380D">
          <w:rPr>
            <w:rStyle w:val="Hypertextovodkaz"/>
            <w:noProof/>
          </w:rPr>
          <w:delText>11</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přepravních a Marketingových průzkumů</w:delText>
        </w:r>
        <w:r w:rsidR="005C5C42">
          <w:rPr>
            <w:noProof/>
            <w:webHidden/>
          </w:rPr>
          <w:tab/>
        </w:r>
        <w:r w:rsidR="005C5C42">
          <w:rPr>
            <w:b w:val="0"/>
            <w:caps w:val="0"/>
            <w:noProof/>
            <w:webHidden/>
          </w:rPr>
          <w:fldChar w:fldCharType="begin"/>
        </w:r>
        <w:r w:rsidR="005C5C42">
          <w:rPr>
            <w:noProof/>
            <w:webHidden/>
          </w:rPr>
          <w:delInstrText xml:space="preserve"> PAGEREF _Toc104126194 \h </w:delInstrText>
        </w:r>
        <w:r w:rsidR="005C5C42">
          <w:rPr>
            <w:b w:val="0"/>
            <w:caps w:val="0"/>
            <w:noProof/>
            <w:webHidden/>
          </w:rPr>
        </w:r>
        <w:r w:rsidR="005C5C42">
          <w:rPr>
            <w:b w:val="0"/>
            <w:caps w:val="0"/>
            <w:noProof/>
            <w:webHidden/>
          </w:rPr>
          <w:fldChar w:fldCharType="separate"/>
        </w:r>
        <w:r w:rsidR="005C5C42">
          <w:rPr>
            <w:noProof/>
            <w:webHidden/>
          </w:rPr>
          <w:delText>37</w:delText>
        </w:r>
        <w:r w:rsidR="005C5C42">
          <w:rPr>
            <w:b w:val="0"/>
            <w:caps w:val="0"/>
            <w:noProof/>
            <w:webHidden/>
          </w:rPr>
          <w:fldChar w:fldCharType="end"/>
        </w:r>
        <w:r>
          <w:rPr>
            <w:b w:val="0"/>
            <w:caps w:val="0"/>
            <w:noProof/>
          </w:rPr>
          <w:fldChar w:fldCharType="end"/>
        </w:r>
      </w:del>
    </w:p>
    <w:p w14:paraId="3AB69963" w14:textId="14E7A6A5" w:rsidR="005C5C42" w:rsidRDefault="00000000">
      <w:pPr>
        <w:pStyle w:val="Obsah1"/>
        <w:tabs>
          <w:tab w:val="left" w:pos="480"/>
          <w:tab w:val="right" w:pos="9062"/>
        </w:tabs>
        <w:rPr>
          <w:del w:id="469" w:author="Word Document Comparison" w:date="2023-11-20T10:37:00Z"/>
          <w:rFonts w:asciiTheme="minorHAnsi" w:eastAsiaTheme="minorEastAsia" w:hAnsiTheme="minorHAnsi" w:cstheme="minorBidi"/>
          <w:b w:val="0"/>
          <w:caps w:val="0"/>
          <w:noProof/>
          <w:sz w:val="22"/>
          <w:szCs w:val="22"/>
          <w:lang w:eastAsia="cs-CZ"/>
        </w:rPr>
      </w:pPr>
      <w:del w:id="470" w:author="Word Document Comparison" w:date="2023-11-20T10:37:00Z">
        <w:r>
          <w:rPr>
            <w:b w:val="0"/>
            <w:caps w:val="0"/>
          </w:rPr>
          <w:fldChar w:fldCharType="begin"/>
        </w:r>
        <w:r>
          <w:delInstrText>HYPERLINK \l "_Toc104126195"</w:delInstrText>
        </w:r>
        <w:r>
          <w:rPr>
            <w:b w:val="0"/>
            <w:caps w:val="0"/>
          </w:rPr>
        </w:r>
        <w:r>
          <w:rPr>
            <w:b w:val="0"/>
            <w:caps w:val="0"/>
          </w:rPr>
          <w:fldChar w:fldCharType="separate"/>
        </w:r>
        <w:r w:rsidR="005C5C42" w:rsidRPr="007C380D">
          <w:rPr>
            <w:rStyle w:val="Hypertextovodkaz"/>
            <w:noProof/>
          </w:rPr>
          <w:delText>12</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standard vztahU k zákazníkům</w:delText>
        </w:r>
        <w:r w:rsidR="005C5C42">
          <w:rPr>
            <w:noProof/>
            <w:webHidden/>
          </w:rPr>
          <w:tab/>
        </w:r>
        <w:r w:rsidR="005C5C42">
          <w:rPr>
            <w:b w:val="0"/>
            <w:caps w:val="0"/>
            <w:noProof/>
            <w:webHidden/>
          </w:rPr>
          <w:fldChar w:fldCharType="begin"/>
        </w:r>
        <w:r w:rsidR="005C5C42">
          <w:rPr>
            <w:noProof/>
            <w:webHidden/>
          </w:rPr>
          <w:delInstrText xml:space="preserve"> PAGEREF _Toc104126195 \h </w:delInstrText>
        </w:r>
        <w:r w:rsidR="005C5C42">
          <w:rPr>
            <w:b w:val="0"/>
            <w:caps w:val="0"/>
            <w:noProof/>
            <w:webHidden/>
          </w:rPr>
        </w:r>
        <w:r w:rsidR="005C5C42">
          <w:rPr>
            <w:b w:val="0"/>
            <w:caps w:val="0"/>
            <w:noProof/>
            <w:webHidden/>
          </w:rPr>
          <w:fldChar w:fldCharType="separate"/>
        </w:r>
        <w:r w:rsidR="005C5C42">
          <w:rPr>
            <w:noProof/>
            <w:webHidden/>
          </w:rPr>
          <w:delText>38</w:delText>
        </w:r>
        <w:r w:rsidR="005C5C42">
          <w:rPr>
            <w:b w:val="0"/>
            <w:caps w:val="0"/>
            <w:noProof/>
            <w:webHidden/>
          </w:rPr>
          <w:fldChar w:fldCharType="end"/>
        </w:r>
        <w:r>
          <w:rPr>
            <w:b w:val="0"/>
            <w:caps w:val="0"/>
            <w:noProof/>
          </w:rPr>
          <w:fldChar w:fldCharType="end"/>
        </w:r>
      </w:del>
    </w:p>
    <w:p w14:paraId="0A274A94" w14:textId="409B45A0" w:rsidR="005C5C42" w:rsidRDefault="00000000">
      <w:pPr>
        <w:pStyle w:val="Obsah2"/>
        <w:tabs>
          <w:tab w:val="right" w:pos="9062"/>
        </w:tabs>
        <w:rPr>
          <w:del w:id="471" w:author="Word Document Comparison" w:date="2023-11-20T10:37:00Z"/>
          <w:rFonts w:asciiTheme="minorHAnsi" w:eastAsiaTheme="minorEastAsia" w:hAnsiTheme="minorHAnsi" w:cstheme="minorBidi"/>
          <w:smallCaps w:val="0"/>
          <w:noProof/>
          <w:sz w:val="22"/>
          <w:szCs w:val="22"/>
          <w:lang w:eastAsia="cs-CZ"/>
        </w:rPr>
      </w:pPr>
      <w:del w:id="472" w:author="Word Document Comparison" w:date="2023-11-20T10:37:00Z">
        <w:r>
          <w:rPr>
            <w:smallCaps w:val="0"/>
          </w:rPr>
          <w:fldChar w:fldCharType="begin"/>
        </w:r>
        <w:r>
          <w:delInstrText>HYPERLINK \l "_Toc104126196"</w:delInstrText>
        </w:r>
        <w:r>
          <w:rPr>
            <w:smallCaps w:val="0"/>
          </w:rPr>
        </w:r>
        <w:r>
          <w:rPr>
            <w:smallCaps w:val="0"/>
          </w:rPr>
          <w:fldChar w:fldCharType="separate"/>
        </w:r>
        <w:r w:rsidR="005C5C42" w:rsidRPr="007C380D">
          <w:rPr>
            <w:rStyle w:val="Hypertextovodkaz"/>
            <w:noProof/>
          </w:rPr>
          <w:delText>Přeprava handicapovaných osob a hromadných přeprav</w:delText>
        </w:r>
        <w:r w:rsidR="005C5C42">
          <w:rPr>
            <w:noProof/>
            <w:webHidden/>
          </w:rPr>
          <w:tab/>
        </w:r>
        <w:r w:rsidR="005C5C42">
          <w:rPr>
            <w:smallCaps w:val="0"/>
            <w:noProof/>
            <w:webHidden/>
          </w:rPr>
          <w:fldChar w:fldCharType="begin"/>
        </w:r>
        <w:r w:rsidR="005C5C42">
          <w:rPr>
            <w:noProof/>
            <w:webHidden/>
          </w:rPr>
          <w:delInstrText xml:space="preserve"> PAGEREF _Toc104126196 \h </w:delInstrText>
        </w:r>
        <w:r w:rsidR="005C5C42">
          <w:rPr>
            <w:smallCaps w:val="0"/>
            <w:noProof/>
            <w:webHidden/>
          </w:rPr>
        </w:r>
        <w:r w:rsidR="005C5C42">
          <w:rPr>
            <w:smallCaps w:val="0"/>
            <w:noProof/>
            <w:webHidden/>
          </w:rPr>
          <w:fldChar w:fldCharType="separate"/>
        </w:r>
        <w:r w:rsidR="005C5C42">
          <w:rPr>
            <w:noProof/>
            <w:webHidden/>
          </w:rPr>
          <w:delText>38</w:delText>
        </w:r>
        <w:r w:rsidR="005C5C42">
          <w:rPr>
            <w:smallCaps w:val="0"/>
            <w:noProof/>
            <w:webHidden/>
          </w:rPr>
          <w:fldChar w:fldCharType="end"/>
        </w:r>
        <w:r>
          <w:rPr>
            <w:smallCaps w:val="0"/>
            <w:noProof/>
          </w:rPr>
          <w:fldChar w:fldCharType="end"/>
        </w:r>
      </w:del>
    </w:p>
    <w:p w14:paraId="2064BA8D" w14:textId="167CCA38" w:rsidR="005C5C42" w:rsidRDefault="00000000">
      <w:pPr>
        <w:pStyle w:val="Obsah2"/>
        <w:tabs>
          <w:tab w:val="right" w:pos="9062"/>
        </w:tabs>
        <w:rPr>
          <w:del w:id="473" w:author="Word Document Comparison" w:date="2023-11-20T10:37:00Z"/>
          <w:rFonts w:asciiTheme="minorHAnsi" w:eastAsiaTheme="minorEastAsia" w:hAnsiTheme="minorHAnsi" w:cstheme="minorBidi"/>
          <w:smallCaps w:val="0"/>
          <w:noProof/>
          <w:sz w:val="22"/>
          <w:szCs w:val="22"/>
          <w:lang w:eastAsia="cs-CZ"/>
        </w:rPr>
      </w:pPr>
      <w:del w:id="474" w:author="Word Document Comparison" w:date="2023-11-20T10:37:00Z">
        <w:r>
          <w:rPr>
            <w:smallCaps w:val="0"/>
          </w:rPr>
          <w:fldChar w:fldCharType="begin"/>
        </w:r>
        <w:r>
          <w:delInstrText>HYPERLINK \l "_Toc104126197"</w:delInstrText>
        </w:r>
        <w:r>
          <w:rPr>
            <w:smallCaps w:val="0"/>
          </w:rPr>
        </w:r>
        <w:r>
          <w:rPr>
            <w:smallCaps w:val="0"/>
          </w:rPr>
          <w:fldChar w:fldCharType="separate"/>
        </w:r>
        <w:r w:rsidR="005C5C42" w:rsidRPr="007C380D">
          <w:rPr>
            <w:rStyle w:val="Hypertextovodkaz"/>
            <w:noProof/>
          </w:rPr>
          <w:delText>Bezpečnost cestujících</w:delText>
        </w:r>
        <w:r w:rsidR="005C5C42">
          <w:rPr>
            <w:noProof/>
            <w:webHidden/>
          </w:rPr>
          <w:tab/>
        </w:r>
        <w:r w:rsidR="005C5C42">
          <w:rPr>
            <w:smallCaps w:val="0"/>
            <w:noProof/>
            <w:webHidden/>
          </w:rPr>
          <w:fldChar w:fldCharType="begin"/>
        </w:r>
        <w:r w:rsidR="005C5C42">
          <w:rPr>
            <w:noProof/>
            <w:webHidden/>
          </w:rPr>
          <w:delInstrText xml:space="preserve"> PAGEREF _Toc104126197 \h </w:delInstrText>
        </w:r>
        <w:r w:rsidR="005C5C42">
          <w:rPr>
            <w:smallCaps w:val="0"/>
            <w:noProof/>
            <w:webHidden/>
          </w:rPr>
        </w:r>
        <w:r w:rsidR="005C5C42">
          <w:rPr>
            <w:smallCaps w:val="0"/>
            <w:noProof/>
            <w:webHidden/>
          </w:rPr>
          <w:fldChar w:fldCharType="separate"/>
        </w:r>
        <w:r w:rsidR="005C5C42">
          <w:rPr>
            <w:noProof/>
            <w:webHidden/>
          </w:rPr>
          <w:delText>38</w:delText>
        </w:r>
        <w:r w:rsidR="005C5C42">
          <w:rPr>
            <w:smallCaps w:val="0"/>
            <w:noProof/>
            <w:webHidden/>
          </w:rPr>
          <w:fldChar w:fldCharType="end"/>
        </w:r>
        <w:r>
          <w:rPr>
            <w:smallCaps w:val="0"/>
            <w:noProof/>
          </w:rPr>
          <w:fldChar w:fldCharType="end"/>
        </w:r>
      </w:del>
    </w:p>
    <w:p w14:paraId="53558232" w14:textId="40EB21B9" w:rsidR="005C5C42" w:rsidRDefault="00000000">
      <w:pPr>
        <w:pStyle w:val="Obsah2"/>
        <w:tabs>
          <w:tab w:val="right" w:pos="9062"/>
        </w:tabs>
        <w:rPr>
          <w:del w:id="475" w:author="Word Document Comparison" w:date="2023-11-20T10:37:00Z"/>
          <w:rFonts w:asciiTheme="minorHAnsi" w:eastAsiaTheme="minorEastAsia" w:hAnsiTheme="minorHAnsi" w:cstheme="minorBidi"/>
          <w:smallCaps w:val="0"/>
          <w:noProof/>
          <w:sz w:val="22"/>
          <w:szCs w:val="22"/>
          <w:lang w:eastAsia="cs-CZ"/>
        </w:rPr>
      </w:pPr>
      <w:del w:id="476" w:author="Word Document Comparison" w:date="2023-11-20T10:37:00Z">
        <w:r>
          <w:rPr>
            <w:smallCaps w:val="0"/>
          </w:rPr>
          <w:fldChar w:fldCharType="begin"/>
        </w:r>
        <w:r>
          <w:delInstrText>HYPERLINK \l "_Toc104126198"</w:delInstrText>
        </w:r>
        <w:r>
          <w:rPr>
            <w:smallCaps w:val="0"/>
          </w:rPr>
        </w:r>
        <w:r>
          <w:rPr>
            <w:smallCaps w:val="0"/>
          </w:rPr>
          <w:fldChar w:fldCharType="separate"/>
        </w:r>
        <w:r w:rsidR="005C5C42" w:rsidRPr="007C380D">
          <w:rPr>
            <w:rStyle w:val="Hypertextovodkaz"/>
            <w:noProof/>
          </w:rPr>
          <w:delText>Propagace a podpora využívání IDS JMK</w:delText>
        </w:r>
        <w:r w:rsidR="005C5C42">
          <w:rPr>
            <w:noProof/>
            <w:webHidden/>
          </w:rPr>
          <w:tab/>
        </w:r>
        <w:r w:rsidR="005C5C42">
          <w:rPr>
            <w:smallCaps w:val="0"/>
            <w:noProof/>
            <w:webHidden/>
          </w:rPr>
          <w:fldChar w:fldCharType="begin"/>
        </w:r>
        <w:r w:rsidR="005C5C42">
          <w:rPr>
            <w:noProof/>
            <w:webHidden/>
          </w:rPr>
          <w:delInstrText xml:space="preserve"> PAGEREF _Toc104126198 \h </w:delInstrText>
        </w:r>
        <w:r w:rsidR="005C5C42">
          <w:rPr>
            <w:smallCaps w:val="0"/>
            <w:noProof/>
            <w:webHidden/>
          </w:rPr>
        </w:r>
        <w:r w:rsidR="005C5C42">
          <w:rPr>
            <w:smallCaps w:val="0"/>
            <w:noProof/>
            <w:webHidden/>
          </w:rPr>
          <w:fldChar w:fldCharType="separate"/>
        </w:r>
        <w:r w:rsidR="005C5C42">
          <w:rPr>
            <w:noProof/>
            <w:webHidden/>
          </w:rPr>
          <w:delText>39</w:delText>
        </w:r>
        <w:r w:rsidR="005C5C42">
          <w:rPr>
            <w:smallCaps w:val="0"/>
            <w:noProof/>
            <w:webHidden/>
          </w:rPr>
          <w:fldChar w:fldCharType="end"/>
        </w:r>
        <w:r>
          <w:rPr>
            <w:smallCaps w:val="0"/>
            <w:noProof/>
          </w:rPr>
          <w:fldChar w:fldCharType="end"/>
        </w:r>
      </w:del>
    </w:p>
    <w:p w14:paraId="1270A33D" w14:textId="20B28C62" w:rsidR="005C5C42" w:rsidRDefault="00000000">
      <w:pPr>
        <w:pStyle w:val="Obsah2"/>
        <w:tabs>
          <w:tab w:val="right" w:pos="9062"/>
        </w:tabs>
        <w:rPr>
          <w:del w:id="477" w:author="Word Document Comparison" w:date="2023-11-20T10:37:00Z"/>
          <w:rFonts w:asciiTheme="minorHAnsi" w:eastAsiaTheme="minorEastAsia" w:hAnsiTheme="minorHAnsi" w:cstheme="minorBidi"/>
          <w:smallCaps w:val="0"/>
          <w:noProof/>
          <w:sz w:val="22"/>
          <w:szCs w:val="22"/>
          <w:lang w:eastAsia="cs-CZ"/>
        </w:rPr>
      </w:pPr>
      <w:del w:id="478" w:author="Word Document Comparison" w:date="2023-11-20T10:37:00Z">
        <w:r>
          <w:rPr>
            <w:smallCaps w:val="0"/>
          </w:rPr>
          <w:fldChar w:fldCharType="begin"/>
        </w:r>
        <w:r>
          <w:delInstrText>HYPERLINK \l "_Toc104126199"</w:delInstrText>
        </w:r>
        <w:r>
          <w:rPr>
            <w:smallCaps w:val="0"/>
          </w:rPr>
        </w:r>
        <w:r>
          <w:rPr>
            <w:smallCaps w:val="0"/>
          </w:rPr>
          <w:fldChar w:fldCharType="separate"/>
        </w:r>
        <w:r w:rsidR="005C5C42" w:rsidRPr="007C380D">
          <w:rPr>
            <w:rStyle w:val="Hypertextovodkaz"/>
            <w:noProof/>
          </w:rPr>
          <w:delText>Kompenzace cestujícím</w:delText>
        </w:r>
        <w:r w:rsidR="005C5C42">
          <w:rPr>
            <w:noProof/>
            <w:webHidden/>
          </w:rPr>
          <w:tab/>
        </w:r>
        <w:r w:rsidR="005C5C42">
          <w:rPr>
            <w:smallCaps w:val="0"/>
            <w:noProof/>
            <w:webHidden/>
          </w:rPr>
          <w:fldChar w:fldCharType="begin"/>
        </w:r>
        <w:r w:rsidR="005C5C42">
          <w:rPr>
            <w:noProof/>
            <w:webHidden/>
          </w:rPr>
          <w:delInstrText xml:space="preserve"> PAGEREF _Toc104126199 \h </w:delInstrText>
        </w:r>
        <w:r w:rsidR="005C5C42">
          <w:rPr>
            <w:smallCaps w:val="0"/>
            <w:noProof/>
            <w:webHidden/>
          </w:rPr>
        </w:r>
        <w:r w:rsidR="005C5C42">
          <w:rPr>
            <w:smallCaps w:val="0"/>
            <w:noProof/>
            <w:webHidden/>
          </w:rPr>
          <w:fldChar w:fldCharType="separate"/>
        </w:r>
        <w:r w:rsidR="005C5C42">
          <w:rPr>
            <w:noProof/>
            <w:webHidden/>
          </w:rPr>
          <w:delText>39</w:delText>
        </w:r>
        <w:r w:rsidR="005C5C42">
          <w:rPr>
            <w:smallCaps w:val="0"/>
            <w:noProof/>
            <w:webHidden/>
          </w:rPr>
          <w:fldChar w:fldCharType="end"/>
        </w:r>
        <w:r>
          <w:rPr>
            <w:smallCaps w:val="0"/>
            <w:noProof/>
          </w:rPr>
          <w:fldChar w:fldCharType="end"/>
        </w:r>
      </w:del>
    </w:p>
    <w:p w14:paraId="0633244B" w14:textId="30BF48A2" w:rsidR="005C5C42" w:rsidRDefault="00000000">
      <w:pPr>
        <w:pStyle w:val="Obsah1"/>
        <w:tabs>
          <w:tab w:val="left" w:pos="480"/>
          <w:tab w:val="right" w:pos="9062"/>
        </w:tabs>
        <w:rPr>
          <w:del w:id="479" w:author="Word Document Comparison" w:date="2023-11-20T10:37:00Z"/>
          <w:rFonts w:asciiTheme="minorHAnsi" w:eastAsiaTheme="minorEastAsia" w:hAnsiTheme="minorHAnsi" w:cstheme="minorBidi"/>
          <w:b w:val="0"/>
          <w:caps w:val="0"/>
          <w:noProof/>
          <w:sz w:val="22"/>
          <w:szCs w:val="22"/>
          <w:lang w:eastAsia="cs-CZ"/>
        </w:rPr>
      </w:pPr>
      <w:del w:id="480" w:author="Word Document Comparison" w:date="2023-11-20T10:37:00Z">
        <w:r>
          <w:rPr>
            <w:b w:val="0"/>
            <w:caps w:val="0"/>
          </w:rPr>
          <w:fldChar w:fldCharType="begin"/>
        </w:r>
        <w:r>
          <w:delInstrText>HYPERLINK \l "_Toc104126200"</w:delInstrText>
        </w:r>
        <w:r>
          <w:rPr>
            <w:b w:val="0"/>
            <w:caps w:val="0"/>
          </w:rPr>
        </w:r>
        <w:r>
          <w:rPr>
            <w:b w:val="0"/>
            <w:caps w:val="0"/>
          </w:rPr>
          <w:fldChar w:fldCharType="separate"/>
        </w:r>
        <w:r w:rsidR="005C5C42" w:rsidRPr="007C380D">
          <w:rPr>
            <w:rStyle w:val="Hypertextovodkaz"/>
            <w:noProof/>
          </w:rPr>
          <w:delText>13</w:delText>
        </w:r>
        <w:r w:rsidR="005C5C42">
          <w:rPr>
            <w:rFonts w:asciiTheme="minorHAnsi" w:eastAsiaTheme="minorEastAsia" w:hAnsiTheme="minorHAnsi" w:cstheme="minorBidi"/>
            <w:b w:val="0"/>
            <w:caps w:val="0"/>
            <w:noProof/>
            <w:sz w:val="22"/>
            <w:szCs w:val="22"/>
            <w:lang w:eastAsia="cs-CZ"/>
          </w:rPr>
          <w:tab/>
        </w:r>
        <w:r w:rsidR="005C5C42" w:rsidRPr="007C380D">
          <w:rPr>
            <w:rStyle w:val="Hypertextovodkaz"/>
            <w:noProof/>
          </w:rPr>
          <w:delText>Seznam příloh</w:delText>
        </w:r>
        <w:r w:rsidR="005C5C42">
          <w:rPr>
            <w:noProof/>
            <w:webHidden/>
          </w:rPr>
          <w:tab/>
        </w:r>
        <w:r w:rsidR="005C5C42">
          <w:rPr>
            <w:b w:val="0"/>
            <w:caps w:val="0"/>
            <w:noProof/>
            <w:webHidden/>
          </w:rPr>
          <w:fldChar w:fldCharType="begin"/>
        </w:r>
        <w:r w:rsidR="005C5C42">
          <w:rPr>
            <w:noProof/>
            <w:webHidden/>
          </w:rPr>
          <w:delInstrText xml:space="preserve"> PAGEREF _Toc104126200 \h </w:delInstrText>
        </w:r>
        <w:r w:rsidR="005C5C42">
          <w:rPr>
            <w:b w:val="0"/>
            <w:caps w:val="0"/>
            <w:noProof/>
            <w:webHidden/>
          </w:rPr>
        </w:r>
        <w:r w:rsidR="005C5C42">
          <w:rPr>
            <w:b w:val="0"/>
            <w:caps w:val="0"/>
            <w:noProof/>
            <w:webHidden/>
          </w:rPr>
          <w:fldChar w:fldCharType="separate"/>
        </w:r>
        <w:r w:rsidR="005C5C42">
          <w:rPr>
            <w:noProof/>
            <w:webHidden/>
          </w:rPr>
          <w:delText>40</w:delText>
        </w:r>
        <w:r w:rsidR="005C5C42">
          <w:rPr>
            <w:b w:val="0"/>
            <w:caps w:val="0"/>
            <w:noProof/>
            <w:webHidden/>
          </w:rPr>
          <w:fldChar w:fldCharType="end"/>
        </w:r>
        <w:r>
          <w:rPr>
            <w:b w:val="0"/>
            <w:caps w:val="0"/>
            <w:noProof/>
          </w:rPr>
          <w:fldChar w:fldCharType="end"/>
        </w:r>
      </w:del>
    </w:p>
    <w:p w14:paraId="50F211A2" w14:textId="4C7E79F4" w:rsidR="00F16173" w:rsidRPr="00ED292D" w:rsidRDefault="00F16173" w:rsidP="005E1761">
      <w:del w:id="481" w:author="Word Document Comparison" w:date="2023-11-20T10:37:00Z">
        <w:r w:rsidRPr="00ED292D">
          <w:fldChar w:fldCharType="end"/>
        </w:r>
      </w:del>
    </w:p>
    <w:p w14:paraId="719B569B" w14:textId="77777777" w:rsidR="00F16173" w:rsidRPr="00ED292D" w:rsidRDefault="00F16173" w:rsidP="005E1761">
      <w:pPr>
        <w:tabs>
          <w:tab w:val="left" w:pos="2355"/>
        </w:tabs>
      </w:pPr>
      <w:r w:rsidRPr="00ED292D">
        <w:tab/>
      </w:r>
    </w:p>
    <w:p w14:paraId="6F566195" w14:textId="77777777" w:rsidR="00F16173" w:rsidRPr="00ED292D" w:rsidRDefault="00F16173">
      <w:r w:rsidRPr="00ED292D">
        <w:br w:type="page"/>
      </w:r>
    </w:p>
    <w:p w14:paraId="5FEA72E9" w14:textId="77777777" w:rsidR="00F16173" w:rsidRPr="00ED292D" w:rsidRDefault="00F16173" w:rsidP="00617E82">
      <w:pPr>
        <w:pStyle w:val="Nadpis1"/>
      </w:pPr>
      <w:bookmarkStart w:id="482" w:name="_Ref476033782"/>
      <w:bookmarkStart w:id="483" w:name="_Ref476033795"/>
      <w:bookmarkStart w:id="484" w:name="_Ref476033815"/>
      <w:bookmarkStart w:id="485" w:name="_Toc104126104"/>
      <w:bookmarkStart w:id="486" w:name="_Toc150718862"/>
      <w:bookmarkStart w:id="487" w:name="_Toc37568513"/>
      <w:bookmarkStart w:id="488" w:name="_Toc177901355"/>
      <w:bookmarkStart w:id="489" w:name="_Toc334454463"/>
      <w:bookmarkStart w:id="490" w:name="_Toc334458294"/>
      <w:bookmarkStart w:id="491" w:name="_Toc334458496"/>
      <w:r w:rsidRPr="00ED292D">
        <w:lastRenderedPageBreak/>
        <w:t>preambule</w:t>
      </w:r>
      <w:bookmarkEnd w:id="482"/>
      <w:bookmarkEnd w:id="483"/>
      <w:bookmarkEnd w:id="484"/>
      <w:bookmarkEnd w:id="485"/>
      <w:bookmarkEnd w:id="486"/>
    </w:p>
    <w:p w14:paraId="40473022" w14:textId="77777777" w:rsidR="00F16173" w:rsidRPr="00ED292D" w:rsidRDefault="00F16173" w:rsidP="00610075">
      <w:r w:rsidRPr="00ED292D">
        <w:t xml:space="preserve">Technické a provozní standardy pro </w:t>
      </w:r>
      <w:r w:rsidR="00F81FA6">
        <w:t>železnici</w:t>
      </w:r>
      <w:r w:rsidR="00034191">
        <w:t xml:space="preserve"> </w:t>
      </w:r>
      <w:r w:rsidRPr="00ED292D">
        <w:t xml:space="preserve">definují závazné požadavky a podmínky pro provozování veřejné dopravy v závazku veřejné služby na vlakových linkách IDS JMK dle Smlouvy o veřejných službách v přepravě cestujících v železniční dopravě uzavřené na základě </w:t>
      </w:r>
      <w:r w:rsidR="004C7954">
        <w:t>nabídkového</w:t>
      </w:r>
      <w:r w:rsidR="004C7954" w:rsidRPr="00ED292D">
        <w:t xml:space="preserve"> </w:t>
      </w:r>
      <w:r w:rsidRPr="00ED292D">
        <w:t>řízení.</w:t>
      </w:r>
    </w:p>
    <w:p w14:paraId="060E59E1" w14:textId="3DC94833" w:rsidR="00F16173" w:rsidRDefault="00F16173" w:rsidP="00610075"/>
    <w:p w14:paraId="6F9AB1D3" w14:textId="47A017A2" w:rsidR="00F16173" w:rsidRPr="00ED292D" w:rsidRDefault="00A63281" w:rsidP="00617E82">
      <w:pPr>
        <w:pStyle w:val="Nadpis1"/>
      </w:pPr>
      <w:bookmarkStart w:id="492" w:name="_Toc104126105"/>
      <w:bookmarkStart w:id="493" w:name="_Toc150718863"/>
      <w:r w:rsidRPr="00A63281">
        <w:t>OBECNÁ USTANOVENÍ</w:t>
      </w:r>
      <w:bookmarkEnd w:id="492"/>
      <w:bookmarkEnd w:id="493"/>
    </w:p>
    <w:p w14:paraId="7917FA6E" w14:textId="77777777" w:rsidR="00A63281" w:rsidRPr="00AD17DF" w:rsidRDefault="00A63281" w:rsidP="00A63281">
      <w:pPr>
        <w:pStyle w:val="Nadpis2"/>
        <w:rPr>
          <w:rFonts w:ascii="Times New Roman" w:hAnsi="Times New Roman"/>
          <w:i/>
        </w:rPr>
      </w:pPr>
      <w:bookmarkStart w:id="494" w:name="_Toc27317252"/>
      <w:bookmarkStart w:id="495" w:name="_Toc37062179"/>
      <w:bookmarkStart w:id="496" w:name="_Toc239662734"/>
      <w:bookmarkStart w:id="497" w:name="_Toc150718864"/>
      <w:r w:rsidRPr="00A63281">
        <w:t>Definice</w:t>
      </w:r>
      <w:bookmarkEnd w:id="494"/>
      <w:bookmarkEnd w:id="495"/>
      <w:bookmarkEnd w:id="496"/>
      <w:bookmarkEnd w:id="497"/>
    </w:p>
    <w:p w14:paraId="7F3DDF73" w14:textId="71C12A94" w:rsidR="0029682F" w:rsidRDefault="00A63281" w:rsidP="00C52549">
      <w:r w:rsidRPr="00AD17DF">
        <w:tab/>
        <w:t xml:space="preserve">Pokud z kontextu nevyplývá něco jiného, mají </w:t>
      </w:r>
      <w:r>
        <w:t>pojmy s velkým písmem</w:t>
      </w:r>
      <w:r w:rsidRPr="00AD17DF">
        <w:t xml:space="preserve"> použité v </w:t>
      </w:r>
      <w:r>
        <w:t>tomto dokumentu</w:t>
      </w:r>
      <w:r w:rsidRPr="00AD17DF">
        <w:t xml:space="preserve"> </w:t>
      </w:r>
      <w:r>
        <w:t xml:space="preserve">a </w:t>
      </w:r>
      <w:ins w:id="498" w:author="Word Document Comparison" w:date="2023-11-20T10:37:00Z">
        <w:r>
          <w:t>jeho</w:t>
        </w:r>
      </w:ins>
      <w:del w:id="499" w:author="Word Document Comparison" w:date="2023-11-20T10:37:00Z">
        <w:r>
          <w:delText>jejeho</w:delText>
        </w:r>
      </w:del>
      <w:r>
        <w:t xml:space="preserve"> přílohách </w:t>
      </w:r>
      <w:r w:rsidRPr="00AD17DF">
        <w:t>význam</w:t>
      </w:r>
      <w:r w:rsidRPr="001A1256">
        <w:t xml:space="preserve"> </w:t>
      </w:r>
      <w:r w:rsidRPr="00AD17DF">
        <w:t>definovaný</w:t>
      </w:r>
      <w:r>
        <w:t xml:space="preserve"> v </w:t>
      </w:r>
      <w:r w:rsidRPr="001A1256">
        <w:t>Přílo</w:t>
      </w:r>
      <w:r>
        <w:t>ze</w:t>
      </w:r>
      <w:r w:rsidRPr="001A1256">
        <w:t xml:space="preserve"> č. </w:t>
      </w:r>
      <w:r>
        <w:t>7</w:t>
      </w:r>
      <w:r w:rsidRPr="001A1256">
        <w:t xml:space="preserve"> Smlouvy</w:t>
      </w:r>
      <w:r>
        <w:t xml:space="preserve"> (Definice pojmů).</w:t>
      </w:r>
    </w:p>
    <w:p w14:paraId="546B4193" w14:textId="3E4C67E9" w:rsidR="00C35B3C" w:rsidRDefault="00C35B3C" w:rsidP="00C35B3C"/>
    <w:p w14:paraId="710931F3" w14:textId="31BF9060" w:rsidR="00B43BAD" w:rsidRDefault="00B43BAD" w:rsidP="00C52549"/>
    <w:p w14:paraId="03B24919" w14:textId="77777777" w:rsidR="00F16173" w:rsidRDefault="00F16173" w:rsidP="008434A4">
      <w:pPr>
        <w:pStyle w:val="Nadpis1"/>
      </w:pPr>
      <w:r w:rsidRPr="00ED292D">
        <w:br w:type="page"/>
      </w:r>
      <w:bookmarkStart w:id="500" w:name="_Toc104126106"/>
      <w:bookmarkStart w:id="501" w:name="_Toc150718865"/>
      <w:r w:rsidRPr="00ED292D">
        <w:lastRenderedPageBreak/>
        <w:t xml:space="preserve">Standard </w:t>
      </w:r>
      <w:r w:rsidRPr="00265A7F">
        <w:t>VYBAVENÍ</w:t>
      </w:r>
      <w:r w:rsidRPr="00ED292D">
        <w:t xml:space="preserve"> </w:t>
      </w:r>
      <w:bookmarkEnd w:id="487"/>
      <w:bookmarkEnd w:id="488"/>
      <w:bookmarkEnd w:id="489"/>
      <w:bookmarkEnd w:id="490"/>
      <w:bookmarkEnd w:id="491"/>
      <w:r w:rsidR="00F42F1E">
        <w:t>stanic a zastávek</w:t>
      </w:r>
      <w:bookmarkEnd w:id="500"/>
      <w:bookmarkEnd w:id="501"/>
    </w:p>
    <w:p w14:paraId="78A331AF" w14:textId="0D3BA6D1" w:rsidR="004753FA" w:rsidRPr="00ED292D" w:rsidRDefault="004753FA" w:rsidP="00A63281">
      <w:pPr>
        <w:pStyle w:val="Nadpis2"/>
      </w:pPr>
      <w:bookmarkStart w:id="502" w:name="_Toc117683564"/>
      <w:bookmarkStart w:id="503" w:name="_Toc150718866"/>
      <w:r>
        <w:t>Jízdní</w:t>
      </w:r>
      <w:r w:rsidRPr="00ED292D">
        <w:t xml:space="preserve"> řády</w:t>
      </w:r>
      <w:bookmarkEnd w:id="502"/>
      <w:r>
        <w:t xml:space="preserve"> </w:t>
      </w:r>
      <w:r w:rsidR="004C6C3E">
        <w:t>IDS JMK</w:t>
      </w:r>
      <w:bookmarkEnd w:id="503"/>
    </w:p>
    <w:p w14:paraId="27B60FEB" w14:textId="4605EA54" w:rsidR="004753FA" w:rsidRDefault="004753FA" w:rsidP="004753FA">
      <w:r w:rsidRPr="00ED292D">
        <w:t>Dopravce je povinen zajistit</w:t>
      </w:r>
      <w:r>
        <w:t xml:space="preserve"> na vlastní náklady</w:t>
      </w:r>
      <w:r w:rsidRPr="00ED292D">
        <w:t xml:space="preserve">, aby </w:t>
      </w:r>
      <w:r>
        <w:t>ve všech zastávkách dle přílohy 2 TPSŽ</w:t>
      </w:r>
      <w:r w:rsidRPr="00ED292D">
        <w:t xml:space="preserve"> byl</w:t>
      </w:r>
      <w:r>
        <w:t>a</w:t>
      </w:r>
      <w:r w:rsidRPr="00ED292D">
        <w:t xml:space="preserve"> </w:t>
      </w:r>
      <w:r>
        <w:t xml:space="preserve">na vhodném, viditelném a veřejnosti dobře přístupném místě </w:t>
      </w:r>
      <w:r w:rsidRPr="00ED292D">
        <w:t xml:space="preserve">(nejlépe v blízkosti jízdních řádů </w:t>
      </w:r>
      <w:r>
        <w:t>Provozovatele dráhy</w:t>
      </w:r>
      <w:r w:rsidRPr="00ED292D">
        <w:t xml:space="preserve">) umístěna minimálně 1 </w:t>
      </w:r>
      <w:r>
        <w:t xml:space="preserve">informační </w:t>
      </w:r>
      <w:r w:rsidRPr="00ED292D">
        <w:t xml:space="preserve">plocha </w:t>
      </w:r>
      <w:r>
        <w:t xml:space="preserve">(nejlépe </w:t>
      </w:r>
      <w:r w:rsidRPr="00ED292D">
        <w:t xml:space="preserve">vitrína nebo </w:t>
      </w:r>
      <w:proofErr w:type="spellStart"/>
      <w:r w:rsidRPr="00ED292D">
        <w:t>klaprám</w:t>
      </w:r>
      <w:proofErr w:type="spellEnd"/>
      <w:r>
        <w:t xml:space="preserve">) pro vyvěšení a zveřejnění jízdních řádů </w:t>
      </w:r>
      <w:ins w:id="504" w:author="Word Document Comparison" w:date="2023-11-20T10:37:00Z">
        <w:r w:rsidR="004B6A2D">
          <w:t>s</w:t>
        </w:r>
        <w:r>
          <w:t xml:space="preserve"> </w:t>
        </w:r>
        <w:r w:rsidR="004B6A2D" w:rsidRPr="004B6A2D">
          <w:t>jízdní řád s vlakovou linkou nebo vlakovými linkami</w:t>
        </w:r>
      </w:ins>
      <w:del w:id="505" w:author="Word Document Comparison" w:date="2023-11-20T10:37:00Z">
        <w:r>
          <w:delText>vlakových linek</w:delText>
        </w:r>
      </w:del>
      <w:r>
        <w:t xml:space="preserve"> IDS JMK. V případě zastávek s více nástupišti je povinen tuto informační plochu zajistit a umístit rovněž na každém nástupišti. Pro </w:t>
      </w:r>
      <w:ins w:id="506" w:author="Word Document Comparison" w:date="2023-11-20T10:37:00Z">
        <w:r w:rsidR="004B6A2D">
          <w:t xml:space="preserve">každý </w:t>
        </w:r>
        <w:r w:rsidR="004B6A2D" w:rsidRPr="004B6A2D">
          <w:t>jízdní řád s</w:t>
        </w:r>
      </w:ins>
      <w:del w:id="507" w:author="Word Document Comparison" w:date="2023-11-20T10:37:00Z">
        <w:r>
          <w:delText>každou</w:delText>
        </w:r>
      </w:del>
      <w:r>
        <w:t xml:space="preserve"> vlakovou </w:t>
      </w:r>
      <w:ins w:id="508" w:author="Word Document Comparison" w:date="2023-11-20T10:37:00Z">
        <w:r w:rsidR="004B6A2D" w:rsidRPr="004B6A2D">
          <w:t>linkou nebo vlakovými linkami</w:t>
        </w:r>
      </w:ins>
      <w:del w:id="509" w:author="Word Document Comparison" w:date="2023-11-20T10:37:00Z">
        <w:r>
          <w:delText>linku</w:delText>
        </w:r>
      </w:del>
      <w:r>
        <w:t xml:space="preserve"> je nutné počítat optimálně se čtyřmi listy A4. </w:t>
      </w:r>
    </w:p>
    <w:p w14:paraId="0E8D8244" w14:textId="4453EB51" w:rsidR="004753FA" w:rsidRPr="00ED292D" w:rsidRDefault="004753FA" w:rsidP="004753FA">
      <w:r>
        <w:t>V případě, že Dopravce doloží Objednateli, že Provozovatel dráhy umístění potřebných ploch neumožnil, pak je Dopravce povinen vyvolat další jednání za účasti Objednatele, případně KORDIS, Dopravce a Provozovatele dráhy, na němž bude dohodnut další postup odchylný od odstavce výše.</w:t>
      </w:r>
    </w:p>
    <w:p w14:paraId="65CB20A6" w14:textId="77777777" w:rsidR="004753FA" w:rsidRDefault="004753FA" w:rsidP="004753FA">
      <w:r w:rsidRPr="00BE2E3A">
        <w:t xml:space="preserve">Dopravce je povinen na vlastní náklady zajistit </w:t>
      </w:r>
      <w:r>
        <w:t xml:space="preserve">označení ploch pro umístění jízdních řádů IDS JMK dle vzoru dodaného KORDIS a dále je povinen zajistit jejich </w:t>
      </w:r>
      <w:r w:rsidRPr="00BE2E3A">
        <w:t>pravidelnou obnovu a údržbu</w:t>
      </w:r>
      <w:r>
        <w:t xml:space="preserve"> </w:t>
      </w:r>
      <w:r w:rsidRPr="00BE2E3A">
        <w:t xml:space="preserve">tak, aby byly </w:t>
      </w:r>
      <w:r>
        <w:t>funkční a čisté</w:t>
      </w:r>
      <w:r w:rsidRPr="00BE2E3A">
        <w:t>.</w:t>
      </w:r>
    </w:p>
    <w:p w14:paraId="3CB0781E" w14:textId="77777777" w:rsidR="004753FA" w:rsidRDefault="004753FA" w:rsidP="004753FA">
      <w:r w:rsidRPr="00ED292D">
        <w:t xml:space="preserve">Dopravce je povinen </w:t>
      </w:r>
      <w:r>
        <w:t xml:space="preserve">na vlastní náklady </w:t>
      </w:r>
      <w:r w:rsidRPr="00ED292D">
        <w:t xml:space="preserve">zajistit, aby ve všech </w:t>
      </w:r>
      <w:r>
        <w:t xml:space="preserve">informačních plochách určených pro jízdní řády IDS JMK </w:t>
      </w:r>
      <w:r w:rsidRPr="00ED292D">
        <w:t xml:space="preserve">byly vyvěšeny </w:t>
      </w:r>
      <w:r>
        <w:t xml:space="preserve">aktuální </w:t>
      </w:r>
      <w:r w:rsidRPr="00ED292D">
        <w:t xml:space="preserve">jízdní řády vlakových linek zpracované KORDIS. </w:t>
      </w:r>
      <w:r>
        <w:t>Aktuální jízdní řády předává KORDIS dopravci v elektronické formě s předstihem nejpozději 3 </w:t>
      </w:r>
      <w:r w:rsidRPr="00BE04A4">
        <w:t xml:space="preserve">pracovní </w:t>
      </w:r>
      <w:r>
        <w:t>dny před zahájením platnosti, jejich barevný tisk a vyvěšení zajišťuje Dopravce.  V případě pozdějšího dodání může být vyvěšení opožděno o dobu prodlení předání jízdních řádů ze strany KORDIS.</w:t>
      </w:r>
    </w:p>
    <w:p w14:paraId="58FCDB62" w14:textId="77777777" w:rsidR="004753FA" w:rsidRDefault="004753FA" w:rsidP="004753FA">
      <w:r w:rsidRPr="00BE2E3A">
        <w:t xml:space="preserve">Dopravce je povinen na vlastní náklady zajistit pravidelnou obnovu </w:t>
      </w:r>
      <w:r>
        <w:t>zveřejněných jízdních řádů</w:t>
      </w:r>
      <w:r w:rsidRPr="00BE2E3A">
        <w:t xml:space="preserve"> </w:t>
      </w:r>
      <w:r>
        <w:t xml:space="preserve">IDS JMK </w:t>
      </w:r>
      <w:r w:rsidRPr="00BE2E3A">
        <w:t xml:space="preserve">tak, aby byly </w:t>
      </w:r>
      <w:r>
        <w:t xml:space="preserve">funkční, čisté, </w:t>
      </w:r>
      <w:r w:rsidRPr="00BE2E3A">
        <w:t>čitelné a aktuální.</w:t>
      </w:r>
    </w:p>
    <w:p w14:paraId="77791930" w14:textId="77777777" w:rsidR="004753FA" w:rsidRDefault="004753FA" w:rsidP="004753FA">
      <w:r w:rsidRPr="00BE04A4">
        <w:t xml:space="preserve">Dopravce není oprávněn do vyhrazených ploch </w:t>
      </w:r>
      <w:r>
        <w:t xml:space="preserve">pro jízdní řády IDS JMK </w:t>
      </w:r>
      <w:r w:rsidRPr="00BE04A4">
        <w:t xml:space="preserve">umísťovat </w:t>
      </w:r>
      <w:r>
        <w:t>žádné</w:t>
      </w:r>
      <w:r w:rsidRPr="00BE04A4">
        <w:t xml:space="preserve"> materiály bez </w:t>
      </w:r>
      <w:r>
        <w:t xml:space="preserve">předchozího </w:t>
      </w:r>
      <w:r w:rsidRPr="00BE04A4">
        <w:t>souhlasu KORDIS.</w:t>
      </w:r>
    </w:p>
    <w:p w14:paraId="7BC8376D" w14:textId="77777777" w:rsidR="004753FA" w:rsidRDefault="004753FA" w:rsidP="004753FA">
      <w:r>
        <w:t>Alternativním řešením uvedené povinnosti je zastávku vybavit elektronickým zařízením umožňujícím zobrazení potřebných jízdních řádů.</w:t>
      </w:r>
    </w:p>
    <w:p w14:paraId="4B034D81" w14:textId="77777777" w:rsidR="004753FA" w:rsidRPr="00ED292D" w:rsidRDefault="004753FA" w:rsidP="00A63281">
      <w:pPr>
        <w:pStyle w:val="Nadpis2"/>
      </w:pPr>
      <w:bookmarkStart w:id="510" w:name="_Toc117683565"/>
      <w:bookmarkStart w:id="511" w:name="_Toc150718867"/>
      <w:r>
        <w:t>Informační</w:t>
      </w:r>
      <w:r w:rsidRPr="00ED292D">
        <w:t xml:space="preserve"> </w:t>
      </w:r>
      <w:r>
        <w:t>materiály</w:t>
      </w:r>
      <w:bookmarkEnd w:id="510"/>
      <w:bookmarkEnd w:id="511"/>
    </w:p>
    <w:p w14:paraId="58C11FE9" w14:textId="2CF4D2EB" w:rsidR="004753FA" w:rsidRDefault="004753FA" w:rsidP="004753FA">
      <w:r w:rsidRPr="00ED292D">
        <w:t>Dopravce je povinen zajistit</w:t>
      </w:r>
      <w:r>
        <w:t xml:space="preserve"> na vlastní náklady</w:t>
      </w:r>
      <w:r w:rsidRPr="00ED292D">
        <w:t xml:space="preserve">, aby </w:t>
      </w:r>
      <w:r>
        <w:t xml:space="preserve">ve všech zastávkách dle přílohy 2 TPSŽ, </w:t>
      </w:r>
      <w:r w:rsidRPr="00ED292D">
        <w:t xml:space="preserve">byla </w:t>
      </w:r>
      <w:r>
        <w:t xml:space="preserve">na viditelných a veřejnosti dobře přístupných místech </w:t>
      </w:r>
      <w:r w:rsidRPr="00ED292D">
        <w:t xml:space="preserve">umístěna minimálně 1 </w:t>
      </w:r>
      <w:r>
        <w:t xml:space="preserve">informační </w:t>
      </w:r>
      <w:r w:rsidRPr="00ED292D">
        <w:t xml:space="preserve">plocha </w:t>
      </w:r>
      <w:r>
        <w:t>(</w:t>
      </w:r>
      <w:r w:rsidRPr="00ED292D">
        <w:t xml:space="preserve">vitrína nebo </w:t>
      </w:r>
      <w:proofErr w:type="spellStart"/>
      <w:r w:rsidRPr="00ED292D">
        <w:t>klaprám</w:t>
      </w:r>
      <w:proofErr w:type="spellEnd"/>
      <w:r>
        <w:t xml:space="preserve">) o velikosti </w:t>
      </w:r>
      <w:r w:rsidR="00622A41">
        <w:t>A0</w:t>
      </w:r>
      <w:r>
        <w:t xml:space="preserve"> pro vyvěšení a zveřejnění </w:t>
      </w:r>
      <w:r w:rsidRPr="00ED292D">
        <w:t>informační</w:t>
      </w:r>
      <w:r>
        <w:t>ch</w:t>
      </w:r>
      <w:r w:rsidRPr="00ED292D">
        <w:t xml:space="preserve"> materiál</w:t>
      </w:r>
      <w:r>
        <w:t>ů</w:t>
      </w:r>
      <w:r w:rsidRPr="00ED292D">
        <w:t xml:space="preserve"> </w:t>
      </w:r>
      <w:r>
        <w:t xml:space="preserve">IDS JMK. V zastávkách s více nástupišti </w:t>
      </w:r>
      <w:r w:rsidRPr="00ED292D">
        <w:t xml:space="preserve">musí být </w:t>
      </w:r>
      <w:r>
        <w:t xml:space="preserve">minimálně 1 plocha </w:t>
      </w:r>
      <w:r w:rsidRPr="00ED292D">
        <w:t xml:space="preserve">umístěna na každém nástupišti. </w:t>
      </w:r>
      <w:r>
        <w:t xml:space="preserve">V zastávkách s čekárnou </w:t>
      </w:r>
      <w:r w:rsidRPr="0004727E">
        <w:t>musí být minimálně 1 plocha</w:t>
      </w:r>
      <w:r>
        <w:t xml:space="preserve"> umístěna ve výpravní budově.</w:t>
      </w:r>
      <w:r w:rsidRPr="00B40DF8">
        <w:t xml:space="preserve"> </w:t>
      </w:r>
      <w:r>
        <w:t xml:space="preserve">Umístění informačních ploch musí být odsouhlaseno KORDIS. </w:t>
      </w:r>
    </w:p>
    <w:p w14:paraId="03F20384" w14:textId="1ECD4909" w:rsidR="004753FA" w:rsidRPr="00ED292D" w:rsidRDefault="004753FA" w:rsidP="004753FA">
      <w:r>
        <w:t xml:space="preserve">V případě, že Dopravce doloží Objednateli, že Provozovatel dráhy umístění potřebných ploch neumožnila, pak je Dopravce povinen vyvolat další jednání za účasti Objednatele, případně KORDIS, Dopravce a Provozovatel dráhy, na němž bude dohodnut další postup odchylný od odstavce výše. </w:t>
      </w:r>
    </w:p>
    <w:p w14:paraId="767D9892" w14:textId="1E3EE7BB" w:rsidR="004753FA" w:rsidRDefault="004753FA" w:rsidP="004753FA">
      <w:r w:rsidRPr="00B40DF8">
        <w:t xml:space="preserve">Ve výpravních budovách </w:t>
      </w:r>
      <w:r>
        <w:t xml:space="preserve">nebo prodejních místech </w:t>
      </w:r>
      <w:r w:rsidRPr="00B40DF8">
        <w:t>zastávek</w:t>
      </w:r>
      <w:r w:rsidR="00622A41">
        <w:t xml:space="preserve"> stanovených přílohou 2 TPSŽ</w:t>
      </w:r>
      <w:r>
        <w:t xml:space="preserve"> </w:t>
      </w:r>
      <w:r w:rsidRPr="00B40DF8">
        <w:t xml:space="preserve">je Dopravce povinen zajistit umístění aspoň jednoho zařízení určeného pro umístění minimálně </w:t>
      </w:r>
      <w:r>
        <w:t>8</w:t>
      </w:r>
      <w:r w:rsidRPr="00B40DF8">
        <w:t xml:space="preserve"> druhů tištěných informačních materiálů </w:t>
      </w:r>
      <w:r>
        <w:t>(letáčků) IDS JMK p</w:t>
      </w:r>
      <w:r w:rsidRPr="00B40DF8">
        <w:t xml:space="preserve">o min. </w:t>
      </w:r>
      <w:r>
        <w:t>30</w:t>
      </w:r>
      <w:r w:rsidRPr="00B40DF8">
        <w:t xml:space="preserve"> </w:t>
      </w:r>
      <w:r>
        <w:t xml:space="preserve">kusech o rozměrech </w:t>
      </w:r>
      <w:r w:rsidRPr="00B40DF8">
        <w:t>100 x 210 mm.</w:t>
      </w:r>
      <w:r>
        <w:t xml:space="preserve"> Zařízení k umístění materiálů pořizuje dopravce. Umístění </w:t>
      </w:r>
      <w:r w:rsidR="00622A41">
        <w:t xml:space="preserve">a vzhled </w:t>
      </w:r>
      <w:r>
        <w:t>zařízení musí být odsouhlaseno KORDIS.</w:t>
      </w:r>
    </w:p>
    <w:p w14:paraId="4B530D07" w14:textId="3A977446" w:rsidR="004753FA" w:rsidRDefault="004753FA" w:rsidP="004753FA">
      <w:r w:rsidRPr="00ED292D">
        <w:t>Dopravce je povinen na vlastní náklady zajistit</w:t>
      </w:r>
      <w:r>
        <w:t xml:space="preserve"> </w:t>
      </w:r>
      <w:r w:rsidRPr="00ED292D">
        <w:t>obnovu a údržbu</w:t>
      </w:r>
      <w:r>
        <w:t xml:space="preserve"> vitrín, </w:t>
      </w:r>
      <w:proofErr w:type="spellStart"/>
      <w:r>
        <w:t>klaprámů</w:t>
      </w:r>
      <w:proofErr w:type="spellEnd"/>
      <w:r>
        <w:t xml:space="preserve"> a zařízení tak, aby byly funkční a čisté.</w:t>
      </w:r>
    </w:p>
    <w:p w14:paraId="4C27A646" w14:textId="77777777" w:rsidR="004753FA" w:rsidRDefault="004753FA" w:rsidP="004753FA">
      <w:r w:rsidRPr="009E7E54">
        <w:lastRenderedPageBreak/>
        <w:t>KORDIS stanovuje rozsah umísťovaných informačních materiálů</w:t>
      </w:r>
      <w:r>
        <w:t>,</w:t>
      </w:r>
      <w:r w:rsidRPr="009E7E54">
        <w:t xml:space="preserve"> zajišťuje jejich tisk</w:t>
      </w:r>
      <w:r>
        <w:t xml:space="preserve"> a dodání dopravci</w:t>
      </w:r>
      <w:r w:rsidRPr="009E7E54">
        <w:t xml:space="preserve">. </w:t>
      </w:r>
      <w:r w:rsidRPr="00B40DF8">
        <w:t xml:space="preserve">Aktuální </w:t>
      </w:r>
      <w:r>
        <w:t>informační materiály</w:t>
      </w:r>
      <w:r w:rsidRPr="00B40DF8">
        <w:t xml:space="preserve"> předává KORDIS dopravci v </w:t>
      </w:r>
      <w:r>
        <w:t>tištěné</w:t>
      </w:r>
      <w:r w:rsidRPr="00B40DF8">
        <w:t xml:space="preserve"> formě s předstihem nejpozději cca 3 </w:t>
      </w:r>
      <w:r>
        <w:t xml:space="preserve">pracovní </w:t>
      </w:r>
      <w:r w:rsidRPr="00B40DF8">
        <w:t xml:space="preserve">dny před </w:t>
      </w:r>
      <w:r>
        <w:t>plánovaným zveřejněním.</w:t>
      </w:r>
      <w:r w:rsidRPr="00B40DF8">
        <w:t xml:space="preserve"> V případě pozdějšího dodání může být vyvěšení odpovídajícím způsobem opožděno.</w:t>
      </w:r>
    </w:p>
    <w:p w14:paraId="2822B861" w14:textId="77777777" w:rsidR="004753FA" w:rsidRDefault="004753FA" w:rsidP="004753FA">
      <w:r w:rsidRPr="00ED292D">
        <w:t>Dopravce je povinen na vlastní náklady zajistit</w:t>
      </w:r>
      <w:r>
        <w:t xml:space="preserve"> zveřejnění</w:t>
      </w:r>
      <w:r w:rsidRPr="009E7E54">
        <w:t xml:space="preserve"> </w:t>
      </w:r>
      <w:r>
        <w:t xml:space="preserve">a obnovu </w:t>
      </w:r>
      <w:r w:rsidRPr="00ED292D">
        <w:t>informačních materiálů tak</w:t>
      </w:r>
      <w:r>
        <w:t>,</w:t>
      </w:r>
      <w:r w:rsidRPr="00ED292D">
        <w:t xml:space="preserve"> aby byly čitelné a aktuální</w:t>
      </w:r>
      <w:r>
        <w:t xml:space="preserve">, letáčky v zařízeních pro jejich umístění doplňuje min. </w:t>
      </w:r>
      <w:r w:rsidRPr="009E7E54">
        <w:t xml:space="preserve">každé 3 </w:t>
      </w:r>
      <w:r>
        <w:t xml:space="preserve">pracovní </w:t>
      </w:r>
      <w:r w:rsidRPr="009E7E54">
        <w:t>dny, pokud nestanoví KORDIS jinak</w:t>
      </w:r>
      <w:r>
        <w:t xml:space="preserve">. </w:t>
      </w:r>
      <w:r w:rsidRPr="009E7E54">
        <w:t xml:space="preserve">Pokud Dopravci dojde zásoba materiálů, je povinen </w:t>
      </w:r>
      <w:r>
        <w:t xml:space="preserve">nejpozději do sedmi dnů </w:t>
      </w:r>
      <w:r w:rsidRPr="009E7E54">
        <w:t>informovat KORDIS.</w:t>
      </w:r>
    </w:p>
    <w:p w14:paraId="570818C2" w14:textId="77777777" w:rsidR="004753FA" w:rsidRDefault="004753FA" w:rsidP="004753FA">
      <w:r w:rsidRPr="0004727E">
        <w:t xml:space="preserve">Dopravce není oprávněn do vyhrazených ploch </w:t>
      </w:r>
      <w:r>
        <w:t xml:space="preserve">a zařízení </w:t>
      </w:r>
      <w:r w:rsidRPr="0004727E">
        <w:t xml:space="preserve">umísťovat </w:t>
      </w:r>
      <w:r>
        <w:t xml:space="preserve">žádné </w:t>
      </w:r>
      <w:r w:rsidRPr="0004727E">
        <w:t xml:space="preserve">materiály bez </w:t>
      </w:r>
      <w:r>
        <w:t xml:space="preserve">předchozího </w:t>
      </w:r>
      <w:r w:rsidRPr="0004727E">
        <w:t>souhlasu KORDIS.</w:t>
      </w:r>
    </w:p>
    <w:p w14:paraId="6CAABB2B" w14:textId="77777777" w:rsidR="004753FA" w:rsidRDefault="004753FA" w:rsidP="004753FA">
      <w:r>
        <w:t>V prostoru prodejen jízdních dokladů je Dopravce povinen zajistit označení pokladen ve vzhledu dodaném či odsouhlaseném KORDIS, jehož cílem je informovat o tom, že daná prodejna prodává jízdní doklady IDS JMK.</w:t>
      </w:r>
    </w:p>
    <w:p w14:paraId="6CDB41A7" w14:textId="77777777" w:rsidR="004753FA" w:rsidRPr="00ED292D" w:rsidRDefault="004753FA" w:rsidP="00A63281">
      <w:pPr>
        <w:pStyle w:val="Nadpis2"/>
      </w:pPr>
      <w:bookmarkStart w:id="512" w:name="_Toc115691064"/>
      <w:bookmarkStart w:id="513" w:name="_Toc115691065"/>
      <w:bookmarkStart w:id="514" w:name="_Toc115691066"/>
      <w:bookmarkStart w:id="515" w:name="_Toc115691067"/>
      <w:bookmarkStart w:id="516" w:name="_Toc115691068"/>
      <w:bookmarkStart w:id="517" w:name="_Toc117683566"/>
      <w:bookmarkStart w:id="518" w:name="_Toc150718868"/>
      <w:bookmarkEnd w:id="512"/>
      <w:bookmarkEnd w:id="513"/>
      <w:bookmarkEnd w:id="514"/>
      <w:bookmarkEnd w:id="515"/>
      <w:bookmarkEnd w:id="516"/>
      <w:r>
        <w:t>Čekací prostor a sociální zařízení</w:t>
      </w:r>
      <w:bookmarkEnd w:id="517"/>
      <w:bookmarkEnd w:id="518"/>
    </w:p>
    <w:p w14:paraId="32728633" w14:textId="77777777" w:rsidR="004753FA" w:rsidRDefault="004753FA" w:rsidP="004753FA">
      <w:r>
        <w:t xml:space="preserve">V případě, že Dopravce nepověří KORDIS k jednání s Provozovatelem dráhy v této záležitosti, je </w:t>
      </w:r>
      <w:r w:rsidRPr="0093419D">
        <w:t xml:space="preserve">povinen </w:t>
      </w:r>
      <w:r>
        <w:t xml:space="preserve">po Provozovateli dráhy průběžně a rovněž kdykoli na výzvu Objednatele nebo KORDIS, požadovat, aby  minimálně na zastávkách a v časech definovaných Objednatelem </w:t>
      </w:r>
      <w:r w:rsidRPr="0093419D">
        <w:t>zajisti</w:t>
      </w:r>
      <w:r>
        <w:t>l</w:t>
      </w:r>
      <w:r w:rsidRPr="0093419D">
        <w:t xml:space="preserve"> provoz </w:t>
      </w:r>
      <w:r>
        <w:t xml:space="preserve">čekacích prostor. </w:t>
      </w:r>
      <w:r w:rsidRPr="00AD4536">
        <w:t xml:space="preserve">Vstup do </w:t>
      </w:r>
      <w:r>
        <w:t xml:space="preserve">čekacích prostor </w:t>
      </w:r>
      <w:r w:rsidRPr="00AD4536">
        <w:t>musí být bezplatný.</w:t>
      </w:r>
      <w:r>
        <w:t xml:space="preserve"> Čekací prostory a sociální zařízení </w:t>
      </w:r>
      <w:r w:rsidRPr="00ED292D">
        <w:t xml:space="preserve">nemusí být vybaveny obslužným personálem. </w:t>
      </w:r>
      <w:r>
        <w:t xml:space="preserve"> Objednatel a KORDIS mají </w:t>
      </w:r>
      <w:r w:rsidRPr="008F567C">
        <w:t>právo po Dopravci vyžadovat doložení, jak výše uvedené požadavky přenášel na Provozovatele dráhy</w:t>
      </w:r>
      <w:r>
        <w:t>.</w:t>
      </w:r>
    </w:p>
    <w:p w14:paraId="6E9326F8" w14:textId="77777777" w:rsidR="004753FA" w:rsidRPr="00ED292D" w:rsidRDefault="004753FA" w:rsidP="00A63281">
      <w:pPr>
        <w:pStyle w:val="Nadpis2"/>
      </w:pPr>
      <w:bookmarkStart w:id="519" w:name="_Toc115691070"/>
      <w:bookmarkStart w:id="520" w:name="_Toc117683567"/>
      <w:bookmarkStart w:id="521" w:name="_Ref141629472"/>
      <w:bookmarkStart w:id="522" w:name="_Toc150718869"/>
      <w:bookmarkEnd w:id="519"/>
      <w:r w:rsidRPr="00ED292D">
        <w:t>Vizuální informace</w:t>
      </w:r>
      <w:bookmarkEnd w:id="520"/>
      <w:bookmarkEnd w:id="521"/>
      <w:bookmarkEnd w:id="522"/>
      <w:r w:rsidRPr="00ED292D">
        <w:t xml:space="preserve"> </w:t>
      </w:r>
    </w:p>
    <w:p w14:paraId="1E4AED22" w14:textId="77777777" w:rsidR="004753FA" w:rsidRDefault="004753FA" w:rsidP="004753FA">
      <w:r>
        <w:t xml:space="preserve">V případě, že Dopravce nepověří KORDIS k jednání s Provozovatelem dráhy v této záležitosti, je </w:t>
      </w:r>
      <w:r w:rsidRPr="0093419D">
        <w:t xml:space="preserve">povinen </w:t>
      </w:r>
      <w:r>
        <w:t>průběžně a rovněž kdykoli na výzvu Objednatele nebo KORDIS, požadovat po Provozovateli dráhy, aby na zastávkách vybavených informačními systémy</w:t>
      </w:r>
      <w:r w:rsidRPr="00ED292D">
        <w:t xml:space="preserve"> byl</w:t>
      </w:r>
      <w:r>
        <w:t>y</w:t>
      </w:r>
      <w:r w:rsidRPr="00ED292D">
        <w:t xml:space="preserve"> </w:t>
      </w:r>
      <w:r>
        <w:t xml:space="preserve">u příjezdů a odjezdů spojů </w:t>
      </w:r>
      <w:r w:rsidRPr="00ED292D">
        <w:t>zveřej</w:t>
      </w:r>
      <w:r>
        <w:t>ňovány</w:t>
      </w:r>
      <w:r w:rsidRPr="00ED292D">
        <w:t xml:space="preserve"> informace o </w:t>
      </w:r>
      <w:r>
        <w:t xml:space="preserve">čísle </w:t>
      </w:r>
      <w:r w:rsidRPr="00ED292D">
        <w:t>linky IDS JMK</w:t>
      </w:r>
      <w:r>
        <w:t xml:space="preserve">, </w:t>
      </w:r>
      <w:proofErr w:type="spellStart"/>
      <w:r>
        <w:t>nízkopodlažnosti</w:t>
      </w:r>
      <w:proofErr w:type="spellEnd"/>
      <w:r>
        <w:t xml:space="preserve"> vlaků, vlaků s přepravou vozíčkářů a další informace stanovené Objednatelem. To se týká informačních systémů instalovaných vně i uvnitř budov. Současně je Dopravce povinen požadovat, aby místo názvu Dopravce bylo uvedeno název IDS JMK a aby nebyla zobrazována čísla vlaků kategorie Os a Sp. </w:t>
      </w:r>
    </w:p>
    <w:p w14:paraId="3B7800B4" w14:textId="77777777" w:rsidR="004753FA" w:rsidRDefault="004753FA" w:rsidP="004753FA">
      <w:r>
        <w:t xml:space="preserve">Objednatel a KORDIS mají </w:t>
      </w:r>
      <w:r w:rsidRPr="008F567C">
        <w:t>právo po Dopravci vyžadovat doložení, jak výše uvedené požadavky přenášel na Provozovatele dráhy</w:t>
      </w:r>
      <w:r>
        <w:t>.</w:t>
      </w:r>
    </w:p>
    <w:p w14:paraId="05BFBA95" w14:textId="77777777" w:rsidR="004753FA" w:rsidRDefault="004753FA" w:rsidP="004753FA">
      <w:r>
        <w:t xml:space="preserve">V případě, že v zastávkách </w:t>
      </w:r>
      <w:r w:rsidRPr="00ED292D">
        <w:t xml:space="preserve">vybavených elektronickými informačními panely (ELP) </w:t>
      </w:r>
      <w:r>
        <w:t xml:space="preserve">a validátory </w:t>
      </w:r>
      <w:r w:rsidRPr="00ED292D">
        <w:t xml:space="preserve">spravovanými KORDIS </w:t>
      </w:r>
      <w:r>
        <w:t>D</w:t>
      </w:r>
      <w:r w:rsidRPr="00ED292D">
        <w:t xml:space="preserve">opravce </w:t>
      </w:r>
      <w:r>
        <w:t>zjistí nebo bude upozorněn, že jsou neprovozuschopné či poškozené je povinen o tom bezodkladně uvědomit KORDIS.</w:t>
      </w:r>
    </w:p>
    <w:p w14:paraId="27659AA8" w14:textId="77777777" w:rsidR="004753FA" w:rsidRDefault="004753FA" w:rsidP="00A63281">
      <w:pPr>
        <w:pStyle w:val="Nadpis2"/>
      </w:pPr>
      <w:bookmarkStart w:id="523" w:name="_Toc115691072"/>
      <w:bookmarkStart w:id="524" w:name="_Toc117683568"/>
      <w:bookmarkStart w:id="525" w:name="_Ref141629486"/>
      <w:bookmarkStart w:id="526" w:name="_Toc150718870"/>
      <w:bookmarkEnd w:id="523"/>
      <w:r w:rsidRPr="00ED292D">
        <w:t>Zvukov</w:t>
      </w:r>
      <w:r>
        <w:t>á</w:t>
      </w:r>
      <w:r w:rsidRPr="00ED292D">
        <w:t xml:space="preserve"> hlášení</w:t>
      </w:r>
      <w:bookmarkEnd w:id="524"/>
      <w:bookmarkEnd w:id="525"/>
      <w:bookmarkEnd w:id="526"/>
      <w:r w:rsidRPr="00ED292D">
        <w:t xml:space="preserve"> </w:t>
      </w:r>
    </w:p>
    <w:p w14:paraId="7FEADF2B" w14:textId="77777777" w:rsidR="004753FA" w:rsidRDefault="004753FA" w:rsidP="004753FA">
      <w:r>
        <w:t xml:space="preserve">V případě, že Dopravce nepověří KORDIS k jednání s Provozovatelem dráhy v této záležitosti, je povinen průběžně a rovněž kdykoli na výzvu Objednatele nebo KORDIS, požadovat po Provozovateli dráhy, aby v zastávkách bylo funkční </w:t>
      </w:r>
      <w:r w:rsidRPr="00AD4536">
        <w:t xml:space="preserve">zvukové hlášení </w:t>
      </w:r>
      <w:r>
        <w:t xml:space="preserve">o </w:t>
      </w:r>
      <w:r w:rsidRPr="00AD4536">
        <w:t>odjezd</w:t>
      </w:r>
      <w:r>
        <w:t>ech</w:t>
      </w:r>
      <w:r w:rsidRPr="00AD4536">
        <w:t xml:space="preserve"> vlaků</w:t>
      </w:r>
      <w:r>
        <w:t xml:space="preserve"> a informace a pokyny v případě mimořádných událostí</w:t>
      </w:r>
      <w:r w:rsidRPr="00AD4536">
        <w:t xml:space="preserve">. Součástí zvukového hlášení musí být číslo linky IDS JMK. Dopravce </w:t>
      </w:r>
      <w:r>
        <w:t xml:space="preserve">je </w:t>
      </w:r>
      <w:r w:rsidRPr="00AD4536">
        <w:t xml:space="preserve">povinen u </w:t>
      </w:r>
      <w:r>
        <w:t>P</w:t>
      </w:r>
      <w:r w:rsidRPr="00AD4536">
        <w:t>rovozo</w:t>
      </w:r>
      <w:r>
        <w:t xml:space="preserve">vatele dráhy požadovat, aby místo názvu Dopravce byl hlášen název IDS JMK a dále požadovat </w:t>
      </w:r>
      <w:r w:rsidRPr="00AD4536">
        <w:t xml:space="preserve">zrušení zvukových hlášení o příjezdech vlaků a </w:t>
      </w:r>
      <w:r>
        <w:t xml:space="preserve">o </w:t>
      </w:r>
      <w:r w:rsidRPr="00AD4536">
        <w:t xml:space="preserve">číslech osobních </w:t>
      </w:r>
      <w:r>
        <w:t xml:space="preserve">a spěšných </w:t>
      </w:r>
      <w:r w:rsidRPr="00AD4536">
        <w:t>vlaků. Obsah požadovaného zvukového hlášení definuje KORDIS v souladu s platnými předpisy.</w:t>
      </w:r>
    </w:p>
    <w:p w14:paraId="7080610A" w14:textId="77777777" w:rsidR="004753FA" w:rsidRDefault="004753FA" w:rsidP="004753FA">
      <w:r>
        <w:t xml:space="preserve">Objednatel a KORDIS mají </w:t>
      </w:r>
      <w:r w:rsidRPr="008F567C">
        <w:t xml:space="preserve">právo po Dopravci vyžadovat doložení, jak výše uvedené </w:t>
      </w:r>
      <w:r w:rsidRPr="008F567C">
        <w:lastRenderedPageBreak/>
        <w:t>požadavky přenášel na Provozovatele dráhy</w:t>
      </w:r>
      <w:r>
        <w:t>.</w:t>
      </w:r>
    </w:p>
    <w:p w14:paraId="0817B68B" w14:textId="77777777" w:rsidR="004753FA" w:rsidRPr="00ED292D" w:rsidRDefault="004753FA" w:rsidP="00A63281">
      <w:pPr>
        <w:pStyle w:val="Nadpis2"/>
      </w:pPr>
      <w:bookmarkStart w:id="527" w:name="_Toc115691074"/>
      <w:bookmarkStart w:id="528" w:name="_Toc117683569"/>
      <w:bookmarkStart w:id="529" w:name="_Ref141629273"/>
      <w:bookmarkStart w:id="530" w:name="_Toc150718871"/>
      <w:bookmarkEnd w:id="527"/>
      <w:r>
        <w:t>Označení zastávky Náhradní dopravy</w:t>
      </w:r>
      <w:bookmarkEnd w:id="528"/>
      <w:bookmarkEnd w:id="529"/>
      <w:bookmarkEnd w:id="530"/>
    </w:p>
    <w:p w14:paraId="10C2BA5B" w14:textId="7DCEE10C" w:rsidR="004753FA" w:rsidRDefault="004753FA" w:rsidP="004753FA">
      <w:r>
        <w:t>V případě, že Dopravce zajišťuje plánovanou Náhradní dopravu, je povinen vybavit každou její zastávku v místě zastavení vozidla Náhradní dopravy v obou směrech označníkem dle níže uvedeného vzoru, s vyznačením čísel linek Náhradní dopravy a směrů jízdy. Na zastávkách již označníkem vybavených se doplní oranžová tabulka (samolepka) „NÁHRADNÍ DOPRAVA ZA VLAK“ a čísla a trasy linek ND.</w:t>
      </w:r>
      <w:r w:rsidRPr="00016539">
        <w:t xml:space="preserve"> </w:t>
      </w:r>
      <w:r>
        <w:t>Součástí označníku musí být i výlukové jízdní řády. Dolní hrana tabule s výlukovými jízdními řády musí být ve výšce minimálně 1 metr od země, dolní hrana označníku musí být ve výšce minimálně 2 metry od země, nedohodne-li se KORDIS s Dopravcem jinak.</w:t>
      </w:r>
    </w:p>
    <w:p w14:paraId="1973EFF4" w14:textId="36D3A813" w:rsidR="004753FA" w:rsidRDefault="004753FA" w:rsidP="004753FA">
      <w:r>
        <w:t>Po skončení výluky je nutno výlukové jízdní řády odstranit.</w:t>
      </w:r>
    </w:p>
    <w:p w14:paraId="0FC934A4" w14:textId="77777777" w:rsidR="004753FA" w:rsidRDefault="004753FA" w:rsidP="004753FA">
      <w:r>
        <w:rPr>
          <w:noProof/>
        </w:rPr>
        <w:drawing>
          <wp:anchor distT="0" distB="0" distL="114300" distR="114300" simplePos="0" relativeHeight="251656192" behindDoc="0" locked="0" layoutInCell="1" allowOverlap="1" wp14:anchorId="3480E15A" wp14:editId="4F51FC62">
            <wp:simplePos x="0" y="0"/>
            <wp:positionH relativeFrom="column">
              <wp:posOffset>15240</wp:posOffset>
            </wp:positionH>
            <wp:positionV relativeFrom="paragraph">
              <wp:posOffset>41275</wp:posOffset>
            </wp:positionV>
            <wp:extent cx="2045335" cy="2895600"/>
            <wp:effectExtent l="0" t="0" r="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5335" cy="289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5389E" w14:textId="77777777" w:rsidR="004753FA" w:rsidRDefault="004753FA" w:rsidP="004753FA"/>
    <w:p w14:paraId="3E89D25A" w14:textId="77777777" w:rsidR="004753FA" w:rsidRDefault="004753FA" w:rsidP="004753FA"/>
    <w:p w14:paraId="48578F13" w14:textId="77777777" w:rsidR="004753FA" w:rsidRDefault="004753FA" w:rsidP="004753FA"/>
    <w:p w14:paraId="6218B793" w14:textId="77777777" w:rsidR="004753FA" w:rsidRDefault="004753FA" w:rsidP="004753FA"/>
    <w:p w14:paraId="69475CEA" w14:textId="77777777" w:rsidR="004753FA" w:rsidRDefault="004753FA" w:rsidP="004753FA"/>
    <w:p w14:paraId="71C46707" w14:textId="77777777" w:rsidR="004753FA" w:rsidRDefault="004753FA" w:rsidP="004753FA"/>
    <w:p w14:paraId="16B17893" w14:textId="77777777" w:rsidR="004753FA" w:rsidRDefault="004753FA" w:rsidP="004753FA"/>
    <w:p w14:paraId="316B4AC9" w14:textId="77777777" w:rsidR="004753FA" w:rsidRDefault="004753FA" w:rsidP="004753FA"/>
    <w:p w14:paraId="7C20E160" w14:textId="77777777" w:rsidR="004753FA" w:rsidRDefault="004753FA" w:rsidP="004753FA"/>
    <w:p w14:paraId="14731058" w14:textId="77777777" w:rsidR="004753FA" w:rsidRDefault="004753FA" w:rsidP="004753FA"/>
    <w:p w14:paraId="1D46CC2C" w14:textId="77777777" w:rsidR="004753FA" w:rsidRDefault="004753FA" w:rsidP="004753FA"/>
    <w:p w14:paraId="40138369" w14:textId="77777777" w:rsidR="004753FA" w:rsidRDefault="004753FA" w:rsidP="004753FA"/>
    <w:p w14:paraId="47A51B4D" w14:textId="1E8D0DD7" w:rsidR="004753FA" w:rsidRDefault="004753FA" w:rsidP="004753FA">
      <w:r>
        <w:t xml:space="preserve">Vzor označníku Náhradní dopravy (linky ND budou doplněny). </w:t>
      </w:r>
    </w:p>
    <w:p w14:paraId="24152FBE" w14:textId="77777777" w:rsidR="004753FA" w:rsidRDefault="004753FA" w:rsidP="004753FA"/>
    <w:p w14:paraId="5BD54C89" w14:textId="77777777" w:rsidR="004753FA" w:rsidRDefault="004753FA" w:rsidP="004753FA">
      <w:r w:rsidRPr="00016539">
        <w:t xml:space="preserve">Přesné grafické řešení </w:t>
      </w:r>
      <w:r>
        <w:t xml:space="preserve">a obsah </w:t>
      </w:r>
      <w:r w:rsidRPr="00016539">
        <w:t>stanoví KORDIS.</w:t>
      </w:r>
      <w:r>
        <w:t xml:space="preserve"> KORDIS je oprávněn výše uvedené povinnosti v návaznosti na charakter a délku výluky upravit. </w:t>
      </w:r>
    </w:p>
    <w:p w14:paraId="79B477BC" w14:textId="33614674" w:rsidR="00F16173" w:rsidRPr="00ED292D" w:rsidRDefault="004753FA" w:rsidP="004753FA">
      <w:pPr>
        <w:pStyle w:val="Nadpis1"/>
      </w:pPr>
      <w:bookmarkStart w:id="531" w:name="_Toc115691076"/>
      <w:bookmarkStart w:id="532" w:name="_Toc115691077"/>
      <w:bookmarkStart w:id="533" w:name="_Toc115691078"/>
      <w:bookmarkStart w:id="534" w:name="_Toc115691079"/>
      <w:bookmarkStart w:id="535" w:name="_Toc115691080"/>
      <w:bookmarkStart w:id="536" w:name="_Toc115691081"/>
      <w:bookmarkStart w:id="537" w:name="_Toc115691082"/>
      <w:bookmarkStart w:id="538" w:name="_Toc115691083"/>
      <w:bookmarkStart w:id="539" w:name="_Toc115691102"/>
      <w:bookmarkStart w:id="540" w:name="_Toc115691103"/>
      <w:bookmarkEnd w:id="531"/>
      <w:bookmarkEnd w:id="532"/>
      <w:bookmarkEnd w:id="533"/>
      <w:bookmarkEnd w:id="534"/>
      <w:bookmarkEnd w:id="535"/>
      <w:bookmarkEnd w:id="536"/>
      <w:bookmarkEnd w:id="537"/>
      <w:bookmarkEnd w:id="538"/>
      <w:bookmarkEnd w:id="539"/>
      <w:bookmarkEnd w:id="540"/>
      <w:r w:rsidRPr="00ED292D">
        <w:br w:type="page"/>
      </w:r>
      <w:bookmarkStart w:id="541" w:name="_Toc477516043"/>
      <w:bookmarkStart w:id="542" w:name="_Toc477527531"/>
      <w:bookmarkStart w:id="543" w:name="_Toc477516044"/>
      <w:bookmarkStart w:id="544" w:name="_Toc477527532"/>
      <w:bookmarkStart w:id="545" w:name="_Toc477516047"/>
      <w:bookmarkStart w:id="546" w:name="_Toc477527535"/>
      <w:bookmarkStart w:id="547" w:name="_Toc477516050"/>
      <w:bookmarkStart w:id="548" w:name="_Toc477527538"/>
      <w:bookmarkStart w:id="549" w:name="_Toc492461592"/>
      <w:bookmarkStart w:id="550" w:name="_Toc477516054"/>
      <w:bookmarkStart w:id="551" w:name="_Toc477527542"/>
      <w:bookmarkStart w:id="552" w:name="_Toc477516060"/>
      <w:bookmarkStart w:id="553" w:name="_Toc477527548"/>
      <w:bookmarkStart w:id="554" w:name="_Toc477516065"/>
      <w:bookmarkStart w:id="555" w:name="_Toc477527553"/>
      <w:bookmarkStart w:id="556" w:name="_Toc477516066"/>
      <w:bookmarkStart w:id="557" w:name="_Toc477527554"/>
      <w:bookmarkStart w:id="558" w:name="_Toc477516069"/>
      <w:bookmarkStart w:id="559" w:name="_Toc477527557"/>
      <w:bookmarkStart w:id="560" w:name="_Toc477516070"/>
      <w:bookmarkStart w:id="561" w:name="_Toc477527558"/>
      <w:bookmarkStart w:id="562" w:name="_Toc477516074"/>
      <w:bookmarkStart w:id="563" w:name="_Toc477527562"/>
      <w:bookmarkStart w:id="564" w:name="_Toc104126118"/>
      <w:bookmarkStart w:id="565" w:name="_Toc150718872"/>
      <w:bookmarkStart w:id="566" w:name="_Toc37568554"/>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00F16173" w:rsidRPr="00ED292D">
        <w:lastRenderedPageBreak/>
        <w:t>Standard podoby jízdních řádů</w:t>
      </w:r>
      <w:bookmarkEnd w:id="564"/>
      <w:bookmarkEnd w:id="565"/>
    </w:p>
    <w:p w14:paraId="742BCC62" w14:textId="455B8FB6" w:rsidR="00265A7F" w:rsidRDefault="00265A7F" w:rsidP="00265A7F">
      <w:r>
        <w:t xml:space="preserve">Uspořádání a vzhled </w:t>
      </w:r>
      <w:r w:rsidR="00F16173" w:rsidRPr="00ED292D">
        <w:t>jízdních řádů</w:t>
      </w:r>
      <w:r w:rsidR="00DA7920">
        <w:t xml:space="preserve"> </w:t>
      </w:r>
      <w:r w:rsidR="00697CE1">
        <w:t xml:space="preserve">IDS JMK a jízdních řádů pro další úseky Vlaků mimo IDS JMK </w:t>
      </w:r>
      <w:r w:rsidR="00DA7920">
        <w:t>včetně výlukových jízdních řádů</w:t>
      </w:r>
      <w:r w:rsidR="00F16173" w:rsidRPr="00ED292D">
        <w:t xml:space="preserve"> (např. umístění loga, provozní označení linky, označení zón a celková grafická podoba) </w:t>
      </w:r>
      <w:r w:rsidR="00697CE1">
        <w:t xml:space="preserve">zveřejňovaných dle této Smlouvy na Zastávkách případně elektronicky </w:t>
      </w:r>
      <w:r w:rsidR="00F16173" w:rsidRPr="00ED292D">
        <w:t>stanovuje KORDIS.</w:t>
      </w:r>
      <w:r>
        <w:t xml:space="preserve"> Dopravce není oprávněn jízdní řády bez souhlasu KORDIS dále zveřejňovat nebo předávat třetím stranám. </w:t>
      </w:r>
    </w:p>
    <w:p w14:paraId="29BC04BA" w14:textId="040D5317" w:rsidR="005936A4" w:rsidRPr="00D3696E" w:rsidRDefault="00F16173" w:rsidP="004753FA">
      <w:pPr>
        <w:pStyle w:val="Nadpis1"/>
      </w:pPr>
      <w:r w:rsidRPr="00ED292D">
        <w:br w:type="page"/>
      </w:r>
      <w:bookmarkStart w:id="567" w:name="_Toc104126119"/>
      <w:bookmarkStart w:id="568" w:name="_Toc150718873"/>
      <w:bookmarkStart w:id="569" w:name="_Toc177901382"/>
      <w:bookmarkStart w:id="570" w:name="_Toc334454503"/>
      <w:bookmarkStart w:id="571" w:name="_Toc334458321"/>
      <w:bookmarkStart w:id="572" w:name="_Toc334458523"/>
      <w:r w:rsidR="00724B91">
        <w:lastRenderedPageBreak/>
        <w:t>standard vybavení a čistoty vozidla</w:t>
      </w:r>
      <w:bookmarkEnd w:id="567"/>
      <w:bookmarkEnd w:id="568"/>
    </w:p>
    <w:p w14:paraId="5209A72B" w14:textId="575EF70F" w:rsidR="00CD3934" w:rsidRDefault="00CD3934" w:rsidP="00A63281">
      <w:pPr>
        <w:pStyle w:val="Nadpis2"/>
      </w:pPr>
      <w:bookmarkStart w:id="573" w:name="_Toc104126120"/>
      <w:bookmarkStart w:id="574" w:name="_Ref141628445"/>
      <w:bookmarkStart w:id="575" w:name="_Ref141628474"/>
      <w:bookmarkStart w:id="576" w:name="_Ref141703022"/>
      <w:bookmarkStart w:id="577" w:name="_Toc150718874"/>
      <w:r>
        <w:t>Kontrola vybavení vozidla</w:t>
      </w:r>
      <w:bookmarkEnd w:id="573"/>
      <w:bookmarkEnd w:id="574"/>
      <w:bookmarkEnd w:id="575"/>
      <w:bookmarkEnd w:id="576"/>
      <w:bookmarkEnd w:id="577"/>
      <w:r>
        <w:t xml:space="preserve"> </w:t>
      </w:r>
    </w:p>
    <w:p w14:paraId="0FF6AF81" w14:textId="41D3DFC3" w:rsidR="006E3C29" w:rsidRDefault="00CD3934" w:rsidP="00CD3934">
      <w:pPr>
        <w:rPr>
          <w:lang w:eastAsia="x-none"/>
        </w:rPr>
      </w:pPr>
      <w:r>
        <w:rPr>
          <w:lang w:eastAsia="x-none"/>
        </w:rPr>
        <w:t xml:space="preserve">Dopravce je povinen zajistit, aby </w:t>
      </w:r>
      <w:r w:rsidR="006E3C29">
        <w:rPr>
          <w:lang w:eastAsia="x-none"/>
        </w:rPr>
        <w:t xml:space="preserve">v pravidelných intervalech byl kontrolován soulad </w:t>
      </w:r>
      <w:r>
        <w:rPr>
          <w:lang w:eastAsia="x-none"/>
        </w:rPr>
        <w:t xml:space="preserve">vozidla se stavem požadovaným Objednatelem a KORDIS. </w:t>
      </w:r>
      <w:r w:rsidR="006E3C29">
        <w:rPr>
          <w:lang w:eastAsia="x-none"/>
        </w:rPr>
        <w:t>K</w:t>
      </w:r>
      <w:r>
        <w:rPr>
          <w:lang w:eastAsia="x-none"/>
        </w:rPr>
        <w:t xml:space="preserve">ontrola musí </w:t>
      </w:r>
      <w:r w:rsidR="006E3C29">
        <w:rPr>
          <w:lang w:eastAsia="x-none"/>
        </w:rPr>
        <w:t xml:space="preserve">proběhnout </w:t>
      </w:r>
      <w:r>
        <w:rPr>
          <w:lang w:eastAsia="x-none"/>
        </w:rPr>
        <w:t xml:space="preserve">vždy před výjezdem na </w:t>
      </w:r>
      <w:r w:rsidR="00E26D8D">
        <w:rPr>
          <w:lang w:eastAsia="x-none"/>
        </w:rPr>
        <w:t xml:space="preserve">první </w:t>
      </w:r>
      <w:r>
        <w:rPr>
          <w:lang w:eastAsia="x-none"/>
        </w:rPr>
        <w:t xml:space="preserve">vlak určený pro veřejnost </w:t>
      </w:r>
      <w:r w:rsidR="006E3C29">
        <w:rPr>
          <w:lang w:eastAsia="x-none"/>
        </w:rPr>
        <w:t>v daném dn</w:t>
      </w:r>
      <w:r w:rsidR="009E5B87">
        <w:rPr>
          <w:lang w:eastAsia="x-none"/>
        </w:rPr>
        <w:t>i</w:t>
      </w:r>
      <w:r w:rsidR="006E3C29">
        <w:rPr>
          <w:lang w:eastAsia="x-none"/>
        </w:rPr>
        <w:t xml:space="preserve"> </w:t>
      </w:r>
      <w:r>
        <w:rPr>
          <w:lang w:eastAsia="x-none"/>
        </w:rPr>
        <w:t xml:space="preserve">a po ukončení </w:t>
      </w:r>
      <w:r w:rsidR="006E3C29">
        <w:rPr>
          <w:lang w:eastAsia="x-none"/>
        </w:rPr>
        <w:t xml:space="preserve">poslední veřejné jízdy vlaku v daném dni. </w:t>
      </w:r>
      <w:r w:rsidR="009E5B87">
        <w:rPr>
          <w:lang w:eastAsia="x-none"/>
        </w:rPr>
        <w:t xml:space="preserve">Mimo to </w:t>
      </w:r>
      <w:r w:rsidR="006E3C29">
        <w:rPr>
          <w:lang w:eastAsia="x-none"/>
        </w:rPr>
        <w:t xml:space="preserve">musí být </w:t>
      </w:r>
      <w:r w:rsidR="009E5B87">
        <w:rPr>
          <w:lang w:eastAsia="x-none"/>
        </w:rPr>
        <w:t xml:space="preserve">zajištěná průběžná </w:t>
      </w:r>
      <w:r w:rsidR="006E3C29">
        <w:rPr>
          <w:lang w:eastAsia="x-none"/>
        </w:rPr>
        <w:t>kontrola</w:t>
      </w:r>
      <w:r w:rsidR="009E5B87">
        <w:rPr>
          <w:lang w:eastAsia="x-none"/>
        </w:rPr>
        <w:t xml:space="preserve"> </w:t>
      </w:r>
      <w:r w:rsidR="00822EA6">
        <w:rPr>
          <w:lang w:eastAsia="x-none"/>
        </w:rPr>
        <w:t xml:space="preserve">funkčnosti a </w:t>
      </w:r>
      <w:r w:rsidR="009E5B87">
        <w:rPr>
          <w:lang w:eastAsia="x-none"/>
        </w:rPr>
        <w:t>stavu vozidla</w:t>
      </w:r>
      <w:r w:rsidR="006E3C29">
        <w:rPr>
          <w:lang w:eastAsia="x-none"/>
        </w:rPr>
        <w:t xml:space="preserve">. </w:t>
      </w:r>
      <w:r w:rsidR="00822EA6">
        <w:rPr>
          <w:lang w:eastAsia="x-none"/>
        </w:rPr>
        <w:t xml:space="preserve">Zjištěné závady je Dopravce povinen předávat dohodnutým způsobem Poskytovateli FS. </w:t>
      </w:r>
      <w:r w:rsidR="006E3C29">
        <w:rPr>
          <w:lang w:eastAsia="x-none"/>
        </w:rPr>
        <w:t xml:space="preserve">Dopravce je </w:t>
      </w:r>
      <w:r w:rsidR="0006080B">
        <w:rPr>
          <w:lang w:eastAsia="x-none"/>
        </w:rPr>
        <w:t xml:space="preserve">dále </w:t>
      </w:r>
      <w:r w:rsidR="006E3C29">
        <w:rPr>
          <w:lang w:eastAsia="x-none"/>
        </w:rPr>
        <w:t xml:space="preserve">povinen </w:t>
      </w:r>
      <w:r w:rsidR="00724B91">
        <w:rPr>
          <w:lang w:eastAsia="x-none"/>
        </w:rPr>
        <w:t xml:space="preserve">denně hlásit zjištěné závady v elektronicky zpracovatelné podobě KORDIS včetně informací o </w:t>
      </w:r>
      <w:r w:rsidR="0006080B">
        <w:rPr>
          <w:lang w:eastAsia="x-none"/>
        </w:rPr>
        <w:t>přijatém opatření.</w:t>
      </w:r>
    </w:p>
    <w:p w14:paraId="6FD7C9E3" w14:textId="3D5BAA3C" w:rsidR="006E3C29" w:rsidRPr="00AA5322" w:rsidRDefault="00724B91" w:rsidP="00CD3934">
      <w:pPr>
        <w:rPr>
          <w:lang w:eastAsia="x-none"/>
        </w:rPr>
      </w:pPr>
      <w:r>
        <w:rPr>
          <w:lang w:eastAsia="x-none"/>
        </w:rPr>
        <w:t xml:space="preserve">Při kontrolách </w:t>
      </w:r>
      <w:r w:rsidRPr="00AA5322">
        <w:rPr>
          <w:lang w:eastAsia="x-none"/>
        </w:rPr>
        <w:t xml:space="preserve">jsou sledovány </w:t>
      </w:r>
      <w:r w:rsidR="00973F09" w:rsidRPr="00AA5322">
        <w:rPr>
          <w:lang w:eastAsia="x-none"/>
        </w:rPr>
        <w:t xml:space="preserve">zejména </w:t>
      </w:r>
      <w:r w:rsidRPr="00AA5322">
        <w:rPr>
          <w:lang w:eastAsia="x-none"/>
        </w:rPr>
        <w:t>následující ukazatele:</w:t>
      </w:r>
    </w:p>
    <w:p w14:paraId="3C7DFE16" w14:textId="4EA6277E" w:rsidR="00724B91" w:rsidRPr="00AA5322" w:rsidRDefault="00724B91" w:rsidP="004272DF">
      <w:pPr>
        <w:pStyle w:val="Odstavecseseznamem"/>
        <w:numPr>
          <w:ilvl w:val="0"/>
          <w:numId w:val="17"/>
        </w:numPr>
      </w:pPr>
      <w:r w:rsidRPr="00AA5322">
        <w:t>Vnější vzhled</w:t>
      </w:r>
      <w:r w:rsidR="00D93B06" w:rsidRPr="00AA5322">
        <w:t xml:space="preserve">, </w:t>
      </w:r>
      <w:r w:rsidR="000601B6">
        <w:t xml:space="preserve">funkčnost, </w:t>
      </w:r>
      <w:r w:rsidR="00AA1CF0" w:rsidRPr="00AA5322">
        <w:t>stav</w:t>
      </w:r>
      <w:r w:rsidR="00D93B06" w:rsidRPr="00AA5322">
        <w:t xml:space="preserve"> a projevy</w:t>
      </w:r>
      <w:r w:rsidR="00AA1CF0" w:rsidRPr="00AA5322">
        <w:t xml:space="preserve"> </w:t>
      </w:r>
      <w:r w:rsidRPr="00AA5322">
        <w:t xml:space="preserve">vozidla – zda vozidlo </w:t>
      </w:r>
      <w:r w:rsidR="000601B6">
        <w:t xml:space="preserve">nevykazuje poruchové stavy, </w:t>
      </w:r>
      <w:r w:rsidRPr="00AA5322">
        <w:t xml:space="preserve">není poškozeno </w:t>
      </w:r>
      <w:r w:rsidR="00116B3B" w:rsidRPr="00AA5322">
        <w:t xml:space="preserve">vandalismem, příp. zda se nevyskytují jiná poškození </w:t>
      </w:r>
      <w:r w:rsidRPr="00AA5322">
        <w:t xml:space="preserve">a zda jsou umístěny všechny povinné polepy, </w:t>
      </w:r>
    </w:p>
    <w:p w14:paraId="6E00FEF7" w14:textId="7331CB00" w:rsidR="00724B91" w:rsidRPr="00293335" w:rsidRDefault="00724B91" w:rsidP="004272DF">
      <w:pPr>
        <w:pStyle w:val="Odstavecseseznamem"/>
        <w:numPr>
          <w:ilvl w:val="0"/>
          <w:numId w:val="17"/>
        </w:numPr>
      </w:pPr>
      <w:r w:rsidRPr="00AA5322">
        <w:t xml:space="preserve">Vnitřní </w:t>
      </w:r>
      <w:r w:rsidR="00AA1CF0" w:rsidRPr="00AA5322">
        <w:t>vzhled</w:t>
      </w:r>
      <w:r w:rsidR="00D93B06" w:rsidRPr="00AA5322">
        <w:t>,</w:t>
      </w:r>
      <w:r w:rsidR="00AA1CF0" w:rsidRPr="00AA5322">
        <w:t xml:space="preserve"> </w:t>
      </w:r>
      <w:r w:rsidR="000601B6">
        <w:t xml:space="preserve">funkčnost, </w:t>
      </w:r>
      <w:r w:rsidRPr="00AA5322">
        <w:t>stav</w:t>
      </w:r>
      <w:r w:rsidR="00D93B06" w:rsidRPr="00AA5322">
        <w:t xml:space="preserve"> a projevy</w:t>
      </w:r>
      <w:r w:rsidRPr="00AA5322">
        <w:t xml:space="preserve"> vozidla – zda vozidlo </w:t>
      </w:r>
      <w:r w:rsidR="000601B6">
        <w:t xml:space="preserve">nevykazuje poruchové stavy, </w:t>
      </w:r>
      <w:r w:rsidR="00116B3B" w:rsidRPr="00AA5322">
        <w:t xml:space="preserve">není </w:t>
      </w:r>
      <w:r w:rsidRPr="00AA5322">
        <w:t xml:space="preserve">poškozeno vandalismem, </w:t>
      </w:r>
      <w:r w:rsidR="00116B3B" w:rsidRPr="00AA5322">
        <w:t xml:space="preserve">příp. zda se nevyskytují jiná poškození (sleduje se </w:t>
      </w:r>
      <w:r w:rsidRPr="00AA5322">
        <w:t xml:space="preserve">stav </w:t>
      </w:r>
      <w:r w:rsidR="009A40E7" w:rsidRPr="00AA5322">
        <w:t xml:space="preserve">vnitřních obložení, podlah, </w:t>
      </w:r>
      <w:r w:rsidRPr="00AA5322">
        <w:t xml:space="preserve">sedadel, </w:t>
      </w:r>
      <w:r w:rsidR="00D93B06" w:rsidRPr="00AA5322">
        <w:t xml:space="preserve">stolků, </w:t>
      </w:r>
      <w:r w:rsidR="009A40E7" w:rsidRPr="00AA5322">
        <w:t xml:space="preserve">košů, </w:t>
      </w:r>
      <w:r w:rsidRPr="00AA5322">
        <w:t>oken</w:t>
      </w:r>
      <w:r w:rsidR="009A40E7" w:rsidRPr="00AA5322">
        <w:t xml:space="preserve">, přepážek, </w:t>
      </w:r>
      <w:r w:rsidR="00D93B06" w:rsidRPr="00AA5322">
        <w:t xml:space="preserve">těsnění oken </w:t>
      </w:r>
      <w:r w:rsidR="009A40E7" w:rsidRPr="00AA5322">
        <w:t>a</w:t>
      </w:r>
      <w:r w:rsidR="00D93B06" w:rsidRPr="00AA5322">
        <w:t xml:space="preserve"> přepážek</w:t>
      </w:r>
      <w:r w:rsidR="009A40E7" w:rsidRPr="00AA5322">
        <w:t xml:space="preserve"> apod.</w:t>
      </w:r>
      <w:r w:rsidR="00D93B06" w:rsidRPr="00AA5322">
        <w:t>,</w:t>
      </w:r>
      <w:r w:rsidR="009A40E7" w:rsidRPr="00AA5322">
        <w:t xml:space="preserve"> pozornost je věnována rovněž nestandardním projevům – např. </w:t>
      </w:r>
      <w:r w:rsidR="00152065" w:rsidRPr="00AA5322">
        <w:t>n</w:t>
      </w:r>
      <w:r w:rsidR="00B3519A" w:rsidRPr="00AA5322">
        <w:t xml:space="preserve">estandardní zvukové projevy, </w:t>
      </w:r>
      <w:r w:rsidR="00D93B06" w:rsidRPr="00293335">
        <w:t>vrzání obložení)</w:t>
      </w:r>
      <w:r w:rsidR="00973F09" w:rsidRPr="00293335">
        <w:t>,</w:t>
      </w:r>
    </w:p>
    <w:p w14:paraId="3E08C4C7" w14:textId="6B0F32E3" w:rsidR="00724B91" w:rsidRPr="00AA5322" w:rsidRDefault="00724B91" w:rsidP="004272DF">
      <w:pPr>
        <w:pStyle w:val="Odstavecseseznamem"/>
        <w:numPr>
          <w:ilvl w:val="0"/>
          <w:numId w:val="17"/>
        </w:numPr>
      </w:pPr>
      <w:r w:rsidRPr="00AA5322">
        <w:t xml:space="preserve">Stav a vybavení WC – </w:t>
      </w:r>
      <w:r w:rsidR="004A7C96" w:rsidRPr="00AA5322">
        <w:t xml:space="preserve">funkčnost, </w:t>
      </w:r>
      <w:r w:rsidRPr="00AA5322">
        <w:t xml:space="preserve">čistota, </w:t>
      </w:r>
      <w:r w:rsidR="004A7C96" w:rsidRPr="00AA5322">
        <w:t xml:space="preserve">vybavení </w:t>
      </w:r>
      <w:r w:rsidR="009A40E7" w:rsidRPr="00AA5322">
        <w:t>hygienickými potřebami</w:t>
      </w:r>
      <w:r w:rsidR="00973F09" w:rsidRPr="00AA5322">
        <w:t>,</w:t>
      </w:r>
    </w:p>
    <w:p w14:paraId="794BDCCD" w14:textId="412029DF" w:rsidR="00A33F87" w:rsidRPr="00AA5322" w:rsidRDefault="00A33F87" w:rsidP="004272DF">
      <w:pPr>
        <w:pStyle w:val="Odstavecseseznamem"/>
        <w:numPr>
          <w:ilvl w:val="0"/>
          <w:numId w:val="17"/>
        </w:numPr>
      </w:pPr>
      <w:r w:rsidRPr="00AA5322">
        <w:t>Kontrola stavu / naplněnosti vodní a odpadní nádrže</w:t>
      </w:r>
      <w:r w:rsidR="00973F09" w:rsidRPr="00AA5322">
        <w:t>,</w:t>
      </w:r>
    </w:p>
    <w:p w14:paraId="0D7E96F7" w14:textId="1B1E1A66" w:rsidR="00724B91" w:rsidRDefault="00724B91" w:rsidP="004272DF">
      <w:pPr>
        <w:pStyle w:val="Odstavecseseznamem"/>
        <w:numPr>
          <w:ilvl w:val="0"/>
          <w:numId w:val="17"/>
        </w:numPr>
      </w:pPr>
      <w:r w:rsidRPr="00AA5322">
        <w:t xml:space="preserve">Funkčnost </w:t>
      </w:r>
      <w:r w:rsidR="00AA5322" w:rsidRPr="00AA5322">
        <w:t xml:space="preserve">a obsah </w:t>
      </w:r>
      <w:r w:rsidRPr="00AA5322">
        <w:t>vnějšího a vnitřního informačního systému včetně kamerového systému, funkčnost</w:t>
      </w:r>
      <w:r>
        <w:t xml:space="preserve"> </w:t>
      </w:r>
      <w:proofErr w:type="spellStart"/>
      <w:r>
        <w:t>WiFi</w:t>
      </w:r>
      <w:proofErr w:type="spellEnd"/>
      <w:r>
        <w:t>, zvukového hlášení</w:t>
      </w:r>
      <w:r w:rsidR="00973F09">
        <w:t>,</w:t>
      </w:r>
    </w:p>
    <w:p w14:paraId="5FE42EF1" w14:textId="045A9909" w:rsidR="0031574D" w:rsidRDefault="0031574D" w:rsidP="004272DF">
      <w:pPr>
        <w:pStyle w:val="Odstavecseseznamem"/>
        <w:numPr>
          <w:ilvl w:val="0"/>
          <w:numId w:val="17"/>
        </w:numPr>
      </w:pPr>
      <w:r>
        <w:t xml:space="preserve">Stav </w:t>
      </w:r>
      <w:r w:rsidR="00AA1CF0">
        <w:t xml:space="preserve">a </w:t>
      </w:r>
      <w:proofErr w:type="spellStart"/>
      <w:r w:rsidR="00AA1CF0">
        <w:t>plnopočetnost</w:t>
      </w:r>
      <w:proofErr w:type="spellEnd"/>
      <w:r w:rsidR="00AA1CF0">
        <w:t xml:space="preserve"> </w:t>
      </w:r>
      <w:r>
        <w:t>nalepených i</w:t>
      </w:r>
      <w:r w:rsidR="00724B91">
        <w:t>nformačních materiálů ve vozidle</w:t>
      </w:r>
      <w:r w:rsidR="00973F09">
        <w:t>,</w:t>
      </w:r>
    </w:p>
    <w:p w14:paraId="59A58E1F" w14:textId="22ADA6FE" w:rsidR="00AA1CF0" w:rsidRDefault="00AA1CF0" w:rsidP="004272DF">
      <w:pPr>
        <w:pStyle w:val="Odstavecseseznamem"/>
        <w:numPr>
          <w:ilvl w:val="0"/>
          <w:numId w:val="17"/>
        </w:numPr>
      </w:pPr>
      <w:r>
        <w:t xml:space="preserve">Stav a </w:t>
      </w:r>
      <w:proofErr w:type="spellStart"/>
      <w:r>
        <w:t>plnopočetnost</w:t>
      </w:r>
      <w:proofErr w:type="spellEnd"/>
      <w:r>
        <w:t xml:space="preserve"> informačních materiálů umístěných v </w:t>
      </w:r>
      <w:proofErr w:type="spellStart"/>
      <w:r>
        <w:t>klaprámech</w:t>
      </w:r>
      <w:proofErr w:type="spellEnd"/>
      <w:r>
        <w:t xml:space="preserve"> ve vozidle</w:t>
      </w:r>
      <w:r w:rsidR="00973F09">
        <w:t>,</w:t>
      </w:r>
    </w:p>
    <w:p w14:paraId="2EF9F986" w14:textId="7AEC2501" w:rsidR="00724B91" w:rsidRDefault="00724B91">
      <w:pPr>
        <w:pStyle w:val="Odstavecseseznamem"/>
        <w:numPr>
          <w:ilvl w:val="0"/>
          <w:numId w:val="17"/>
        </w:numPr>
      </w:pPr>
      <w:r>
        <w:t>Naplněnost stojánků na informační materiály ve vozidle</w:t>
      </w:r>
      <w:r w:rsidR="00973F09">
        <w:t>,</w:t>
      </w:r>
    </w:p>
    <w:p w14:paraId="3D03037E" w14:textId="1704F89F" w:rsidR="00724B91" w:rsidRDefault="00724B91" w:rsidP="004272DF">
      <w:pPr>
        <w:pStyle w:val="Odstavecseseznamem"/>
        <w:numPr>
          <w:ilvl w:val="0"/>
          <w:numId w:val="17"/>
        </w:numPr>
      </w:pPr>
      <w:r>
        <w:t>Čistota interiéru a exteriéru vozidla</w:t>
      </w:r>
      <w:r w:rsidR="00973F09">
        <w:t>,</w:t>
      </w:r>
    </w:p>
    <w:p w14:paraId="07697A5A" w14:textId="5AB6DAAB" w:rsidR="009844C1" w:rsidRDefault="009844C1" w:rsidP="004272DF">
      <w:pPr>
        <w:pStyle w:val="Odstavecseseznamem"/>
        <w:numPr>
          <w:ilvl w:val="0"/>
          <w:numId w:val="17"/>
        </w:numPr>
      </w:pPr>
      <w:r>
        <w:t>Nastavení teploty v</w:t>
      </w:r>
      <w:r w:rsidR="00973F09">
        <w:t> </w:t>
      </w:r>
      <w:r>
        <w:t>interiéru</w:t>
      </w:r>
      <w:r w:rsidR="00973F09">
        <w:t>,</w:t>
      </w:r>
    </w:p>
    <w:p w14:paraId="28C3C018" w14:textId="33EFBFF8" w:rsidR="0092257F" w:rsidRDefault="0092257F" w:rsidP="004272DF">
      <w:pPr>
        <w:pStyle w:val="Odstavecseseznamem"/>
        <w:numPr>
          <w:ilvl w:val="0"/>
          <w:numId w:val="17"/>
        </w:numPr>
      </w:pPr>
      <w:r>
        <w:t>Stav a funkčnost automatů</w:t>
      </w:r>
      <w:r w:rsidR="00973F09">
        <w:t>,</w:t>
      </w:r>
    </w:p>
    <w:p w14:paraId="60C28ACB" w14:textId="40D99D7B" w:rsidR="0092257F" w:rsidRDefault="0031574D" w:rsidP="004272DF">
      <w:pPr>
        <w:pStyle w:val="Odstavecseseznamem"/>
        <w:numPr>
          <w:ilvl w:val="0"/>
          <w:numId w:val="17"/>
        </w:numPr>
      </w:pPr>
      <w:r>
        <w:t xml:space="preserve">Vybavení vozidla </w:t>
      </w:r>
      <w:r w:rsidR="0092257F">
        <w:t>AED</w:t>
      </w:r>
      <w:r w:rsidR="00973F09">
        <w:t>,</w:t>
      </w:r>
    </w:p>
    <w:p w14:paraId="39B55FC6" w14:textId="14A12BDA" w:rsidR="004976CF" w:rsidRDefault="004976CF" w:rsidP="004976CF">
      <w:pPr>
        <w:pStyle w:val="Odstavecseseznamem"/>
        <w:numPr>
          <w:ilvl w:val="0"/>
          <w:numId w:val="17"/>
        </w:numPr>
      </w:pPr>
      <w:r>
        <w:t>Vybavení vozidla provozními zásobami materiálu dodávanými Poskytovatelem FS,</w:t>
      </w:r>
    </w:p>
    <w:p w14:paraId="4E63B4C9" w14:textId="0BFD40B8" w:rsidR="00724B91" w:rsidRDefault="009844C1" w:rsidP="004272DF">
      <w:pPr>
        <w:pStyle w:val="Odstavecseseznamem"/>
        <w:numPr>
          <w:ilvl w:val="0"/>
          <w:numId w:val="17"/>
        </w:numPr>
      </w:pPr>
      <w:r>
        <w:t>Další KORDIS definované parametry.</w:t>
      </w:r>
    </w:p>
    <w:p w14:paraId="685B7F42" w14:textId="074E42D3" w:rsidR="00724B91" w:rsidRDefault="009844C1" w:rsidP="00724B91">
      <w:pPr>
        <w:rPr>
          <w:lang w:eastAsia="x-none"/>
        </w:rPr>
      </w:pPr>
      <w:r>
        <w:rPr>
          <w:lang w:eastAsia="x-none"/>
        </w:rPr>
        <w:t>Přesné pokyny pro aktuálnost informačních materiálů definuje KORDIS.</w:t>
      </w:r>
    </w:p>
    <w:p w14:paraId="0D6E0235" w14:textId="6BFB63AB" w:rsidR="006A7E0E" w:rsidRPr="00C47986" w:rsidRDefault="009844C1" w:rsidP="006A7E0E">
      <w:r>
        <w:rPr>
          <w:lang w:eastAsia="x-none"/>
        </w:rPr>
        <w:t xml:space="preserve">Dopravce je povinen zajistit, aby provozní personál průběžně - minimálně na každé konečné stanici </w:t>
      </w:r>
      <w:ins w:id="578" w:author="Word Document Comparison" w:date="2023-11-20T10:37:00Z">
        <w:r w:rsidR="00174424">
          <w:t xml:space="preserve">(bude-li to provozně možné) </w:t>
        </w:r>
      </w:ins>
      <w:r w:rsidR="006A7E0E">
        <w:rPr>
          <w:lang w:eastAsia="x-none"/>
        </w:rPr>
        <w:t>prov</w:t>
      </w:r>
      <w:r w:rsidR="004976CF">
        <w:rPr>
          <w:lang w:eastAsia="x-none"/>
        </w:rPr>
        <w:t>á</w:t>
      </w:r>
      <w:r w:rsidR="006A7E0E">
        <w:rPr>
          <w:lang w:eastAsia="x-none"/>
        </w:rPr>
        <w:t>d</w:t>
      </w:r>
      <w:r w:rsidR="004976CF">
        <w:rPr>
          <w:lang w:eastAsia="x-none"/>
        </w:rPr>
        <w:t>ěl</w:t>
      </w:r>
      <w:r w:rsidR="006A7E0E">
        <w:rPr>
          <w:lang w:eastAsia="x-none"/>
        </w:rPr>
        <w:t xml:space="preserve"> průběžný úklid</w:t>
      </w:r>
      <w:r w:rsidR="006A7E0E" w:rsidRPr="00C47986">
        <w:t>, aby byl</w:t>
      </w:r>
      <w:r w:rsidR="006A7E0E">
        <w:t>o</w:t>
      </w:r>
      <w:r w:rsidR="006A7E0E" w:rsidRPr="00C47986">
        <w:t xml:space="preserve"> zajištěn</w:t>
      </w:r>
      <w:r w:rsidR="006A7E0E">
        <w:t>o</w:t>
      </w:r>
      <w:r w:rsidR="006A7E0E" w:rsidRPr="00C47986">
        <w:t>:</w:t>
      </w:r>
    </w:p>
    <w:p w14:paraId="50576B2B" w14:textId="26BBB6C2" w:rsidR="006A7E0E" w:rsidRDefault="006A7E0E" w:rsidP="004272DF">
      <w:pPr>
        <w:numPr>
          <w:ilvl w:val="0"/>
          <w:numId w:val="18"/>
        </w:numPr>
      </w:pPr>
      <w:r>
        <w:t>odstranění hrubých nečistot</w:t>
      </w:r>
      <w:r w:rsidR="004976CF">
        <w:t xml:space="preserve"> </w:t>
      </w:r>
      <w:r w:rsidR="004976CF" w:rsidRPr="00C47986">
        <w:t>(</w:t>
      </w:r>
      <w:r w:rsidR="004976CF">
        <w:t xml:space="preserve">např. </w:t>
      </w:r>
      <w:r w:rsidR="004976CF" w:rsidRPr="00C47986">
        <w:t>zvratky, zbytky jídla</w:t>
      </w:r>
      <w:r w:rsidR="004976CF">
        <w:t xml:space="preserve"> či nápojů</w:t>
      </w:r>
      <w:r w:rsidR="004976CF" w:rsidRPr="00C47986">
        <w:t>, exkrementy</w:t>
      </w:r>
      <w:r w:rsidR="004976CF">
        <w:t>) a</w:t>
      </w:r>
      <w:r>
        <w:t xml:space="preserve"> odpadků </w:t>
      </w:r>
      <w:r w:rsidR="004976CF">
        <w:t xml:space="preserve">(např. nápojové obaly, jízdenky), </w:t>
      </w:r>
      <w:r>
        <w:t>apod.;</w:t>
      </w:r>
    </w:p>
    <w:p w14:paraId="6F7B70F9" w14:textId="25251675" w:rsidR="00545D92" w:rsidRDefault="00545D92" w:rsidP="004272DF">
      <w:pPr>
        <w:numPr>
          <w:ilvl w:val="0"/>
          <w:numId w:val="18"/>
        </w:numPr>
      </w:pPr>
      <w:r>
        <w:t>odstraňovat materiály, které nejsou dodané KORDIS;</w:t>
      </w:r>
    </w:p>
    <w:p w14:paraId="25812EEA" w14:textId="0EF9C0C0" w:rsidR="006A7E0E" w:rsidRDefault="006A7E0E" w:rsidP="00545D92">
      <w:pPr>
        <w:numPr>
          <w:ilvl w:val="0"/>
          <w:numId w:val="18"/>
        </w:numPr>
      </w:pPr>
      <w:r>
        <w:t xml:space="preserve">doplňovaní </w:t>
      </w:r>
      <w:r w:rsidRPr="00C47986">
        <w:t>materiál</w:t>
      </w:r>
      <w:r w:rsidR="004976CF">
        <w:t>ů</w:t>
      </w:r>
      <w:r w:rsidR="00AA5322">
        <w:t xml:space="preserve"> z provozních zásob dodaných Poskytovatelem FS</w:t>
      </w:r>
      <w:r w:rsidR="00545D92">
        <w:t xml:space="preserve"> (včetně </w:t>
      </w:r>
      <w:r w:rsidRPr="00C47986">
        <w:t>informačních materiálů</w:t>
      </w:r>
      <w:r w:rsidR="00545D92">
        <w:t xml:space="preserve"> v určených zásobnících)</w:t>
      </w:r>
      <w:r w:rsidRPr="00C47986">
        <w:t>.</w:t>
      </w:r>
    </w:p>
    <w:p w14:paraId="03A77A34" w14:textId="72107B8A" w:rsidR="00D4278F" w:rsidRDefault="00D4278F" w:rsidP="006A7E0E">
      <w:r>
        <w:t xml:space="preserve">V případě znečištění značného rozsahu, nesnesitelného zápachu nebo jiné formy znečištění je Dopravce povinen </w:t>
      </w:r>
      <w:r w:rsidR="00A12B7D">
        <w:t xml:space="preserve">vhodným způsobem zajistit nápravu (např. zajištění operativního úklidu Poskytovatelem FS, výměnou </w:t>
      </w:r>
      <w:r>
        <w:t xml:space="preserve">za Pohotovostní </w:t>
      </w:r>
      <w:r w:rsidR="00CA3F36">
        <w:t>Jednotku</w:t>
      </w:r>
      <w:r w:rsidR="00A12B7D">
        <w:t xml:space="preserve"> apod.).</w:t>
      </w:r>
    </w:p>
    <w:p w14:paraId="6D311061" w14:textId="04767603" w:rsidR="00AF4EA6" w:rsidRPr="00A63281" w:rsidRDefault="005F692B" w:rsidP="00AF4EA6">
      <w:pPr>
        <w:rPr>
          <w:lang w:eastAsia="x-none"/>
        </w:rPr>
      </w:pPr>
      <w:r>
        <w:t>Dopravce</w:t>
      </w:r>
      <w:r w:rsidR="00087FF5">
        <w:t xml:space="preserve"> bere na vědomí, že pověření zaměstnanci KORDIS mohou být vybaveni </w:t>
      </w:r>
      <w:r w:rsidR="00D64786">
        <w:t>klíči k boxům s provozní zásobou materiálu a mohou tímto materiálem doplňovat jak box, tak místa spotřeby materiálu. Dopravce je povinen poskytnout KORDIS potřebnou součinnost.</w:t>
      </w:r>
    </w:p>
    <w:p w14:paraId="72D92886" w14:textId="1B05018A" w:rsidR="00C71516" w:rsidRDefault="00C71516" w:rsidP="00A63281">
      <w:pPr>
        <w:pStyle w:val="Nadpis2"/>
      </w:pPr>
      <w:bookmarkStart w:id="579" w:name="_Toc104126121"/>
      <w:bookmarkStart w:id="580" w:name="_Ref141628718"/>
      <w:bookmarkStart w:id="581" w:name="_Toc150718875"/>
      <w:r>
        <w:lastRenderedPageBreak/>
        <w:t>Vizuální a fónický informační systém</w:t>
      </w:r>
      <w:bookmarkEnd w:id="579"/>
      <w:bookmarkEnd w:id="580"/>
      <w:bookmarkEnd w:id="581"/>
    </w:p>
    <w:p w14:paraId="37C51B05" w14:textId="77777777" w:rsidR="00A12B7D" w:rsidRDefault="00C71516" w:rsidP="00C71516">
      <w:pPr>
        <w:rPr>
          <w:lang w:eastAsia="x-none"/>
        </w:rPr>
      </w:pPr>
      <w:r>
        <w:rPr>
          <w:lang w:eastAsia="x-none"/>
        </w:rPr>
        <w:t>Dopravce je povinen zajistit dodržování dokumentu „Pokyny pro obsluhu informačních systémů v jednotkách Moravia“ zpracované KORDIS</w:t>
      </w:r>
      <w:r w:rsidR="00733588">
        <w:rPr>
          <w:lang w:eastAsia="x-none"/>
        </w:rPr>
        <w:t xml:space="preserve"> před Zahájením provozu.</w:t>
      </w:r>
      <w:r>
        <w:rPr>
          <w:lang w:eastAsia="x-none"/>
        </w:rPr>
        <w:t xml:space="preserve"> </w:t>
      </w:r>
    </w:p>
    <w:p w14:paraId="3C4CD708" w14:textId="723499AA" w:rsidR="00A12B7D" w:rsidRDefault="00A12B7D" w:rsidP="00A12B7D">
      <w:r>
        <w:rPr>
          <w:lang w:eastAsia="x-none"/>
        </w:rPr>
        <w:t>Dokument j</w:t>
      </w:r>
      <w:r>
        <w:t xml:space="preserve">e zveřejněn na webových stránkách KORDIS pro dopravce </w:t>
      </w:r>
      <w:r w:rsidRPr="00ED292D">
        <w:t xml:space="preserve">a </w:t>
      </w:r>
      <w:r>
        <w:t>jeho</w:t>
      </w:r>
      <w:r w:rsidRPr="00ED292D">
        <w:t xml:space="preserve"> změny zasílá KORDIS </w:t>
      </w:r>
      <w:r>
        <w:t xml:space="preserve">dotčeným </w:t>
      </w:r>
      <w:r w:rsidRPr="00ED292D">
        <w:t>dopravc</w:t>
      </w:r>
      <w:r>
        <w:t>ům</w:t>
      </w:r>
      <w:r w:rsidRPr="00ED292D">
        <w:t xml:space="preserve"> elektronickou poštou nebo písemně na adresu kontaktní osoby dle Smlouvy.</w:t>
      </w:r>
    </w:p>
    <w:p w14:paraId="20D8E524" w14:textId="60498E45" w:rsidR="00C71516" w:rsidRDefault="00C71516" w:rsidP="00C71516">
      <w:pPr>
        <w:rPr>
          <w:lang w:eastAsia="x-none"/>
        </w:rPr>
      </w:pPr>
      <w:r>
        <w:rPr>
          <w:lang w:eastAsia="x-none"/>
        </w:rPr>
        <w:t>Tyto pokyny definují povinnosti strojvedoucího a dalších pracovníků dopravce</w:t>
      </w:r>
      <w:r w:rsidR="006B5D8D">
        <w:rPr>
          <w:lang w:eastAsia="x-none"/>
        </w:rPr>
        <w:t xml:space="preserve"> a jsou zpracovány v souladu s platnou legislativou a pravidly správce železniční infrastruktury. </w:t>
      </w:r>
      <w:r>
        <w:rPr>
          <w:lang w:eastAsia="x-none"/>
        </w:rPr>
        <w:t>Stanovují zejména:</w:t>
      </w:r>
    </w:p>
    <w:p w14:paraId="149B89D7" w14:textId="667AC799" w:rsidR="00C71516" w:rsidRDefault="00C71516" w:rsidP="00ED1CE7">
      <w:pPr>
        <w:pStyle w:val="Odstavecseseznamem"/>
      </w:pPr>
      <w:r>
        <w:t xml:space="preserve">termíny pro zadání potřebných údajů do </w:t>
      </w:r>
      <w:r w:rsidR="006B5D8D">
        <w:t xml:space="preserve">informačního </w:t>
      </w:r>
      <w:r>
        <w:t>systém</w:t>
      </w:r>
      <w:r w:rsidR="006B5D8D">
        <w:t>u</w:t>
      </w:r>
      <w:r>
        <w:t xml:space="preserve"> </w:t>
      </w:r>
      <w:r w:rsidR="006B5D8D">
        <w:t>(zejména časy pro nastavení vlaku, čísla linky a trasy, obsah informačních panelů)</w:t>
      </w:r>
    </w:p>
    <w:p w14:paraId="2B509E81" w14:textId="11AC8278" w:rsidR="006B5D8D" w:rsidRDefault="006B5D8D" w:rsidP="00ED1CE7">
      <w:pPr>
        <w:pStyle w:val="Odstavecseseznamem"/>
      </w:pPr>
      <w:r>
        <w:t xml:space="preserve">povinnosti pracovníků </w:t>
      </w:r>
      <w:r w:rsidR="00212969">
        <w:t xml:space="preserve">Dopravce </w:t>
      </w:r>
      <w:r>
        <w:t xml:space="preserve">při plánovaných i mimořádných událostech (zejména fónické či obrazové hlášení). </w:t>
      </w:r>
    </w:p>
    <w:p w14:paraId="70BC0999" w14:textId="3CB57076" w:rsidR="006B5D8D" w:rsidRDefault="006B5D8D" w:rsidP="006B5D8D">
      <w:r>
        <w:t xml:space="preserve">Dopravce je povinen při dodání či aktualizaci </w:t>
      </w:r>
      <w:r>
        <w:rPr>
          <w:lang w:eastAsia="x-none"/>
        </w:rPr>
        <w:t xml:space="preserve">dokumentu „Pokyny pro obsluhu informačních systémů v jednotkách Moravia“ ze strany KORDIS </w:t>
      </w:r>
      <w:r>
        <w:t>tyto povinnosti nejpozději do 1 měsíce zapracovat do vnitřních předpisů pro zaměstnance a kontrolovat jejich dodržování.</w:t>
      </w:r>
    </w:p>
    <w:p w14:paraId="1468B26F" w14:textId="62C636E0" w:rsidR="00AA7DFC" w:rsidRDefault="00AA7DFC" w:rsidP="00A63281">
      <w:pPr>
        <w:pStyle w:val="Nadpis2"/>
      </w:pPr>
      <w:bookmarkStart w:id="582" w:name="_Toc477516177"/>
      <w:bookmarkStart w:id="583" w:name="_Toc477527665"/>
      <w:bookmarkStart w:id="584" w:name="_Toc104126123"/>
      <w:bookmarkStart w:id="585" w:name="_Toc150718876"/>
      <w:bookmarkEnd w:id="582"/>
      <w:bookmarkEnd w:id="583"/>
      <w:r>
        <w:t>Propagační aktivity</w:t>
      </w:r>
      <w:r w:rsidR="00F24301">
        <w:t xml:space="preserve"> Dopravce</w:t>
      </w:r>
      <w:bookmarkEnd w:id="584"/>
      <w:bookmarkEnd w:id="585"/>
    </w:p>
    <w:p w14:paraId="0F91F949" w14:textId="4FD635E0" w:rsidR="00AA7DFC" w:rsidRDefault="00F24301" w:rsidP="0031464D">
      <w:pPr>
        <w:rPr>
          <w:lang w:eastAsia="x-none"/>
        </w:rPr>
      </w:pPr>
      <w:r>
        <w:rPr>
          <w:lang w:eastAsia="x-none"/>
        </w:rPr>
        <w:t xml:space="preserve">Dopravce není oprávněn jakoukoli formou </w:t>
      </w:r>
      <w:r w:rsidR="00B61DB1">
        <w:rPr>
          <w:lang w:eastAsia="x-none"/>
        </w:rPr>
        <w:t xml:space="preserve">svévolně </w:t>
      </w:r>
      <w:r>
        <w:rPr>
          <w:lang w:eastAsia="x-none"/>
        </w:rPr>
        <w:t>využívat vozidlo k</w:t>
      </w:r>
      <w:r w:rsidR="007334BB">
        <w:rPr>
          <w:lang w:eastAsia="x-none"/>
        </w:rPr>
        <w:t xml:space="preserve"> jakékoli </w:t>
      </w:r>
      <w:r>
        <w:rPr>
          <w:lang w:eastAsia="x-none"/>
        </w:rPr>
        <w:t>propagaci. Veškeré propagační aktivity probíhají prostřednictvím KORDIS.</w:t>
      </w:r>
    </w:p>
    <w:p w14:paraId="788EB408" w14:textId="77777777" w:rsidR="006A7E0E" w:rsidRDefault="006A7E0E" w:rsidP="00A63281">
      <w:pPr>
        <w:pStyle w:val="Nadpis2"/>
      </w:pPr>
      <w:bookmarkStart w:id="586" w:name="_Toc477516197"/>
      <w:bookmarkStart w:id="587" w:name="_Toc477527685"/>
      <w:bookmarkStart w:id="588" w:name="_Toc477516198"/>
      <w:bookmarkStart w:id="589" w:name="_Toc477527686"/>
      <w:bookmarkStart w:id="590" w:name="_Toc477516199"/>
      <w:bookmarkStart w:id="591" w:name="_Toc477527687"/>
      <w:bookmarkStart w:id="592" w:name="_Toc477516218"/>
      <w:bookmarkStart w:id="593" w:name="_Toc477527706"/>
      <w:bookmarkStart w:id="594" w:name="_Toc477516219"/>
      <w:bookmarkStart w:id="595" w:name="_Toc477527707"/>
      <w:bookmarkStart w:id="596" w:name="_Toc477516220"/>
      <w:bookmarkStart w:id="597" w:name="_Toc477527708"/>
      <w:bookmarkStart w:id="598" w:name="_Toc104126124"/>
      <w:bookmarkStart w:id="599" w:name="_Ref141628821"/>
      <w:bookmarkStart w:id="600" w:name="_Toc150718877"/>
      <w:bookmarkEnd w:id="586"/>
      <w:bookmarkEnd w:id="587"/>
      <w:bookmarkEnd w:id="588"/>
      <w:bookmarkEnd w:id="589"/>
      <w:bookmarkEnd w:id="590"/>
      <w:bookmarkEnd w:id="591"/>
      <w:bookmarkEnd w:id="592"/>
      <w:bookmarkEnd w:id="593"/>
      <w:bookmarkEnd w:id="594"/>
      <w:bookmarkEnd w:id="595"/>
      <w:bookmarkEnd w:id="596"/>
      <w:bookmarkEnd w:id="597"/>
      <w:r w:rsidRPr="00C47986">
        <w:t>Tepelná pohoda cestujících, klimatizace</w:t>
      </w:r>
      <w:bookmarkEnd w:id="598"/>
      <w:bookmarkEnd w:id="599"/>
      <w:bookmarkEnd w:id="600"/>
    </w:p>
    <w:p w14:paraId="159D9A42" w14:textId="54010F13" w:rsidR="006A7E0E" w:rsidRDefault="00736557" w:rsidP="006A7E0E">
      <w:pPr>
        <w:rPr>
          <w:lang w:eastAsia="x-none"/>
        </w:rPr>
      </w:pPr>
      <w:r>
        <w:rPr>
          <w:lang w:eastAsia="x-none"/>
        </w:rPr>
        <w:t>T</w:t>
      </w:r>
      <w:r w:rsidR="006A7E0E">
        <w:rPr>
          <w:lang w:eastAsia="x-none"/>
        </w:rPr>
        <w:t>eplot</w:t>
      </w:r>
      <w:r>
        <w:rPr>
          <w:lang w:eastAsia="x-none"/>
        </w:rPr>
        <w:t>u</w:t>
      </w:r>
      <w:r w:rsidR="006A7E0E">
        <w:rPr>
          <w:lang w:eastAsia="x-none"/>
        </w:rPr>
        <w:t xml:space="preserve"> </w:t>
      </w:r>
      <w:r>
        <w:rPr>
          <w:lang w:eastAsia="x-none"/>
        </w:rPr>
        <w:t>ve vozidle jsou pracovníci Dopravce povinni nastavovat v souladu s</w:t>
      </w:r>
      <w:r w:rsidR="00AD00B7">
        <w:rPr>
          <w:lang w:eastAsia="x-none"/>
        </w:rPr>
        <w:t> Návodem k obsluze</w:t>
      </w:r>
      <w:r>
        <w:rPr>
          <w:lang w:eastAsia="x-none"/>
        </w:rPr>
        <w:t xml:space="preserve">. </w:t>
      </w:r>
      <w:r w:rsidR="004D4969">
        <w:rPr>
          <w:lang w:eastAsia="x-none"/>
        </w:rPr>
        <w:t xml:space="preserve">KORDIS je v závislosti na praktických zkušenostech z provozu oprávněn nastavit závazná pravidla pro </w:t>
      </w:r>
      <w:r>
        <w:rPr>
          <w:lang w:eastAsia="x-none"/>
        </w:rPr>
        <w:t xml:space="preserve">doladění </w:t>
      </w:r>
      <w:r w:rsidR="004D4969">
        <w:rPr>
          <w:lang w:eastAsia="x-none"/>
        </w:rPr>
        <w:t>teploty ve vozidle provozním personálem</w:t>
      </w:r>
      <w:r w:rsidR="00733588">
        <w:rPr>
          <w:lang w:eastAsia="x-none"/>
        </w:rPr>
        <w:t xml:space="preserve"> </w:t>
      </w:r>
      <w:r>
        <w:rPr>
          <w:lang w:eastAsia="x-none"/>
        </w:rPr>
        <w:t xml:space="preserve">Dopravce </w:t>
      </w:r>
      <w:r w:rsidR="00733588">
        <w:rPr>
          <w:lang w:eastAsia="x-none"/>
        </w:rPr>
        <w:t>v rámci nastavitelných parametrů.</w:t>
      </w:r>
    </w:p>
    <w:p w14:paraId="05896E09" w14:textId="0C7A17C4" w:rsidR="00BB305A" w:rsidRDefault="00BB305A" w:rsidP="00A63281">
      <w:pPr>
        <w:pStyle w:val="Nadpis2"/>
      </w:pPr>
      <w:bookmarkStart w:id="601" w:name="_Toc150718878"/>
      <w:r>
        <w:t xml:space="preserve">Plnění datové základny </w:t>
      </w:r>
      <w:r w:rsidR="00823D6A">
        <w:t xml:space="preserve">řídících a </w:t>
      </w:r>
      <w:r>
        <w:t>informačních systémů</w:t>
      </w:r>
      <w:bookmarkEnd w:id="601"/>
    </w:p>
    <w:p w14:paraId="63F11B12" w14:textId="62959A45" w:rsidR="00BB305A" w:rsidRPr="00E84E64" w:rsidRDefault="00BB305A" w:rsidP="00A63281">
      <w:r>
        <w:rPr>
          <w:lang w:eastAsia="x-none"/>
        </w:rPr>
        <w:t xml:space="preserve">Potřebná </w:t>
      </w:r>
      <w:r w:rsidR="00823D6A">
        <w:rPr>
          <w:lang w:eastAsia="x-none"/>
        </w:rPr>
        <w:t xml:space="preserve">provozní </w:t>
      </w:r>
      <w:r>
        <w:rPr>
          <w:lang w:eastAsia="x-none"/>
        </w:rPr>
        <w:t xml:space="preserve">data pro </w:t>
      </w:r>
      <w:r w:rsidR="00823D6A">
        <w:rPr>
          <w:lang w:eastAsia="x-none"/>
        </w:rPr>
        <w:t xml:space="preserve">řídící </w:t>
      </w:r>
      <w:r>
        <w:rPr>
          <w:lang w:eastAsia="x-none"/>
        </w:rPr>
        <w:t xml:space="preserve">systémy </w:t>
      </w:r>
      <w:r w:rsidR="0006143C">
        <w:rPr>
          <w:lang w:eastAsia="x-none"/>
        </w:rPr>
        <w:t>ovlivňující pohyb vozidla (</w:t>
      </w:r>
      <w:r w:rsidR="00823D6A">
        <w:rPr>
          <w:lang w:eastAsia="x-none"/>
        </w:rPr>
        <w:t>např. automatické vedení vlaku</w:t>
      </w:r>
      <w:r w:rsidR="0006143C">
        <w:rPr>
          <w:lang w:eastAsia="x-none"/>
        </w:rPr>
        <w:t xml:space="preserve">) </w:t>
      </w:r>
      <w:r>
        <w:rPr>
          <w:lang w:eastAsia="x-none"/>
        </w:rPr>
        <w:t>zajišťuje</w:t>
      </w:r>
      <w:r w:rsidR="00823D6A">
        <w:rPr>
          <w:lang w:eastAsia="x-none"/>
        </w:rPr>
        <w:t>, do systémů nahrává a průběžně aktualizuje</w:t>
      </w:r>
      <w:r>
        <w:rPr>
          <w:lang w:eastAsia="x-none"/>
        </w:rPr>
        <w:t xml:space="preserve"> Dopravce. Potřebná data pro vizuální a fónický informační systém pro cestující zajišťuje</w:t>
      </w:r>
      <w:r w:rsidR="00823D6A">
        <w:rPr>
          <w:lang w:eastAsia="x-none"/>
        </w:rPr>
        <w:t>, do systémů nahrává a průběžně aktualizuje</w:t>
      </w:r>
      <w:r>
        <w:rPr>
          <w:lang w:eastAsia="x-none"/>
        </w:rPr>
        <w:t xml:space="preserve"> KORDIS, nedohodne-li se s Dopravcem jinak. </w:t>
      </w:r>
    </w:p>
    <w:p w14:paraId="58086678" w14:textId="1C224EB7" w:rsidR="00F16173" w:rsidRPr="00D3696E" w:rsidRDefault="00F16173" w:rsidP="00C85DD4">
      <w:pPr>
        <w:spacing w:before="0" w:after="0"/>
      </w:pPr>
      <w:bookmarkStart w:id="602" w:name="_Toc477516235"/>
      <w:bookmarkStart w:id="603" w:name="_Toc477527723"/>
      <w:bookmarkEnd w:id="566"/>
      <w:bookmarkEnd w:id="569"/>
      <w:bookmarkEnd w:id="570"/>
      <w:bookmarkEnd w:id="571"/>
      <w:bookmarkEnd w:id="572"/>
      <w:bookmarkEnd w:id="602"/>
      <w:bookmarkEnd w:id="603"/>
    </w:p>
    <w:p w14:paraId="554FE59B" w14:textId="71A3EEFD" w:rsidR="002A4690" w:rsidRPr="00D3696E" w:rsidRDefault="002A4690" w:rsidP="00C261B3">
      <w:pPr>
        <w:pStyle w:val="Nadpis1"/>
      </w:pPr>
      <w:bookmarkStart w:id="604" w:name="_Toc104126125"/>
      <w:bookmarkStart w:id="605" w:name="_Toc150718879"/>
      <w:r w:rsidRPr="00D34F0C">
        <w:t>standard</w:t>
      </w:r>
      <w:r w:rsidRPr="00D3696E">
        <w:t xml:space="preserve"> Výluk a omezení dopravy</w:t>
      </w:r>
      <w:bookmarkEnd w:id="604"/>
      <w:bookmarkEnd w:id="605"/>
    </w:p>
    <w:p w14:paraId="7528473E" w14:textId="262B7815" w:rsidR="00AA11B4" w:rsidRPr="00D3696E" w:rsidRDefault="00AA11B4" w:rsidP="00A63281">
      <w:pPr>
        <w:pStyle w:val="Nadpis2"/>
      </w:pPr>
      <w:bookmarkStart w:id="606" w:name="_Toc104126126"/>
      <w:bookmarkStart w:id="607" w:name="_Toc150718880"/>
      <w:r w:rsidRPr="00D3696E">
        <w:t>Předkládání plánů výluk</w:t>
      </w:r>
      <w:bookmarkEnd w:id="606"/>
      <w:ins w:id="608" w:author="Word Document Comparison" w:date="2023-11-20T10:37:00Z">
        <w:r w:rsidR="006C1BBD" w:rsidRPr="006C1BBD">
          <w:t xml:space="preserve"> </w:t>
        </w:r>
        <w:r w:rsidR="006C1BBD">
          <w:t>a poskytování informací</w:t>
        </w:r>
      </w:ins>
      <w:bookmarkEnd w:id="607"/>
    </w:p>
    <w:p w14:paraId="67B73BD9" w14:textId="50B0D5AD" w:rsidR="00617E82" w:rsidRDefault="00617E82" w:rsidP="00617E82">
      <w:pPr>
        <w:rPr>
          <w:lang w:eastAsia="x-none"/>
        </w:rPr>
      </w:pPr>
      <w:r>
        <w:rPr>
          <w:lang w:eastAsia="x-none"/>
        </w:rPr>
        <w:t>Dopravce je povinen na vyžádání zasílat na KORDIS informace Provozovatele dráhy týkající se výluk a omezení provozu na železničních tratích, po nichž jsou vedeny Vlaky</w:t>
      </w:r>
      <w:r w:rsidR="006D605F">
        <w:rPr>
          <w:lang w:eastAsia="x-none"/>
        </w:rPr>
        <w:t xml:space="preserve"> (příp. i v navazujících úsecích)</w:t>
      </w:r>
      <w:r>
        <w:rPr>
          <w:lang w:eastAsia="x-none"/>
        </w:rPr>
        <w:t>, např. roční, měsíční, týdenní plány výluk, informace o nepředpokládaných výlukách, dočasných sníženích traťové rychlosti (pomalých jízdách), apod. Po vyžádání je Dopravce povinen předat požadované informace KORDIS do tří pracovních dnů.</w:t>
      </w:r>
    </w:p>
    <w:p w14:paraId="7B7FE7AB" w14:textId="77777777" w:rsidR="00617E82" w:rsidRDefault="00617E82" w:rsidP="00617E82">
      <w:pPr>
        <w:rPr>
          <w:lang w:eastAsia="x-none"/>
        </w:rPr>
      </w:pPr>
      <w:r>
        <w:rPr>
          <w:lang w:eastAsia="x-none"/>
        </w:rPr>
        <w:t>Dopravce je povinen bezodkladně informovat KORDIS o omezeních na železniční síti (nepředpokládané výluky, mimořádné události, pomalé jízdy), které mohou způsobit zpoždění Vlaků o 5 a více minut po dobu delší, jak 24 hodin nebo odřeknutí Vlaků.</w:t>
      </w:r>
    </w:p>
    <w:p w14:paraId="69C22FCC" w14:textId="7BAB17BB" w:rsidR="002A4690" w:rsidRDefault="002A4690" w:rsidP="00A63281">
      <w:pPr>
        <w:pStyle w:val="Nadpis2"/>
      </w:pPr>
      <w:bookmarkStart w:id="609" w:name="_Toc104126127"/>
      <w:bookmarkStart w:id="610" w:name="_Toc150718881"/>
      <w:r w:rsidRPr="00D34F0C">
        <w:lastRenderedPageBreak/>
        <w:t>Postup</w:t>
      </w:r>
      <w:r>
        <w:t xml:space="preserve"> zpracování výlukových </w:t>
      </w:r>
      <w:bookmarkEnd w:id="609"/>
      <w:r w:rsidR="009D1653">
        <w:t>opatření</w:t>
      </w:r>
      <w:bookmarkEnd w:id="610"/>
    </w:p>
    <w:p w14:paraId="5AD4B50A" w14:textId="77777777" w:rsidR="00617E82" w:rsidRDefault="00617E82" w:rsidP="00617E82">
      <w:r w:rsidRPr="007938A7">
        <w:t xml:space="preserve">Dopravce s KORDIS </w:t>
      </w:r>
      <w:r w:rsidRPr="0093419D">
        <w:t xml:space="preserve">na základě ročního plánu výluk </w:t>
      </w:r>
      <w:r w:rsidRPr="00CD4ABC">
        <w:t>a postupně upřesňovaných měsíčních plánů výluk</w:t>
      </w:r>
      <w:r w:rsidRPr="007938A7">
        <w:t xml:space="preserve"> </w:t>
      </w:r>
      <w:r>
        <w:t xml:space="preserve">v dostatečném předstihu </w:t>
      </w:r>
      <w:r w:rsidRPr="007938A7">
        <w:t>proj</w:t>
      </w:r>
      <w:r w:rsidRPr="0093419D">
        <w:t xml:space="preserve">edná </w:t>
      </w:r>
      <w:r w:rsidRPr="00DA4111">
        <w:t xml:space="preserve">harmonogram tvorby výlukových jízdních řádů. </w:t>
      </w:r>
    </w:p>
    <w:p w14:paraId="29B69A4F" w14:textId="7C08FAC4" w:rsidR="00617E82" w:rsidRDefault="00617E82" w:rsidP="00BD72CB">
      <w:r>
        <w:t xml:space="preserve">Pokud se KORDIS s Dopravcem nedohodne jinak, zpracuje KORDIS pro Dopravce </w:t>
      </w:r>
      <w:r w:rsidR="001F30A0">
        <w:t>z</w:t>
      </w:r>
      <w:r>
        <w:t>ávazn</w:t>
      </w:r>
      <w:r w:rsidR="001F30A0">
        <w:t>ý Požadavek</w:t>
      </w:r>
      <w:r>
        <w:t xml:space="preserve"> </w:t>
      </w:r>
      <w:r w:rsidR="001F30A0">
        <w:t xml:space="preserve">nejpozději </w:t>
      </w:r>
      <w:r w:rsidR="009D1653">
        <w:t>60</w:t>
      </w:r>
      <w:r w:rsidR="001F30A0">
        <w:t xml:space="preserve"> dnů před začátkem plánované výluky</w:t>
      </w:r>
      <w:r w:rsidR="00F36615">
        <w:t>, je-li to objektivně možné</w:t>
      </w:r>
      <w:r w:rsidR="00BD72CB">
        <w:t>. V průběhu procesu přípravy výlukových opatření a také během jejich platnosti je KORDIS oprávněn Požadavek upravovat.</w:t>
      </w:r>
    </w:p>
    <w:p w14:paraId="1E3113B7" w14:textId="47F90033" w:rsidR="00923959" w:rsidRDefault="00923959" w:rsidP="00617E82">
      <w:r>
        <w:t>KORDIS je oprávněn předložit Dopravci závazný Požadavek i v případě neplánované výluky, eventuálně i při mimořádnosti v dopravě, u níž se očekává doba trvání delší, jak 72 hodin. V průběhu přípravy a platnosti opatření je KORDIS oprávněn Požadavek upravovat.</w:t>
      </w:r>
    </w:p>
    <w:p w14:paraId="11C08B87" w14:textId="0B2CB318" w:rsidR="00617E82" w:rsidRDefault="00617E82" w:rsidP="00617E82">
      <w:r>
        <w:t xml:space="preserve">Dopravce na základě </w:t>
      </w:r>
      <w:r w:rsidR="00BD72CB">
        <w:t xml:space="preserve">Požadavku </w:t>
      </w:r>
      <w:r>
        <w:t xml:space="preserve">zajistí projednání </w:t>
      </w:r>
      <w:r w:rsidR="00BD72CB">
        <w:t xml:space="preserve">potřebných opatření </w:t>
      </w:r>
      <w:r>
        <w:t>s </w:t>
      </w:r>
      <w:r w:rsidR="00BD72CB">
        <w:t>P</w:t>
      </w:r>
      <w:r>
        <w:t>rovozovatelem dráhy a</w:t>
      </w:r>
      <w:r w:rsidR="00BD72CB">
        <w:t xml:space="preserve"> příp. dalšími subjekty</w:t>
      </w:r>
      <w:r>
        <w:t xml:space="preserve"> </w:t>
      </w:r>
      <w:r w:rsidR="00BD72CB">
        <w:t>a zajistí jejich realizaci</w:t>
      </w:r>
      <w:r w:rsidR="00B1029F">
        <w:t xml:space="preserve"> vč. zpracování potřebných výlukových opatření pro Provozovatele dráhy a provozní zaměstnance Dopravce. </w:t>
      </w:r>
      <w:r w:rsidRPr="00E45BEA">
        <w:t>Pokud se Dopravce nedohodne s KORDIS</w:t>
      </w:r>
      <w:r>
        <w:t xml:space="preserve"> jinak, zpracuje Dopravce </w:t>
      </w:r>
      <w:r w:rsidR="00B1029F">
        <w:t>také</w:t>
      </w:r>
      <w:r>
        <w:t xml:space="preserve"> oběh</w:t>
      </w:r>
      <w:r w:rsidR="00B1029F">
        <w:t>y</w:t>
      </w:r>
      <w:r>
        <w:t xml:space="preserve"> </w:t>
      </w:r>
      <w:r w:rsidR="00E21577">
        <w:t>vozidel</w:t>
      </w:r>
      <w:r w:rsidR="008F54EE">
        <w:t xml:space="preserve"> </w:t>
      </w:r>
      <w:r w:rsidR="007F3287">
        <w:t>N</w:t>
      </w:r>
      <w:r w:rsidR="008F54EE">
        <w:t>áhradní dopravy</w:t>
      </w:r>
      <w:r w:rsidR="00E21577">
        <w:t xml:space="preserve"> („</w:t>
      </w:r>
      <w:proofErr w:type="spellStart"/>
      <w:r w:rsidR="00E21577">
        <w:t>linkospoje</w:t>
      </w:r>
      <w:proofErr w:type="spellEnd"/>
      <w:r w:rsidR="00E21577">
        <w:t>“)</w:t>
      </w:r>
      <w:r w:rsidR="008F54EE">
        <w:t>.</w:t>
      </w:r>
      <w:r w:rsidR="00B1029F">
        <w:t xml:space="preserve"> </w:t>
      </w:r>
      <w:r>
        <w:t>Výlukový jízdní řád pro cestující vytváří KORDIS, případně Dopravce na základě pokynu KORDIS.</w:t>
      </w:r>
    </w:p>
    <w:p w14:paraId="4BD545CF" w14:textId="6D243C02" w:rsidR="00617E82" w:rsidRPr="00B34211" w:rsidRDefault="006D605F" w:rsidP="00617E82">
      <w:r>
        <w:t xml:space="preserve">Nad rámec objednaného výkonu Vlakového doprovodu, prodejních míst a dalšího personálu je </w:t>
      </w:r>
      <w:r w:rsidR="00617E82" w:rsidRPr="00B34211">
        <w:t xml:space="preserve">Dopravce povinen na základě </w:t>
      </w:r>
      <w:r w:rsidR="00BD72CB">
        <w:t xml:space="preserve">Požadavku </w:t>
      </w:r>
      <w:r w:rsidR="00617E82" w:rsidRPr="00B34211">
        <w:t>zajistit do 2 měsíců obsazení míst koordinátorů dopravy / informátorů / prodejců jízdních dokladů dle pokynů KORDIS ve stanovených lokalitách a časech</w:t>
      </w:r>
      <w:r w:rsidR="00F36615">
        <w:t>,</w:t>
      </w:r>
      <w:r w:rsidR="00617E82" w:rsidRPr="00B34211">
        <w:t xml:space="preserve"> a to i dlouhodobě. Tito pracovníci se považují za pracovníky </w:t>
      </w:r>
      <w:r>
        <w:t>dalšího</w:t>
      </w:r>
      <w:r w:rsidRPr="00B34211">
        <w:t xml:space="preserve"> </w:t>
      </w:r>
      <w:r w:rsidR="00617E82" w:rsidRPr="00B34211">
        <w:t xml:space="preserve">personálu a jejich činnost je hrazena </w:t>
      </w:r>
      <w:r w:rsidR="00F36615">
        <w:t xml:space="preserve">dle Smlouvy </w:t>
      </w:r>
      <w:r w:rsidR="00617E82" w:rsidRPr="00B34211">
        <w:t xml:space="preserve">obdobným mechanismem jako při objednávce </w:t>
      </w:r>
      <w:r>
        <w:t>dalšího</w:t>
      </w:r>
      <w:r w:rsidRPr="00B34211">
        <w:t xml:space="preserve"> </w:t>
      </w:r>
      <w:r w:rsidR="00617E82" w:rsidRPr="00B34211">
        <w:t xml:space="preserve">personálu. </w:t>
      </w:r>
    </w:p>
    <w:p w14:paraId="45758BBF" w14:textId="1B5A5340" w:rsidR="00617E82" w:rsidRDefault="00787059" w:rsidP="002A4690">
      <w:r w:rsidRPr="00EA522F">
        <w:t>Dopravce má povinnost předložit výlukové opatření pro Provozovatele dráhy a provozní zaměstnance Dopravce</w:t>
      </w:r>
      <w:r w:rsidR="00E21577">
        <w:t>, oběhy Náhradní dopravy</w:t>
      </w:r>
      <w:r w:rsidRPr="00EA522F">
        <w:t xml:space="preserve"> a případně upravené Pomůcky JŘ </w:t>
      </w:r>
      <w:r w:rsidRPr="00FA75A1">
        <w:t xml:space="preserve">nejpozději </w:t>
      </w:r>
      <w:r w:rsidR="009D1653" w:rsidRPr="00FA75A1">
        <w:t>28 dnů</w:t>
      </w:r>
      <w:r w:rsidRPr="00FA75A1">
        <w:t xml:space="preserve"> před</w:t>
      </w:r>
      <w:r w:rsidRPr="001D6F80">
        <w:t xml:space="preserve"> </w:t>
      </w:r>
      <w:r w:rsidR="00B1029F">
        <w:t xml:space="preserve">požadovaným </w:t>
      </w:r>
      <w:r w:rsidRPr="001D6F80">
        <w:t xml:space="preserve">zahájením </w:t>
      </w:r>
      <w:r w:rsidR="00B1029F">
        <w:t xml:space="preserve">jejich </w:t>
      </w:r>
      <w:r w:rsidRPr="001D6F80">
        <w:t xml:space="preserve">platnosti, nedohodne-li se s KORDIS jinak. </w:t>
      </w:r>
    </w:p>
    <w:p w14:paraId="72727C2F" w14:textId="0CAF22E3" w:rsidR="00B47184" w:rsidRDefault="00293335" w:rsidP="00A63281">
      <w:pPr>
        <w:pStyle w:val="Nadpis2"/>
      </w:pPr>
      <w:bookmarkStart w:id="611" w:name="_Ref141629042"/>
      <w:bookmarkStart w:id="612" w:name="_Toc150718882"/>
      <w:bookmarkStart w:id="613" w:name="_Toc104126128"/>
      <w:r>
        <w:t>V</w:t>
      </w:r>
      <w:r w:rsidR="00B47184">
        <w:t>ozidl</w:t>
      </w:r>
      <w:r>
        <w:t>a</w:t>
      </w:r>
      <w:r w:rsidR="00B47184">
        <w:t xml:space="preserve"> </w:t>
      </w:r>
      <w:r w:rsidR="00A62119">
        <w:t>ND</w:t>
      </w:r>
      <w:bookmarkEnd w:id="611"/>
      <w:bookmarkEnd w:id="612"/>
      <w:r w:rsidR="00A62119">
        <w:t xml:space="preserve"> </w:t>
      </w:r>
      <w:bookmarkEnd w:id="613"/>
    </w:p>
    <w:p w14:paraId="762CFB57" w14:textId="1DBBF94C" w:rsidR="00A62119" w:rsidRDefault="00A62119" w:rsidP="00A62119">
      <w:pPr>
        <w:pStyle w:val="Nadpis3"/>
        <w:widowControl/>
      </w:pPr>
      <w:bookmarkStart w:id="614" w:name="_Toc150718883"/>
      <w:r>
        <w:t>Technický stav vozidel</w:t>
      </w:r>
      <w:r>
        <w:rPr>
          <w:lang w:val="cs-CZ"/>
        </w:rPr>
        <w:t xml:space="preserve"> ND</w:t>
      </w:r>
      <w:bookmarkEnd w:id="614"/>
    </w:p>
    <w:p w14:paraId="56FCEB1C" w14:textId="47382AA2" w:rsidR="00A62119" w:rsidRDefault="00A62119" w:rsidP="00A62119">
      <w:pPr>
        <w:widowControl/>
      </w:pPr>
      <w:r>
        <w:t>Vozidla musí být v dobrém technickém stavu</w:t>
      </w:r>
      <w:r w:rsidR="00AC0674">
        <w:t xml:space="preserve">, uvnitř i vně čisté </w:t>
      </w:r>
      <w:r>
        <w:t xml:space="preserve">a musí splňovat všechny související zákonné normy. </w:t>
      </w:r>
    </w:p>
    <w:p w14:paraId="36B33D28" w14:textId="2C47BBD0" w:rsidR="00A62119" w:rsidRDefault="00A62119" w:rsidP="00A62119">
      <w:pPr>
        <w:widowControl/>
      </w:pPr>
      <w:r>
        <w:t>Vozidla musí být v takovém stavu, aby cestující nebyli obtěžování hlukem, zápachem nebo vibracemi vyššími, než je u daného typu vozidla obvyklé.</w:t>
      </w:r>
    </w:p>
    <w:p w14:paraId="3825AD51" w14:textId="4B493B82" w:rsidR="00AC0674" w:rsidRDefault="00AC0674" w:rsidP="00A62119">
      <w:pPr>
        <w:widowControl/>
      </w:pPr>
      <w:r>
        <w:t>Vozidlo musí umožnit přepravu cestujících na stání.</w:t>
      </w:r>
    </w:p>
    <w:p w14:paraId="4015C28E" w14:textId="7454750F" w:rsidR="00A62119" w:rsidRDefault="00A62119" w:rsidP="00A62119">
      <w:pPr>
        <w:widowControl/>
      </w:pPr>
      <w:r>
        <w:t xml:space="preserve">Vozidlo musí být vybaveno nejméně dvěma dveřmi umožňujícími </w:t>
      </w:r>
      <w:r w:rsidR="00B52AA7">
        <w:t>nástup</w:t>
      </w:r>
      <w:r>
        <w:t xml:space="preserve"> i výstup.</w:t>
      </w:r>
    </w:p>
    <w:p w14:paraId="02E4D7EF" w14:textId="77777777" w:rsidR="00A62119" w:rsidRDefault="00A62119" w:rsidP="00A62119">
      <w:pPr>
        <w:widowControl/>
      </w:pPr>
      <w:r>
        <w:t>Nevyžaduje se vybavení vozidla bezpečnostními pásy.</w:t>
      </w:r>
    </w:p>
    <w:p w14:paraId="203CA54C" w14:textId="544887A5" w:rsidR="00A62119" w:rsidRDefault="00A62119" w:rsidP="00A62119">
      <w:pPr>
        <w:widowControl/>
      </w:pPr>
      <w:r>
        <w:t>Maximální s</w:t>
      </w:r>
      <w:r w:rsidRPr="009D57C0">
        <w:t xml:space="preserve">táří </w:t>
      </w:r>
      <w:r>
        <w:t>v</w:t>
      </w:r>
      <w:r w:rsidRPr="009D57C0">
        <w:t>ozidla</w:t>
      </w:r>
      <w:r>
        <w:t xml:space="preserve"> není stanoveno.</w:t>
      </w:r>
    </w:p>
    <w:p w14:paraId="42398925" w14:textId="39677D54" w:rsidR="00AC0674" w:rsidRDefault="00AC0674" w:rsidP="00AC0674">
      <w:pPr>
        <w:pStyle w:val="Nadpis3"/>
        <w:widowControl/>
        <w:rPr>
          <w:lang w:val="cs-CZ"/>
        </w:rPr>
      </w:pPr>
      <w:bookmarkStart w:id="615" w:name="_Toc150718884"/>
      <w:r>
        <w:rPr>
          <w:lang w:val="cs-CZ"/>
        </w:rPr>
        <w:t>Standardy vozidel ND</w:t>
      </w:r>
      <w:bookmarkEnd w:id="615"/>
    </w:p>
    <w:p w14:paraId="523FC0ED" w14:textId="295EE307" w:rsidR="00F740F6" w:rsidRPr="001F7B34" w:rsidRDefault="00F740F6" w:rsidP="00D17F4A">
      <w:r>
        <w:rPr>
          <w:lang w:eastAsia="x-none"/>
        </w:rPr>
        <w:t xml:space="preserve">Pro zajištění ND mohou být využívána vozidla ve standardu </w:t>
      </w:r>
      <w:r w:rsidR="009E4CF5">
        <w:rPr>
          <w:lang w:eastAsia="x-none"/>
        </w:rPr>
        <w:t>ND</w:t>
      </w:r>
      <w:r w:rsidR="00643366">
        <w:rPr>
          <w:lang w:eastAsia="x-none"/>
        </w:rPr>
        <w:t>-</w:t>
      </w:r>
      <w:r>
        <w:rPr>
          <w:lang w:eastAsia="x-none"/>
        </w:rPr>
        <w:t xml:space="preserve">IDS </w:t>
      </w:r>
      <w:r w:rsidR="00643366">
        <w:rPr>
          <w:lang w:eastAsia="x-none"/>
        </w:rPr>
        <w:t xml:space="preserve">(plná výbava pro provoz v IDS JMK) </w:t>
      </w:r>
      <w:r>
        <w:rPr>
          <w:lang w:eastAsia="x-none"/>
        </w:rPr>
        <w:t xml:space="preserve">nebo </w:t>
      </w:r>
      <w:r w:rsidR="009E4CF5">
        <w:rPr>
          <w:lang w:eastAsia="x-none"/>
        </w:rPr>
        <w:t>ND</w:t>
      </w:r>
      <w:r w:rsidR="00643366">
        <w:rPr>
          <w:lang w:eastAsia="x-none"/>
        </w:rPr>
        <w:t>-</w:t>
      </w:r>
      <w:r>
        <w:rPr>
          <w:lang w:eastAsia="x-none"/>
        </w:rPr>
        <w:t>X</w:t>
      </w:r>
      <w:r w:rsidR="00643366">
        <w:rPr>
          <w:lang w:eastAsia="x-none"/>
        </w:rPr>
        <w:t xml:space="preserve"> (vozidlo nevybavené pro provoz v IDS JMK). </w:t>
      </w:r>
    </w:p>
    <w:p w14:paraId="6131F187" w14:textId="77777777" w:rsidR="00936BE4" w:rsidRPr="00A219A8" w:rsidRDefault="00936BE4" w:rsidP="00936BE4">
      <w:pPr>
        <w:pStyle w:val="Nadpis3"/>
        <w:widowControl/>
      </w:pPr>
      <w:bookmarkStart w:id="616" w:name="_Toc332704658"/>
      <w:bookmarkStart w:id="617" w:name="_Toc43545541"/>
      <w:bookmarkStart w:id="618" w:name="_Toc177901410"/>
      <w:bookmarkStart w:id="619" w:name="_Toc334454535"/>
      <w:bookmarkStart w:id="620" w:name="_Toc334458351"/>
      <w:bookmarkStart w:id="621" w:name="_Toc334458553"/>
      <w:bookmarkStart w:id="622" w:name="_Toc39134811"/>
      <w:bookmarkStart w:id="623" w:name="_Toc104126130"/>
      <w:bookmarkStart w:id="624" w:name="_Toc150718885"/>
      <w:bookmarkEnd w:id="616"/>
      <w:r w:rsidRPr="00A219A8">
        <w:lastRenderedPageBreak/>
        <w:t>Tabulka kurzového čísla vozidla</w:t>
      </w:r>
      <w:bookmarkEnd w:id="617"/>
      <w:bookmarkEnd w:id="618"/>
      <w:bookmarkEnd w:id="619"/>
      <w:bookmarkEnd w:id="620"/>
      <w:bookmarkEnd w:id="621"/>
      <w:bookmarkEnd w:id="622"/>
      <w:bookmarkEnd w:id="623"/>
      <w:bookmarkEnd w:id="624"/>
    </w:p>
    <w:p w14:paraId="540BA687" w14:textId="77777777" w:rsidR="00936BE4" w:rsidRDefault="00936BE4" w:rsidP="00936BE4">
      <w:pPr>
        <w:widowControl/>
      </w:pPr>
      <w:r>
        <w:t>Po obou stranách kabiny řidiče musí být umístěna tabulka kurzového čísla vozidla na tabulce o rozměrech 15 x 21 cm, případně může být v elektronické podobě. Přesný vzhled a obsah textu tabulky stanovuje individuálně KORDIS.</w:t>
      </w:r>
    </w:p>
    <w:p w14:paraId="5E0064C1" w14:textId="77777777" w:rsidR="00936BE4" w:rsidRDefault="00936BE4" w:rsidP="00936BE4">
      <w:pPr>
        <w:widowControl/>
      </w:pPr>
      <w:r>
        <w:t xml:space="preserve">Kurzové číslo jednoznačně identifikuje vozidlo provozované na lince v daný den. Pravidla pro přidělování kurzových čísel jednotlivým pořadím vozidel na linkách IDS JMK stanovuje KORDIS. </w:t>
      </w:r>
    </w:p>
    <w:p w14:paraId="5026268A" w14:textId="7BB8B4F5" w:rsidR="00936BE4" w:rsidRDefault="00936BE4" w:rsidP="00936BE4">
      <w:pPr>
        <w:widowControl/>
      </w:pPr>
      <w:r>
        <w:t>V jeden okamžik nesmí pod jedním kurzovým číslem jezdit více než jedno vozidlo.</w:t>
      </w:r>
    </w:p>
    <w:p w14:paraId="62A16195" w14:textId="77777777" w:rsidR="00936BE4" w:rsidRPr="00A219A8" w:rsidRDefault="00936BE4" w:rsidP="00936BE4">
      <w:pPr>
        <w:pStyle w:val="Nadpis3"/>
        <w:widowControl/>
      </w:pPr>
      <w:bookmarkStart w:id="625" w:name="_Toc43545542"/>
      <w:bookmarkStart w:id="626" w:name="_Toc177901411"/>
      <w:bookmarkStart w:id="627" w:name="_Toc334454536"/>
      <w:bookmarkStart w:id="628" w:name="_Toc334458352"/>
      <w:bookmarkStart w:id="629" w:name="_Toc334458554"/>
      <w:bookmarkStart w:id="630" w:name="_Toc39134812"/>
      <w:bookmarkStart w:id="631" w:name="_Toc104126131"/>
      <w:bookmarkStart w:id="632" w:name="_Toc150718886"/>
      <w:r w:rsidRPr="00A219A8">
        <w:t>Přední směrový elektronický panel nebo tabule</w:t>
      </w:r>
      <w:bookmarkEnd w:id="625"/>
      <w:bookmarkEnd w:id="626"/>
      <w:bookmarkEnd w:id="627"/>
      <w:bookmarkEnd w:id="628"/>
      <w:bookmarkEnd w:id="629"/>
      <w:bookmarkEnd w:id="630"/>
      <w:bookmarkEnd w:id="631"/>
      <w:bookmarkEnd w:id="632"/>
    </w:p>
    <w:p w14:paraId="64298F15" w14:textId="733EB62E" w:rsidR="00936BE4" w:rsidRPr="007F694D" w:rsidRDefault="00936BE4" w:rsidP="00936BE4">
      <w:pPr>
        <w:widowControl/>
      </w:pPr>
      <w:r>
        <w:t xml:space="preserve">Vozidla </w:t>
      </w:r>
      <w:r w:rsidR="00643366">
        <w:t xml:space="preserve">provozovaná ve standardu </w:t>
      </w:r>
      <w:r w:rsidR="009E4CF5">
        <w:t>ND</w:t>
      </w:r>
      <w:r w:rsidR="00643366">
        <w:t xml:space="preserve">-IDS </w:t>
      </w:r>
      <w:r>
        <w:t xml:space="preserve">musí být vybavena v přední části vozidla osvětleným elektronickým směrovým panelem certifikovaným KORDIS umístěným v horní části čelního okna přes celou jeho šířku (případně zabudovány do karoserie v horní části čela vozidla přes celou jeho šířku). Parametry panelu jsou </w:t>
      </w:r>
      <w:r w:rsidRPr="007F694D">
        <w:t>minimálně 140 x 19 bodů. Na panelu je zobrazeno číslo a konečná zastávka linky. Barva osvětlených bodů na panelu musí být zelená</w:t>
      </w:r>
      <w:r w:rsidR="00EA7E64">
        <w:t xml:space="preserve"> resp. žlutozelená.</w:t>
      </w:r>
      <w:r w:rsidR="00064DCF">
        <w:t xml:space="preserve"> </w:t>
      </w:r>
    </w:p>
    <w:p w14:paraId="2962FF6F" w14:textId="3598D89E" w:rsidR="00936BE4" w:rsidRDefault="00643366" w:rsidP="00936BE4">
      <w:pPr>
        <w:widowControl/>
      </w:pPr>
      <w:r>
        <w:t xml:space="preserve">Vozidla provozovaná ve standardu </w:t>
      </w:r>
      <w:r w:rsidR="009E4CF5">
        <w:t>ND</w:t>
      </w:r>
      <w:r>
        <w:t>-X mohou být m</w:t>
      </w:r>
      <w:r w:rsidR="00936BE4" w:rsidRPr="000E5F26">
        <w:t xml:space="preserve">ísto elektronického panelu </w:t>
      </w:r>
      <w:r>
        <w:t xml:space="preserve">vybavena </w:t>
      </w:r>
      <w:r w:rsidR="00936BE4" w:rsidRPr="003262B3">
        <w:t xml:space="preserve">čelní tabuli o rozměrech </w:t>
      </w:r>
      <w:r w:rsidR="00120FCF">
        <w:t>594x210</w:t>
      </w:r>
      <w:r w:rsidR="00936BE4" w:rsidRPr="003262B3">
        <w:t xml:space="preserve"> </w:t>
      </w:r>
      <w:r w:rsidR="00EA7E64">
        <w:t>m</w:t>
      </w:r>
      <w:r w:rsidR="00936BE4" w:rsidRPr="003262B3">
        <w:t>m</w:t>
      </w:r>
      <w:r w:rsidR="00936BE4" w:rsidRPr="007F694D">
        <w:t xml:space="preserve"> s</w:t>
      </w:r>
      <w:r w:rsidR="00936BE4">
        <w:t xml:space="preserve"> číslem linky </w:t>
      </w:r>
      <w:r w:rsidR="00120FCF">
        <w:t xml:space="preserve">a cílovou stanicí umístěnou </w:t>
      </w:r>
      <w:r w:rsidR="00936BE4">
        <w:t xml:space="preserve">na pravé straně </w:t>
      </w:r>
      <w:r w:rsidR="00120FCF">
        <w:t xml:space="preserve">čela </w:t>
      </w:r>
      <w:r w:rsidR="00936BE4">
        <w:t>vozidla. Tabule musí být vyrobena z plastu nebo kovu</w:t>
      </w:r>
      <w:r w:rsidR="00EA7E64">
        <w:t xml:space="preserve">. </w:t>
      </w:r>
      <w:r w:rsidR="00936BE4">
        <w:t xml:space="preserve">V případě </w:t>
      </w:r>
      <w:r w:rsidR="00120FCF">
        <w:t xml:space="preserve">výluky </w:t>
      </w:r>
      <w:r>
        <w:t>v délce do 1</w:t>
      </w:r>
      <w:r w:rsidR="00120FCF">
        <w:t xml:space="preserve"> měsíc</w:t>
      </w:r>
      <w:r>
        <w:t>e</w:t>
      </w:r>
      <w:r w:rsidR="00120FCF">
        <w:t xml:space="preserve"> </w:t>
      </w:r>
      <w:r w:rsidR="00936BE4">
        <w:t>může být tabule vyrobena i z tvrdého kartonu</w:t>
      </w:r>
      <w:r w:rsidR="00EA7E64">
        <w:t xml:space="preserve"> a postačují rozměry 297x 210 mm.</w:t>
      </w:r>
    </w:p>
    <w:p w14:paraId="55EE00E4" w14:textId="1C2BB3A4" w:rsidR="00936BE4" w:rsidRDefault="00936BE4" w:rsidP="00936BE4">
      <w:pPr>
        <w:widowControl/>
        <w:rPr>
          <w:b/>
        </w:rPr>
      </w:pPr>
      <w:bookmarkStart w:id="633" w:name="_Toc43545543"/>
      <w:bookmarkStart w:id="634" w:name="_Toc177901412"/>
      <w:r>
        <w:t>Přesný vzhled,</w:t>
      </w:r>
      <w:r w:rsidRPr="007F694D">
        <w:t xml:space="preserve"> </w:t>
      </w:r>
      <w:r>
        <w:t>rozlišení a obsah textu elektronického panelu nebo tabule stanovuje KORDIS. Dopravce je povinen dodržovat nastavení zobrazování informací stanovené KORDIS.</w:t>
      </w:r>
      <w:r w:rsidR="00064DCF">
        <w:t xml:space="preserve"> Žádné vozidlo nesmí být provozováno s obsahem panelu </w:t>
      </w:r>
      <w:r w:rsidR="00D34F0C">
        <w:t>neodsouhlaseným</w:t>
      </w:r>
      <w:r w:rsidR="00064DCF">
        <w:t xml:space="preserve"> KORDIS.</w:t>
      </w:r>
    </w:p>
    <w:p w14:paraId="26A5142E" w14:textId="77777777" w:rsidR="00936BE4" w:rsidRPr="00A219A8" w:rsidRDefault="00936BE4" w:rsidP="00936BE4">
      <w:pPr>
        <w:pStyle w:val="Nadpis3"/>
        <w:widowControl/>
      </w:pPr>
      <w:bookmarkStart w:id="635" w:name="_Toc334454537"/>
      <w:bookmarkStart w:id="636" w:name="_Toc334458353"/>
      <w:bookmarkStart w:id="637" w:name="_Toc334458555"/>
      <w:bookmarkStart w:id="638" w:name="_Toc39134813"/>
      <w:bookmarkStart w:id="639" w:name="_Toc104126132"/>
      <w:bookmarkStart w:id="640" w:name="_Toc150718887"/>
      <w:r w:rsidRPr="00A219A8">
        <w:t>Boční směrový elektronický panel nebo směrová tabule</w:t>
      </w:r>
      <w:bookmarkEnd w:id="633"/>
      <w:bookmarkEnd w:id="634"/>
      <w:bookmarkEnd w:id="635"/>
      <w:bookmarkEnd w:id="636"/>
      <w:bookmarkEnd w:id="637"/>
      <w:bookmarkEnd w:id="638"/>
      <w:bookmarkEnd w:id="639"/>
      <w:bookmarkEnd w:id="640"/>
    </w:p>
    <w:p w14:paraId="2603EB06" w14:textId="5B9B80CB" w:rsidR="00936BE4" w:rsidRDefault="00643366" w:rsidP="00936BE4">
      <w:pPr>
        <w:widowControl/>
      </w:pPr>
      <w:r>
        <w:t xml:space="preserve">Vozidla provozovaná ve standardu </w:t>
      </w:r>
      <w:r w:rsidR="009E4CF5">
        <w:t>ND</w:t>
      </w:r>
      <w:r>
        <w:t xml:space="preserve">-IDS </w:t>
      </w:r>
      <w:r w:rsidR="00936BE4">
        <w:t xml:space="preserve">musí být vybavena v boční části vozidla osvětleným elektronickým směrovým panelem certifikovaným KORDIS umístěným v horní části prvního nebo druhého okna (počítáno od přední části) na pravé straně vozidla. Parametry vnější strany panelu jsou minimálně 112 x 19 bodů. Na vnější straně panelu je zobrazeno číslo, trasa (případně orientačně významná nácestná zastávka) a konečná zastávka linky. Barva osvětlených bodů na panelu musí být </w:t>
      </w:r>
      <w:r w:rsidR="00EA7E64" w:rsidRPr="007F694D">
        <w:t>zelená</w:t>
      </w:r>
      <w:r w:rsidR="00EA7E64">
        <w:t xml:space="preserve"> resp. žlutozelená.</w:t>
      </w:r>
    </w:p>
    <w:p w14:paraId="0510CAF9" w14:textId="7114ED7D" w:rsidR="00120FCF" w:rsidRDefault="00064DCF" w:rsidP="00120FCF">
      <w:pPr>
        <w:widowControl/>
      </w:pPr>
      <w:bookmarkStart w:id="641" w:name="_Toc43545544"/>
      <w:bookmarkStart w:id="642" w:name="_Toc177901413"/>
      <w:r>
        <w:t xml:space="preserve">Vozidla provozovaná ve standardu </w:t>
      </w:r>
      <w:r w:rsidR="009E4CF5">
        <w:t>ND</w:t>
      </w:r>
      <w:r>
        <w:t>-X mohou být m</w:t>
      </w:r>
      <w:r w:rsidRPr="000E5F26">
        <w:t xml:space="preserve">ísto elektronického panelu </w:t>
      </w:r>
      <w:r>
        <w:t xml:space="preserve">vybavena </w:t>
      </w:r>
      <w:r w:rsidR="00120FCF" w:rsidRPr="003262B3">
        <w:t xml:space="preserve">čelní tabuli o rozměrech </w:t>
      </w:r>
      <w:r w:rsidR="00120FCF">
        <w:t>594x210</w:t>
      </w:r>
      <w:r w:rsidR="00120FCF" w:rsidRPr="003262B3">
        <w:t xml:space="preserve"> </w:t>
      </w:r>
      <w:r w:rsidR="00EA7E64">
        <w:t>m</w:t>
      </w:r>
      <w:r w:rsidR="00120FCF" w:rsidRPr="003262B3">
        <w:t>m</w:t>
      </w:r>
      <w:r w:rsidR="00120FCF" w:rsidRPr="007F694D">
        <w:t xml:space="preserve"> s</w:t>
      </w:r>
      <w:r w:rsidR="00120FCF">
        <w:t xml:space="preserve"> číslem linky a cílovou stanicí </w:t>
      </w:r>
      <w:r w:rsidR="00EA7E64">
        <w:t xml:space="preserve">umístěnou </w:t>
      </w:r>
      <w:r w:rsidR="00120FCF">
        <w:t xml:space="preserve">na pravé straně vozidla za předními dveřmi. Tabule musí být vyrobena z plastu nebo kovu. </w:t>
      </w:r>
      <w:r w:rsidR="00EA7E64">
        <w:t>V případě výluky do 3 měsíců může být tabule vyrobena i z tvrdého kartonu a postačují rozměry 297x 210 mm.</w:t>
      </w:r>
    </w:p>
    <w:p w14:paraId="2AA036CF" w14:textId="103C9E22" w:rsidR="00936BE4" w:rsidRDefault="00936BE4" w:rsidP="00936BE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5F6377CB" w14:textId="77777777" w:rsidR="00936BE4" w:rsidRDefault="00936BE4" w:rsidP="00095139">
      <w:pPr>
        <w:pStyle w:val="Nadpis3"/>
      </w:pPr>
      <w:bookmarkStart w:id="643" w:name="_Toc334454538"/>
      <w:bookmarkStart w:id="644" w:name="_Toc334458354"/>
      <w:bookmarkStart w:id="645" w:name="_Toc334458556"/>
      <w:bookmarkStart w:id="646" w:name="_Toc39134814"/>
      <w:bookmarkStart w:id="647" w:name="_Toc104126133"/>
      <w:bookmarkStart w:id="648" w:name="_Toc150718888"/>
      <w:r>
        <w:t xml:space="preserve">Zadní </w:t>
      </w:r>
      <w:r w:rsidRPr="00095139">
        <w:t>elektronický</w:t>
      </w:r>
      <w:r>
        <w:t xml:space="preserve"> panel nebo tabule</w:t>
      </w:r>
      <w:bookmarkEnd w:id="641"/>
      <w:bookmarkEnd w:id="642"/>
      <w:bookmarkEnd w:id="643"/>
      <w:bookmarkEnd w:id="644"/>
      <w:bookmarkEnd w:id="645"/>
      <w:bookmarkEnd w:id="646"/>
      <w:bookmarkEnd w:id="647"/>
      <w:bookmarkEnd w:id="648"/>
    </w:p>
    <w:p w14:paraId="05F7835D" w14:textId="27051388" w:rsidR="00936BE4" w:rsidRDefault="00064DCF" w:rsidP="00936BE4">
      <w:pPr>
        <w:widowControl/>
      </w:pPr>
      <w:r>
        <w:t xml:space="preserve">Vozidla provozovaná ve standardu </w:t>
      </w:r>
      <w:r w:rsidR="009E4CF5">
        <w:t>ND</w:t>
      </w:r>
      <w:r>
        <w:t xml:space="preserve">-IDS </w:t>
      </w:r>
      <w:r w:rsidR="00936BE4">
        <w:t xml:space="preserve">musí být vybavena v zadní části vozidla osvětleným elektronickým panelem certifikovaným KORDIS umístěným v horní části zadního okna na pravé straně vozidla. Parametry panelu jsou minimálně 28 x 19 bodů. Na panelu je uvedeno číslo linky. Barva osvětlených bodů na panelu musí být </w:t>
      </w:r>
      <w:r w:rsidR="00EA7E64" w:rsidRPr="007F694D">
        <w:t>zelená</w:t>
      </w:r>
      <w:r w:rsidR="00EA7E64">
        <w:t xml:space="preserve"> resp. žlutozelená.</w:t>
      </w:r>
    </w:p>
    <w:p w14:paraId="5D2CC22B" w14:textId="47338B3A" w:rsidR="00EA7E64" w:rsidRDefault="00064DCF" w:rsidP="00EA7E64">
      <w:pPr>
        <w:widowControl/>
      </w:pPr>
      <w:bookmarkStart w:id="649" w:name="_Toc43545545"/>
      <w:bookmarkStart w:id="650" w:name="_Toc177901415"/>
      <w:bookmarkStart w:id="651" w:name="_Toc334454541"/>
      <w:bookmarkStart w:id="652" w:name="_Toc334458355"/>
      <w:bookmarkStart w:id="653" w:name="_Toc334458557"/>
      <w:bookmarkStart w:id="654" w:name="_Toc39134815"/>
      <w:r>
        <w:t xml:space="preserve">Vozidla provozovaná ve standardu </w:t>
      </w:r>
      <w:r w:rsidR="009E4CF5">
        <w:t>ND</w:t>
      </w:r>
      <w:r>
        <w:t>-X mohou být m</w:t>
      </w:r>
      <w:r w:rsidRPr="000E5F26">
        <w:t xml:space="preserve">ísto elektronického panelu </w:t>
      </w:r>
      <w:r>
        <w:t xml:space="preserve">vybavena </w:t>
      </w:r>
      <w:r w:rsidR="00EA7E64" w:rsidRPr="003262B3">
        <w:t xml:space="preserve">tabuli o rozměrech </w:t>
      </w:r>
      <w:r w:rsidR="00EA7E64">
        <w:t>297x210</w:t>
      </w:r>
      <w:r w:rsidR="00EA7E64" w:rsidRPr="003262B3">
        <w:t xml:space="preserve"> </w:t>
      </w:r>
      <w:r w:rsidR="00EA7E64">
        <w:t>m</w:t>
      </w:r>
      <w:r w:rsidR="00EA7E64" w:rsidRPr="003262B3">
        <w:t>m</w:t>
      </w:r>
      <w:r w:rsidR="00EA7E64" w:rsidRPr="007F694D">
        <w:t xml:space="preserve"> s</w:t>
      </w:r>
      <w:r w:rsidR="00EA7E64">
        <w:t xml:space="preserve"> číslem linky umístěnou na pravé straně zadního okna </w:t>
      </w:r>
      <w:r w:rsidR="00EA7E64">
        <w:lastRenderedPageBreak/>
        <w:t xml:space="preserve">vozidla. Tabule musí být vyrobena z plastu nebo kovu. V případě výluky do 3 měsíců může být tabule vyrobena i z tvrdého kartonu. </w:t>
      </w:r>
    </w:p>
    <w:p w14:paraId="1921C936" w14:textId="54056B92" w:rsidR="00EA7E64" w:rsidRDefault="00EA7E64" w:rsidP="00EA7E6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27C3E3AB" w14:textId="77777777" w:rsidR="00936BE4" w:rsidRDefault="00936BE4" w:rsidP="00936BE4">
      <w:pPr>
        <w:pStyle w:val="Nadpis3"/>
        <w:widowControl/>
      </w:pPr>
      <w:bookmarkStart w:id="655" w:name="_Toc43545546"/>
      <w:bookmarkStart w:id="656" w:name="_Toc177901416"/>
      <w:bookmarkStart w:id="657" w:name="_Toc334454542"/>
      <w:bookmarkStart w:id="658" w:name="_Toc334458356"/>
      <w:bookmarkStart w:id="659" w:name="_Toc334458558"/>
      <w:bookmarkStart w:id="660" w:name="_Toc39134816"/>
      <w:bookmarkStart w:id="661" w:name="_Toc104126134"/>
      <w:bookmarkStart w:id="662" w:name="_Toc150718889"/>
      <w:bookmarkEnd w:id="649"/>
      <w:bookmarkEnd w:id="650"/>
      <w:bookmarkEnd w:id="651"/>
      <w:bookmarkEnd w:id="652"/>
      <w:bookmarkEnd w:id="653"/>
      <w:bookmarkEnd w:id="654"/>
      <w:proofErr w:type="spellStart"/>
      <w:r>
        <w:t>Označovače</w:t>
      </w:r>
      <w:proofErr w:type="spellEnd"/>
      <w:r>
        <w:t xml:space="preserve"> jízdenek</w:t>
      </w:r>
      <w:bookmarkEnd w:id="655"/>
      <w:bookmarkEnd w:id="656"/>
      <w:bookmarkEnd w:id="657"/>
      <w:bookmarkEnd w:id="658"/>
      <w:bookmarkEnd w:id="659"/>
      <w:bookmarkEnd w:id="660"/>
      <w:bookmarkEnd w:id="661"/>
      <w:bookmarkEnd w:id="662"/>
    </w:p>
    <w:p w14:paraId="02F6FE43" w14:textId="77777777" w:rsidR="00415CB3" w:rsidRDefault="00936BE4" w:rsidP="00415CB3">
      <w:pPr>
        <w:widowControl/>
      </w:pPr>
      <w:r>
        <w:t xml:space="preserve">Vozidla </w:t>
      </w:r>
      <w:r w:rsidR="00415CB3">
        <w:t xml:space="preserve">náhradní dopravy </w:t>
      </w:r>
      <w:r>
        <w:t xml:space="preserve">musí být vybavena </w:t>
      </w:r>
      <w:r w:rsidR="00415CB3">
        <w:t xml:space="preserve">minimálně jedním </w:t>
      </w:r>
      <w:proofErr w:type="spellStart"/>
      <w:r>
        <w:t>označovač</w:t>
      </w:r>
      <w:r w:rsidR="00415CB3">
        <w:t>em</w:t>
      </w:r>
      <w:proofErr w:type="spellEnd"/>
      <w:r>
        <w:t xml:space="preserve"> jízdenek</w:t>
      </w:r>
      <w:r w:rsidR="00415CB3">
        <w:t xml:space="preserve"> certifikovaným KORDIS a propojeným s palubním počítačem. </w:t>
      </w:r>
      <w:bookmarkStart w:id="663" w:name="_Toc43545547"/>
      <w:bookmarkStart w:id="664" w:name="_Toc177901417"/>
      <w:bookmarkStart w:id="665" w:name="_Toc334454543"/>
      <w:bookmarkStart w:id="666" w:name="_Toc334458357"/>
      <w:bookmarkStart w:id="667" w:name="_Toc334458559"/>
      <w:bookmarkStart w:id="668" w:name="_Toc39134817"/>
    </w:p>
    <w:p w14:paraId="7D5D9660" w14:textId="77777777" w:rsidR="00936BE4" w:rsidRDefault="00936BE4" w:rsidP="00936BE4">
      <w:pPr>
        <w:pStyle w:val="Nadpis3"/>
        <w:widowControl/>
      </w:pPr>
      <w:bookmarkStart w:id="669" w:name="_Toc43545548"/>
      <w:bookmarkStart w:id="670" w:name="_Toc177901418"/>
      <w:bookmarkStart w:id="671" w:name="_Toc334454544"/>
      <w:bookmarkStart w:id="672" w:name="_Toc334458358"/>
      <w:bookmarkStart w:id="673" w:name="_Toc334458560"/>
      <w:bookmarkStart w:id="674" w:name="_Toc39134818"/>
      <w:bookmarkStart w:id="675" w:name="_Toc104126135"/>
      <w:bookmarkStart w:id="676" w:name="_Toc150718890"/>
      <w:bookmarkEnd w:id="663"/>
      <w:bookmarkEnd w:id="664"/>
      <w:bookmarkEnd w:id="665"/>
      <w:bookmarkEnd w:id="666"/>
      <w:bookmarkEnd w:id="667"/>
      <w:bookmarkEnd w:id="668"/>
      <w:r>
        <w:t>Elektronické odbavovací zařízení</w:t>
      </w:r>
      <w:bookmarkEnd w:id="669"/>
      <w:bookmarkEnd w:id="670"/>
      <w:bookmarkEnd w:id="671"/>
      <w:bookmarkEnd w:id="672"/>
      <w:bookmarkEnd w:id="673"/>
      <w:bookmarkEnd w:id="674"/>
      <w:bookmarkEnd w:id="675"/>
      <w:bookmarkEnd w:id="676"/>
    </w:p>
    <w:p w14:paraId="6B582EE4" w14:textId="258CF0B9" w:rsidR="00064DCF" w:rsidRDefault="00064DCF" w:rsidP="00C14B59">
      <w:pPr>
        <w:pStyle w:val="Nadpis4"/>
      </w:pPr>
      <w:r>
        <w:t xml:space="preserve">Vozidla ND provozovaná ve standardu </w:t>
      </w:r>
      <w:r w:rsidR="009E4CF5">
        <w:rPr>
          <w:lang w:val="cs-CZ"/>
        </w:rPr>
        <w:t>ND</w:t>
      </w:r>
      <w:r>
        <w:t>-IDS</w:t>
      </w:r>
    </w:p>
    <w:p w14:paraId="5803DFF4" w14:textId="13DB135C" w:rsidR="0075351E" w:rsidRDefault="00064DCF" w:rsidP="00B5139A">
      <w:pPr>
        <w:widowControl/>
      </w:pPr>
      <w:r>
        <w:t xml:space="preserve">Vozidla provozovaná ve standardu </w:t>
      </w:r>
      <w:r w:rsidR="009E4CF5">
        <w:t>ND</w:t>
      </w:r>
      <w:r>
        <w:t xml:space="preserve">-IDS </w:t>
      </w:r>
      <w:r w:rsidR="00415CB3">
        <w:t>musí být vybaven</w:t>
      </w:r>
      <w:r>
        <w:t>a</w:t>
      </w:r>
      <w:r w:rsidR="00415CB3">
        <w:t xml:space="preserve"> palubním počítačem zapůjčeným </w:t>
      </w:r>
      <w:r w:rsidR="00293335">
        <w:t xml:space="preserve">nebo pronajatým </w:t>
      </w:r>
      <w:r w:rsidR="00415CB3">
        <w:t>KORDIS, případně odsouhlaseným KORDIS, zapojeným dle pokynů KORDIS včetně propojení s</w:t>
      </w:r>
      <w:r w:rsidR="0075351E">
        <w:t> </w:t>
      </w:r>
      <w:r w:rsidR="00415CB3">
        <w:t>periferiemi</w:t>
      </w:r>
      <w:r w:rsidR="0075351E">
        <w:t xml:space="preserve"> (LED + LCD panely, akustický informační systém, apod.)</w:t>
      </w:r>
      <w:r w:rsidR="00415CB3">
        <w:t xml:space="preserve">. Náklady na </w:t>
      </w:r>
      <w:proofErr w:type="spellStart"/>
      <w:r w:rsidR="00E118C8">
        <w:t>na</w:t>
      </w:r>
      <w:proofErr w:type="spellEnd"/>
      <w:r w:rsidR="00E118C8">
        <w:t xml:space="preserve"> instalaci, zprovoznění nebo demontáž </w:t>
      </w:r>
      <w:r w:rsidR="00415CB3">
        <w:t xml:space="preserve">a provoz (zejména náklady na hovory a data prostřednictvím SIM karty) hradí Dopravce </w:t>
      </w:r>
      <w:r w:rsidR="0075351E">
        <w:t xml:space="preserve">společnosti </w:t>
      </w:r>
      <w:r w:rsidR="00415CB3">
        <w:t xml:space="preserve">KORDIS. </w:t>
      </w:r>
    </w:p>
    <w:p w14:paraId="731532A5" w14:textId="050CD2E9" w:rsidR="00B5139A" w:rsidRDefault="00B5139A" w:rsidP="00B5139A">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59B99330" w14:textId="003DC412" w:rsidR="00BE5FB6" w:rsidRDefault="00BE5FB6" w:rsidP="00C261B3">
      <w:pPr>
        <w:widowControl/>
      </w:pPr>
      <w:r>
        <w:t xml:space="preserve">Vozidlo musí být vybaveno aspoň jedním validátorem jízdenek u předních dveří. Validátor  musí mít nastavený aktuální čas a rozložení a velikosti písma u potisku o šířce 50 mm musí odpovídat níže uvedenému obrázku. Zobrazovat musí minimálně označení linky, označení zóny, datum, čas. V případě, že nebude propojený s palubním počítačem pro zjištění aktuální zóny a linky, zobrazí alternativní označení definované KORDIS. </w:t>
      </w:r>
    </w:p>
    <w:p w14:paraId="3F50792C" w14:textId="77777777" w:rsidR="00BE5FB6" w:rsidRDefault="00BE5FB6" w:rsidP="00BE5FB6">
      <w:r>
        <w:rPr>
          <w:noProof/>
        </w:rPr>
        <w:drawing>
          <wp:anchor distT="0" distB="0" distL="114300" distR="114300" simplePos="0" relativeHeight="251658240" behindDoc="0" locked="0" layoutInCell="1" allowOverlap="1" wp14:anchorId="10FE4650" wp14:editId="05DC2091">
            <wp:simplePos x="0" y="0"/>
            <wp:positionH relativeFrom="column">
              <wp:posOffset>0</wp:posOffset>
            </wp:positionH>
            <wp:positionV relativeFrom="paragraph">
              <wp:posOffset>0</wp:posOffset>
            </wp:positionV>
            <wp:extent cx="5648960" cy="257238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2572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455392" w14:textId="77777777" w:rsidR="00BE5FB6" w:rsidRDefault="00BE5FB6" w:rsidP="00BE5FB6"/>
    <w:p w14:paraId="37A3BF90" w14:textId="77777777" w:rsidR="00BE5FB6" w:rsidRDefault="00BE5FB6" w:rsidP="00BE5FB6"/>
    <w:p w14:paraId="1FF8C1A5" w14:textId="77777777" w:rsidR="00BE5FB6" w:rsidRDefault="00BE5FB6" w:rsidP="00BE5FB6"/>
    <w:p w14:paraId="2529919D" w14:textId="77777777" w:rsidR="00BE5FB6" w:rsidRDefault="00BE5FB6" w:rsidP="00BE5FB6"/>
    <w:p w14:paraId="46C3F021" w14:textId="77777777" w:rsidR="00BE5FB6" w:rsidRDefault="00BE5FB6" w:rsidP="00BE5FB6"/>
    <w:p w14:paraId="65DFEF63" w14:textId="77777777" w:rsidR="00BE5FB6" w:rsidRDefault="00BE5FB6" w:rsidP="00BE5FB6"/>
    <w:p w14:paraId="5AEF9B27" w14:textId="77777777" w:rsidR="00BE5FB6" w:rsidRDefault="00BE5FB6" w:rsidP="00BE5FB6"/>
    <w:p w14:paraId="3520207A" w14:textId="77777777" w:rsidR="00BE5FB6" w:rsidRDefault="00BE5FB6" w:rsidP="00BE5FB6"/>
    <w:p w14:paraId="2C8AC515" w14:textId="77777777" w:rsidR="00BE5FB6" w:rsidRDefault="00BE5FB6" w:rsidP="00BE5FB6"/>
    <w:p w14:paraId="62B78B85" w14:textId="77777777" w:rsidR="00BE5FB6" w:rsidRDefault="00BE5FB6" w:rsidP="00BE5FB6"/>
    <w:p w14:paraId="367065CD" w14:textId="77777777" w:rsidR="00BE5FB6" w:rsidRPr="00DB6AE0" w:rsidRDefault="00BE5FB6" w:rsidP="00BE5FB6">
      <w:pPr>
        <w:rPr>
          <w:i/>
          <w:iCs/>
        </w:rPr>
      </w:pPr>
      <w:r w:rsidRPr="00DB6AE0">
        <w:rPr>
          <w:i/>
          <w:iCs/>
        </w:rPr>
        <w:t xml:space="preserve">Obr. Potisk </w:t>
      </w:r>
      <w:r>
        <w:rPr>
          <w:i/>
          <w:iCs/>
        </w:rPr>
        <w:t xml:space="preserve">ve validátoru </w:t>
      </w:r>
      <w:r w:rsidRPr="00DB6AE0">
        <w:rPr>
          <w:i/>
          <w:iCs/>
        </w:rPr>
        <w:t>jízdenek</w:t>
      </w:r>
    </w:p>
    <w:p w14:paraId="636634FA" w14:textId="77777777" w:rsidR="00BE5FB6" w:rsidRDefault="00BE5FB6" w:rsidP="00B5139A">
      <w:pPr>
        <w:widowControl/>
      </w:pPr>
    </w:p>
    <w:p w14:paraId="68A2FC90" w14:textId="2D6063F2" w:rsidR="0075351E" w:rsidRDefault="00C14B59" w:rsidP="0075351E">
      <w:bookmarkStart w:id="677" w:name="OLE_LINK1"/>
      <w:r>
        <w:t>Pokud není pokynem KORDIS stanoveno jinak, je ř</w:t>
      </w:r>
      <w:r w:rsidR="00936BE4">
        <w:t xml:space="preserve">idič povinen </w:t>
      </w:r>
      <w:r w:rsidR="00B5139A">
        <w:t xml:space="preserve">provádět při nástupu cestujících přepravní kontrolu a prodej jízdních dokladů. </w:t>
      </w:r>
    </w:p>
    <w:p w14:paraId="27B36D08" w14:textId="68FF98B9" w:rsidR="0075351E" w:rsidRDefault="0075351E" w:rsidP="0075351E">
      <w:r>
        <w:t xml:space="preserve">Dopravce je povinen zabezpečit, aby řidiči náhradní dopravy dodržovali požadavky na správné přihlašování do těchto systémů definované KORDIS a jejich správné ovládání. </w:t>
      </w:r>
    </w:p>
    <w:p w14:paraId="76F6D5FB" w14:textId="0F89F71F" w:rsidR="00A62119" w:rsidRDefault="00A62119" w:rsidP="00A62119">
      <w:pPr>
        <w:widowControl/>
      </w:pPr>
      <w:r>
        <w:lastRenderedPageBreak/>
        <w:t>Vozidlo musí být vybaveno trvalou signalizací otevření/zavření dveří s výstupem pro palubní počítač – to znamená, že při otevřených dveřích musí být trvale signalizace sepnutá a při uzavřených dveřích musí být signalizace trvale vypnuta, případně opačně. Pouhý impuls při otevření/zavření dveří při stisknutí tlačítka není povolen.</w:t>
      </w:r>
    </w:p>
    <w:p w14:paraId="3ADA15E9" w14:textId="21008134" w:rsidR="00064DCF" w:rsidRDefault="00064DCF" w:rsidP="00A62119">
      <w:pPr>
        <w:widowControl/>
      </w:pPr>
      <w:r>
        <w:t xml:space="preserve">V případě, že KORDIS není schopen zapůjčit </w:t>
      </w:r>
      <w:r w:rsidR="009E4CF5">
        <w:t xml:space="preserve">pro provoz ND </w:t>
      </w:r>
      <w:r>
        <w:t xml:space="preserve">odpovídající počet palubních počítačů, </w:t>
      </w:r>
      <w:r w:rsidR="009E4CF5">
        <w:t>je oprávněn stanovit výjimky z jejich nasazení na vozidla ND provozovaná ve standardu ND-IDS.</w:t>
      </w:r>
    </w:p>
    <w:p w14:paraId="5B19FAE6" w14:textId="4F0F4F53" w:rsidR="009E4CF5" w:rsidRDefault="009E4CF5" w:rsidP="009E4CF5">
      <w:pPr>
        <w:pStyle w:val="Nadpis4"/>
        <w:rPr>
          <w:lang w:val="cs-CZ"/>
        </w:rPr>
      </w:pPr>
      <w:r>
        <w:t xml:space="preserve">Vozidla ND provozovaná ve standardu </w:t>
      </w:r>
      <w:r>
        <w:rPr>
          <w:lang w:val="cs-CZ"/>
        </w:rPr>
        <w:t>ND</w:t>
      </w:r>
      <w:r>
        <w:t>-</w:t>
      </w:r>
      <w:r>
        <w:rPr>
          <w:lang w:val="cs-CZ"/>
        </w:rPr>
        <w:t>X</w:t>
      </w:r>
    </w:p>
    <w:p w14:paraId="03A86853" w14:textId="515D5B9A" w:rsidR="009E4CF5" w:rsidRDefault="009E4CF5" w:rsidP="009E4CF5">
      <w:pPr>
        <w:widowControl/>
      </w:pPr>
      <w:r>
        <w:t>Vozidla provozovaná ve standardu ND-X musí být</w:t>
      </w:r>
      <w:r w:rsidR="0043438B">
        <w:t>, pokud Závazné požadavky</w:t>
      </w:r>
      <w:r w:rsidR="00293335">
        <w:t xml:space="preserve"> na výluku</w:t>
      </w:r>
      <w:r w:rsidR="0043438B">
        <w:t xml:space="preserve"> </w:t>
      </w:r>
      <w:r>
        <w:t xml:space="preserve"> </w:t>
      </w:r>
      <w:r w:rsidR="00293335">
        <w:t xml:space="preserve">toto vyžadují, </w:t>
      </w:r>
      <w:r>
        <w:t xml:space="preserve">vybavena </w:t>
      </w:r>
      <w:r w:rsidR="00293335">
        <w:t xml:space="preserve">odbavovacím nebo monitorovacím </w:t>
      </w:r>
      <w:r>
        <w:t xml:space="preserve">zařízením zapůjčeným KORDIS, případně odsouhlaseným KORDIS, zapojeným dle pokynů KORDIS. Náklady na zapůjčení a provoz (zejména náklady na hovory a data prostřednictvím SIM karty) hradí Dopravce společnosti KORDIS. </w:t>
      </w:r>
    </w:p>
    <w:p w14:paraId="6EB6DCB7" w14:textId="77777777" w:rsidR="009E4CF5" w:rsidRDefault="009E4CF5" w:rsidP="009E4CF5">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08CC1B1F" w14:textId="3F7F8264" w:rsidR="009E4CF5" w:rsidRDefault="009E4CF5" w:rsidP="009E4CF5">
      <w:r>
        <w:t xml:space="preserve">Dopravce je povinen zabezpečit, aby řidiči náhradní dopravy dodržovali požadavky na správné přihlašování do těchto systémů definované KORDIS a jejich správné ovládání. </w:t>
      </w:r>
    </w:p>
    <w:p w14:paraId="405A5379" w14:textId="2B5B8F6A" w:rsidR="009E4CF5" w:rsidRDefault="009E4CF5" w:rsidP="009E4CF5">
      <w:pPr>
        <w:widowControl/>
      </w:pPr>
      <w:r>
        <w:t>V případě, že KORDIS není schopen zapůjčit pro provoz ND odpovídající počet zařízení, je oprávněn stanovit výjimky z jejich nasazení na vozidla ND provozovaná ve standardu ND-X.</w:t>
      </w:r>
    </w:p>
    <w:p w14:paraId="0C958DD4" w14:textId="77777777" w:rsidR="00936BE4" w:rsidRDefault="00936BE4" w:rsidP="00095139">
      <w:pPr>
        <w:pStyle w:val="Nadpis3"/>
      </w:pPr>
      <w:bookmarkStart w:id="678" w:name="_Toc43545551"/>
      <w:bookmarkStart w:id="679" w:name="_Toc177901421"/>
      <w:bookmarkStart w:id="680" w:name="_Toc334454548"/>
      <w:bookmarkStart w:id="681" w:name="_Toc334458361"/>
      <w:bookmarkStart w:id="682" w:name="_Toc334458563"/>
      <w:bookmarkStart w:id="683" w:name="_Toc39134821"/>
      <w:bookmarkStart w:id="684" w:name="_Toc104126136"/>
      <w:bookmarkStart w:id="685" w:name="_Toc150718891"/>
      <w:bookmarkEnd w:id="677"/>
      <w:r>
        <w:t>Informační materiály</w:t>
      </w:r>
      <w:bookmarkEnd w:id="678"/>
      <w:bookmarkEnd w:id="679"/>
      <w:bookmarkEnd w:id="680"/>
      <w:bookmarkEnd w:id="681"/>
      <w:bookmarkEnd w:id="682"/>
      <w:bookmarkEnd w:id="683"/>
      <w:bookmarkEnd w:id="684"/>
      <w:bookmarkEnd w:id="685"/>
    </w:p>
    <w:p w14:paraId="606EC0A0" w14:textId="06C4866A" w:rsidR="00936BE4" w:rsidRDefault="009E4CF5" w:rsidP="00936BE4">
      <w:pPr>
        <w:widowControl/>
      </w:pPr>
      <w:r>
        <w:t xml:space="preserve">Ve vozidlech provozovaných ve standardu ND-IDS není povoleno </w:t>
      </w:r>
      <w:r w:rsidR="00936BE4" w:rsidRPr="003262B3">
        <w:t xml:space="preserve">žádné </w:t>
      </w:r>
      <w:r>
        <w:t xml:space="preserve">informační </w:t>
      </w:r>
      <w:r w:rsidR="00936BE4" w:rsidRPr="003262B3">
        <w:t>materiály vylepovat nebo jiným způsobem upevňovat na okna nebo jiné součásti vozidla.</w:t>
      </w:r>
      <w:r w:rsidR="00936BE4" w:rsidRPr="00FF4D0E">
        <w:t xml:space="preserve"> Jakékoli informační nebo reklamní materiály mohou být ve vozidlech vyvěšeny pouze v informačních vitrínách. Toto ustanovení se nevztahuje na materiály rozdávané</w:t>
      </w:r>
      <w:r w:rsidR="00936BE4">
        <w:t xml:space="preserve"> řidičem.</w:t>
      </w:r>
      <w:bookmarkStart w:id="686" w:name="_Toc39134822"/>
      <w:bookmarkEnd w:id="686"/>
    </w:p>
    <w:p w14:paraId="2C597CB8" w14:textId="36DC362E" w:rsidR="00936BE4" w:rsidRDefault="00B5139A" w:rsidP="00B5139A">
      <w:pPr>
        <w:widowControl/>
      </w:pPr>
      <w:bookmarkStart w:id="687" w:name="_Toc39134823"/>
      <w:bookmarkEnd w:id="687"/>
      <w:r>
        <w:t xml:space="preserve">U případě výluk delších než 3 měsíce je KORDIS oprávněn požadovat vybavení vozidla </w:t>
      </w:r>
      <w:r w:rsidR="00936BE4">
        <w:t>sadou informačních materiálů umís</w:t>
      </w:r>
      <w:r>
        <w:t>těných</w:t>
      </w:r>
      <w:r w:rsidR="00936BE4">
        <w:t xml:space="preserve"> do informačních vitrín určených pro vyvěšování informačních a propagačních materiálů IDS JMK</w:t>
      </w:r>
      <w:r>
        <w:t xml:space="preserve"> umožňujících vyvěšení 4 ks letáků A3 naležato.</w:t>
      </w:r>
      <w:r w:rsidR="00936BE4">
        <w:t xml:space="preserve"> </w:t>
      </w:r>
      <w:bookmarkStart w:id="688" w:name="_Toc39134824"/>
      <w:bookmarkEnd w:id="688"/>
    </w:p>
    <w:p w14:paraId="163209EB" w14:textId="1E153D9A" w:rsidR="00936BE4" w:rsidRDefault="00936BE4" w:rsidP="00095139">
      <w:pPr>
        <w:pStyle w:val="Nadpis3"/>
      </w:pPr>
      <w:bookmarkStart w:id="689" w:name="_Toc43545552"/>
      <w:bookmarkStart w:id="690" w:name="_Toc177901422"/>
      <w:bookmarkStart w:id="691" w:name="_Toc334454549"/>
      <w:bookmarkStart w:id="692" w:name="_Toc334458362"/>
      <w:bookmarkStart w:id="693" w:name="_Toc334458564"/>
      <w:bookmarkStart w:id="694" w:name="_Toc39134832"/>
      <w:bookmarkStart w:id="695" w:name="_Toc104126137"/>
      <w:bookmarkStart w:id="696" w:name="_Toc150718892"/>
      <w:r>
        <w:t>Klimatická a světelná pohoda vozidel</w:t>
      </w:r>
      <w:bookmarkEnd w:id="689"/>
      <w:bookmarkEnd w:id="690"/>
      <w:bookmarkEnd w:id="691"/>
      <w:bookmarkEnd w:id="692"/>
      <w:bookmarkEnd w:id="693"/>
      <w:bookmarkEnd w:id="694"/>
      <w:bookmarkEnd w:id="695"/>
      <w:bookmarkEnd w:id="696"/>
    </w:p>
    <w:p w14:paraId="18B32FB3" w14:textId="3917629F" w:rsidR="00936BE4" w:rsidRDefault="00936BE4" w:rsidP="00936BE4">
      <w:pPr>
        <w:widowControl/>
      </w:pPr>
      <w:r>
        <w:t>Technický stav vozidel musí zaručovat možnost otevření a uzavření všech oken a větracích průduchů k tomu konstrukčně určených a možnost temperovat vozidlo.</w:t>
      </w:r>
    </w:p>
    <w:p w14:paraId="2D39A9C4" w14:textId="55A906BE" w:rsidR="00936BE4" w:rsidRDefault="00936BE4" w:rsidP="00936BE4">
      <w:pPr>
        <w:widowControl/>
      </w:pPr>
      <w:r>
        <w:t xml:space="preserve">Řidiči jsou povinni temperovat vozidlo, pokud vnější teplota </w:t>
      </w:r>
      <w:r w:rsidRPr="00776A78">
        <w:t xml:space="preserve">vzduchu poklesne pod +5° C. </w:t>
      </w:r>
    </w:p>
    <w:p w14:paraId="6451126E" w14:textId="77777777" w:rsidR="00936BE4" w:rsidRPr="00776A78" w:rsidRDefault="00936BE4" w:rsidP="00936BE4">
      <w:pPr>
        <w:widowControl/>
      </w:pPr>
      <w:r w:rsidRPr="00776A78">
        <w:t>Dopravce je povinen udržovat topení vozidla v řádném a funkčním stavu. Vozidlo bez funkčního topení nesplňuje podmínky pro nasazení na spoje IDS JMK a musí být neprodleně vyřazeno z provozu s cestujícími.</w:t>
      </w:r>
    </w:p>
    <w:p w14:paraId="7DC68420" w14:textId="77777777" w:rsidR="00936BE4" w:rsidRPr="00776A78" w:rsidRDefault="00936BE4" w:rsidP="00936BE4">
      <w:pPr>
        <w:widowControl/>
      </w:pPr>
      <w:r w:rsidRPr="00776A78">
        <w:t xml:space="preserve">Pokud je vozidlo vybaveno systémem pro chlazení prostoru cestujících, musí být toto zařízení zapojeno, pokud vnější teplota </w:t>
      </w:r>
      <w:r>
        <w:t>dosáhne minimálně 22</w:t>
      </w:r>
      <w:r w:rsidRPr="00776A78">
        <w:t xml:space="preserve"> </w:t>
      </w:r>
      <w:r w:rsidRPr="00776A78">
        <w:rPr>
          <w:rFonts w:cs="Arial"/>
        </w:rPr>
        <w:t>º</w:t>
      </w:r>
      <w:r w:rsidRPr="00776A78">
        <w:t xml:space="preserve">C. Teplota interiéru vozidla nesmí při použití tohoto zařízení poklesnout pod 22 </w:t>
      </w:r>
      <w:r w:rsidRPr="00776A78">
        <w:rPr>
          <w:rFonts w:cs="Arial"/>
        </w:rPr>
        <w:t>º</w:t>
      </w:r>
      <w:r w:rsidRPr="00776A78">
        <w:t>C.</w:t>
      </w:r>
    </w:p>
    <w:p w14:paraId="43C7B75C" w14:textId="77777777" w:rsidR="00936BE4" w:rsidRPr="00776A78" w:rsidRDefault="00936BE4" w:rsidP="00936BE4">
      <w:pPr>
        <w:widowControl/>
      </w:pPr>
      <w:r w:rsidRPr="00776A78">
        <w:t xml:space="preserve">Vozidla nevybavená systémem pro chlazení prostoru pro cestující musí mít minimálně 3 okna s ventilačními </w:t>
      </w:r>
      <w:r>
        <w:t>otvory</w:t>
      </w:r>
      <w:r w:rsidRPr="00776A78">
        <w:t xml:space="preserve"> vysokými minimálně 15 cm a délce přes </w:t>
      </w:r>
      <w:r>
        <w:t>převážnou</w:t>
      </w:r>
      <w:r w:rsidRPr="00776A78">
        <w:t xml:space="preserve"> šířku jednoho segmentu okna. Výjimky </w:t>
      </w:r>
      <w:r>
        <w:t>může povolit</w:t>
      </w:r>
      <w:r w:rsidRPr="00776A78">
        <w:t xml:space="preserve"> KORDIS na období nejdéle 2 měsíců.</w:t>
      </w:r>
    </w:p>
    <w:p w14:paraId="5FD22873" w14:textId="77777777" w:rsidR="00936BE4" w:rsidRDefault="00936BE4" w:rsidP="00936BE4">
      <w:pPr>
        <w:widowControl/>
      </w:pPr>
      <w:r>
        <w:t xml:space="preserve">Při jízdě s cestujícími za snížené viditelnosti musí být používáno hlavní osvětlení prostoru pro cestující. V místech bez veřejného osvětlení lze na nezbytnou dobu vypnout hlavní osvětlení </w:t>
      </w:r>
      <w:r>
        <w:lastRenderedPageBreak/>
        <w:t xml:space="preserve">prostoru pro cestující a použít nouzové osvětlení. Při stání v zastávce musí být opět zapnuto hlavní osvětlení. </w:t>
      </w:r>
    </w:p>
    <w:p w14:paraId="1C66B06D" w14:textId="77777777" w:rsidR="00936BE4" w:rsidRDefault="00936BE4" w:rsidP="00936BE4">
      <w:pPr>
        <w:widowControl/>
      </w:pPr>
      <w:r>
        <w:t>Nevyžaduje se vybavení vozidel záclonkami.</w:t>
      </w:r>
    </w:p>
    <w:p w14:paraId="6820068D" w14:textId="77777777" w:rsidR="00936BE4" w:rsidRDefault="00936BE4" w:rsidP="00095139">
      <w:pPr>
        <w:pStyle w:val="Nadpis3"/>
      </w:pPr>
      <w:bookmarkStart w:id="697" w:name="_Toc43545554"/>
      <w:bookmarkStart w:id="698" w:name="_Toc177901424"/>
      <w:bookmarkStart w:id="699" w:name="_Toc334454551"/>
      <w:bookmarkStart w:id="700" w:name="_Toc334458364"/>
      <w:bookmarkStart w:id="701" w:name="_Toc334458566"/>
      <w:bookmarkStart w:id="702" w:name="_Toc39134834"/>
      <w:bookmarkStart w:id="703" w:name="_Toc104126139"/>
      <w:bookmarkStart w:id="704" w:name="_Toc150718893"/>
      <w:r w:rsidRPr="00095139">
        <w:t>Vnější</w:t>
      </w:r>
      <w:r>
        <w:t xml:space="preserve"> nátěr vozidel</w:t>
      </w:r>
      <w:bookmarkEnd w:id="697"/>
      <w:bookmarkEnd w:id="698"/>
      <w:bookmarkEnd w:id="699"/>
      <w:bookmarkEnd w:id="700"/>
      <w:bookmarkEnd w:id="701"/>
      <w:bookmarkEnd w:id="702"/>
      <w:bookmarkEnd w:id="703"/>
      <w:bookmarkEnd w:id="704"/>
    </w:p>
    <w:p w14:paraId="62AEEBCD" w14:textId="247F1C9A" w:rsidR="00936BE4" w:rsidRDefault="00936BE4" w:rsidP="00936BE4">
      <w:pPr>
        <w:widowControl/>
      </w:pPr>
      <w:r>
        <w:t xml:space="preserve">Vozidla </w:t>
      </w:r>
      <w:r w:rsidR="00C324A8">
        <w:t xml:space="preserve">ND </w:t>
      </w:r>
      <w:r>
        <w:t xml:space="preserve">musí být buď na čele vozidla nebo na jeho pravém boku v přední části </w:t>
      </w:r>
      <w:r w:rsidR="00120FCF">
        <w:t xml:space="preserve">označena </w:t>
      </w:r>
      <w:r>
        <w:t>logem IDS JMK</w:t>
      </w:r>
      <w:r w:rsidR="00C324A8">
        <w:t xml:space="preserve"> o formátu minimálně A5. Výjimky z tohoto ustanovení a</w:t>
      </w:r>
      <w:r>
        <w:t xml:space="preserve"> vzhled </w:t>
      </w:r>
      <w:r w:rsidR="00C324A8">
        <w:t xml:space="preserve">loga </w:t>
      </w:r>
      <w:r>
        <w:t>urč</w:t>
      </w:r>
      <w:r w:rsidR="00120FCF">
        <w:t>uje</w:t>
      </w:r>
      <w:r>
        <w:t xml:space="preserve"> KORDIS.</w:t>
      </w:r>
    </w:p>
    <w:p w14:paraId="21048257" w14:textId="583F5301" w:rsidR="00C324A8" w:rsidRDefault="00C324A8" w:rsidP="00936BE4">
      <w:pPr>
        <w:widowControl/>
      </w:pPr>
      <w:r>
        <w:t xml:space="preserve">Vozidla ND nesmí mít na sobě symboly či znaky jiných IDS, pokud to není odsouhlaseno KORDIS. </w:t>
      </w:r>
    </w:p>
    <w:p w14:paraId="365D7BB5" w14:textId="77777777" w:rsidR="00936BE4" w:rsidRDefault="00936BE4" w:rsidP="00936BE4">
      <w:pPr>
        <w:pStyle w:val="Nadpis3"/>
        <w:widowControl/>
      </w:pPr>
      <w:bookmarkStart w:id="705" w:name="_Toc315271048"/>
      <w:bookmarkStart w:id="706" w:name="_Toc334454554"/>
      <w:bookmarkStart w:id="707" w:name="_Toc334458367"/>
      <w:bookmarkStart w:id="708" w:name="_Toc334458569"/>
      <w:bookmarkStart w:id="709" w:name="_Toc39134838"/>
      <w:bookmarkStart w:id="710" w:name="_Toc104126141"/>
      <w:bookmarkStart w:id="711" w:name="_Toc150718894"/>
      <w:bookmarkEnd w:id="705"/>
      <w:r>
        <w:t>Uspořádání sedadel</w:t>
      </w:r>
      <w:bookmarkEnd w:id="706"/>
      <w:bookmarkEnd w:id="707"/>
      <w:bookmarkEnd w:id="708"/>
      <w:bookmarkEnd w:id="709"/>
      <w:bookmarkEnd w:id="710"/>
      <w:bookmarkEnd w:id="711"/>
    </w:p>
    <w:p w14:paraId="5EFEEA76" w14:textId="41F7F3D7" w:rsidR="00936BE4" w:rsidRDefault="00936BE4" w:rsidP="00936BE4">
      <w:pPr>
        <w:widowControl/>
      </w:pPr>
      <w:r>
        <w:t xml:space="preserve">Sedadla ve vozidlech </w:t>
      </w:r>
      <w:r w:rsidR="00C324A8">
        <w:t>ND</w:t>
      </w:r>
      <w:r w:rsidR="00120FCF">
        <w:t xml:space="preserve"> </w:t>
      </w:r>
      <w:r>
        <w:t xml:space="preserve">musí být alespoň v místě sedáku vyrobena z měkčeného plastu nebo být polstrována. Nesmí být použita sedadla vyrobená z tvrdého plastu potaženého látkou. </w:t>
      </w:r>
    </w:p>
    <w:p w14:paraId="4AC3D9A3" w14:textId="48E25B29" w:rsidR="00936BE4" w:rsidRPr="00FF2BB7" w:rsidRDefault="00EA7E64" w:rsidP="00936BE4">
      <w:pPr>
        <w:pStyle w:val="Nadpis3"/>
        <w:widowControl/>
      </w:pPr>
      <w:bookmarkStart w:id="712" w:name="_Toc334454555"/>
      <w:bookmarkStart w:id="713" w:name="_Toc334458368"/>
      <w:bookmarkStart w:id="714" w:name="_Toc334458570"/>
      <w:bookmarkStart w:id="715" w:name="_Toc39134839"/>
      <w:bookmarkStart w:id="716" w:name="_Toc104126142"/>
      <w:bookmarkStart w:id="717" w:name="_Toc150718895"/>
      <w:r>
        <w:rPr>
          <w:lang w:val="cs-CZ"/>
        </w:rPr>
        <w:t>A</w:t>
      </w:r>
      <w:proofErr w:type="spellStart"/>
      <w:r w:rsidR="00936BE4" w:rsidRPr="00FF2BB7">
        <w:t>kustický</w:t>
      </w:r>
      <w:proofErr w:type="spellEnd"/>
      <w:r w:rsidR="00936BE4" w:rsidRPr="00FF2BB7">
        <w:t xml:space="preserve"> informační systém</w:t>
      </w:r>
      <w:bookmarkEnd w:id="712"/>
      <w:bookmarkEnd w:id="713"/>
      <w:bookmarkEnd w:id="714"/>
      <w:bookmarkEnd w:id="715"/>
      <w:bookmarkEnd w:id="716"/>
      <w:bookmarkEnd w:id="717"/>
    </w:p>
    <w:p w14:paraId="56811263" w14:textId="6C240E33" w:rsidR="00936BE4" w:rsidRPr="00776A78" w:rsidRDefault="00D34F0C" w:rsidP="00936BE4">
      <w:pPr>
        <w:widowControl/>
      </w:pPr>
      <w:r>
        <w:t xml:space="preserve">Vozidla provozovaná ve standardu ND-X </w:t>
      </w:r>
      <w:r w:rsidR="00936BE4" w:rsidRPr="00776A78">
        <w:t xml:space="preserve">musí být vybavena </w:t>
      </w:r>
      <w:r w:rsidR="00936BE4">
        <w:t xml:space="preserve">KORDIS certifikovaným </w:t>
      </w:r>
      <w:r w:rsidR="00936BE4" w:rsidRPr="00776A78">
        <w:t>akustickým informačním systémem pro hlášení zastávek a dalších dopravních informací pomocí palubního počítače</w:t>
      </w:r>
      <w:r w:rsidR="00EA7E64">
        <w:t xml:space="preserve">, toto musí být funkční a sdělovat správné a aktuální informace. </w:t>
      </w:r>
    </w:p>
    <w:p w14:paraId="02B34DB9" w14:textId="77777777" w:rsidR="00936BE4" w:rsidRDefault="00936BE4" w:rsidP="00095139">
      <w:pPr>
        <w:pStyle w:val="Nadpis3"/>
      </w:pPr>
      <w:bookmarkStart w:id="718" w:name="_Toc334454556"/>
      <w:bookmarkStart w:id="719" w:name="_Toc334458369"/>
      <w:bookmarkStart w:id="720" w:name="_Toc334458571"/>
      <w:bookmarkStart w:id="721" w:name="_Toc39134840"/>
      <w:bookmarkStart w:id="722" w:name="_Toc104126143"/>
      <w:bookmarkStart w:id="723" w:name="_Toc150718896"/>
      <w:r w:rsidRPr="00FF2BB7">
        <w:t>Elektronický vizuální informační systém – vnitřní</w:t>
      </w:r>
      <w:bookmarkEnd w:id="718"/>
      <w:bookmarkEnd w:id="719"/>
      <w:bookmarkEnd w:id="720"/>
      <w:bookmarkEnd w:id="721"/>
      <w:bookmarkEnd w:id="722"/>
      <w:bookmarkEnd w:id="723"/>
      <w:r w:rsidRPr="00FF2BB7">
        <w:t xml:space="preserve"> </w:t>
      </w:r>
    </w:p>
    <w:p w14:paraId="38462B11" w14:textId="430156F6" w:rsidR="00ED1CE7" w:rsidRDefault="00EA7E64" w:rsidP="00EA7E64">
      <w:pPr>
        <w:widowControl/>
      </w:pPr>
      <w:r>
        <w:t xml:space="preserve">Pokud je vozidlo náhradní dopravy vybaveno v interiéru LCD monitory, musí zobrazovat informace přebírané z palubního počítače nebo musí být </w:t>
      </w:r>
      <w:r w:rsidR="00D34F0C">
        <w:t xml:space="preserve">tyto monitory </w:t>
      </w:r>
      <w:r>
        <w:t xml:space="preserve">vypnuté. </w:t>
      </w:r>
    </w:p>
    <w:p w14:paraId="40B0E359" w14:textId="77777777" w:rsidR="00320656" w:rsidRDefault="00320656" w:rsidP="00A63281">
      <w:pPr>
        <w:pStyle w:val="Nadpis2"/>
      </w:pPr>
      <w:bookmarkStart w:id="724" w:name="_Toc104126144"/>
      <w:bookmarkStart w:id="725" w:name="_Ref141629141"/>
      <w:bookmarkStart w:id="726" w:name="_Toc150718897"/>
      <w:r>
        <w:t>Informování o výlukách</w:t>
      </w:r>
      <w:bookmarkEnd w:id="724"/>
      <w:bookmarkEnd w:id="725"/>
      <w:bookmarkEnd w:id="726"/>
    </w:p>
    <w:p w14:paraId="6D68909E" w14:textId="77777777" w:rsidR="00787059" w:rsidRDefault="00787059" w:rsidP="00787059">
      <w:r>
        <w:t>Informace do médií o výlukách a změnách v dopravě poskytuje Objednatel a/nebo KORDIS, Dopravce je k tomu oprávněn výhradně s předchozím souhlasem KORDIS. Na základě zkušeností z provozu mohou být KORDIS definovány blokové výjimky z tohoto ustanovení.</w:t>
      </w:r>
    </w:p>
    <w:p w14:paraId="5F80E420" w14:textId="77777777" w:rsidR="00787059" w:rsidRDefault="00787059" w:rsidP="00787059">
      <w:r>
        <w:t>Dopravce zveřejní výlukový jízdní řád pro cestující na informačních plochách nejpozději 5 pracovních dnů před zahájením výluky. Dopravce zveřejňuje jízdní řád dodaný KORDIS i v tom případě, že obsahuje i vlaky jiných dopravců nebo jiných objednatelů.</w:t>
      </w:r>
    </w:p>
    <w:p w14:paraId="6EBC7AA9" w14:textId="77777777" w:rsidR="00787059" w:rsidRDefault="00787059" w:rsidP="00787059">
      <w:r>
        <w:t xml:space="preserve">Výlukové jízdní řády včetně grafické podoby a příslušné informační materiály pro cestující, jakož i jejich distribuci zajišťuje KORDIS. Dopravce je na základě žádosti KORDIS povinen zajistit distribuci informačních materiálů Vlakovým doprovodem ve Vlacích. </w:t>
      </w:r>
    </w:p>
    <w:p w14:paraId="4FBA99D5" w14:textId="77777777" w:rsidR="00787059" w:rsidRDefault="00787059" w:rsidP="00787059">
      <w:r>
        <w:t>Dopravce je povinen předávat provozovateli CIS (celostátní infomační systém o jízdních řádech) správné informace o výlukách, dopravních opatřeních vč. označení linek Náhradní dopravy i trasy jednotlivých spojů byly shodně dostupné i v celostátním systému o jízdních řádech a příslušných aplikacích, stejně tak ve vyhledavačích včetně aplikací Dopravce, má-li dopravce takové.</w:t>
      </w:r>
    </w:p>
    <w:p w14:paraId="44AC64B5" w14:textId="77777777" w:rsidR="00787059" w:rsidRDefault="00787059" w:rsidP="00787059">
      <w:r>
        <w:t>Dopravce je povinen zajistit, aby veškeré informační materiály vydávané nebo jinak zveřejňované v souvislosti s výlukami jím samým nebo jeho smluvními dopravci byly předem odsouhlaseny KORDIS.</w:t>
      </w:r>
    </w:p>
    <w:p w14:paraId="2E3CDA1C" w14:textId="77777777" w:rsidR="00A01726" w:rsidRPr="00D3696E" w:rsidRDefault="008D7C87" w:rsidP="00A63281">
      <w:pPr>
        <w:pStyle w:val="Nadpis2"/>
      </w:pPr>
      <w:bookmarkStart w:id="727" w:name="_Toc365209164"/>
      <w:bookmarkStart w:id="728" w:name="_Toc477516247"/>
      <w:bookmarkStart w:id="729" w:name="_Toc477527735"/>
      <w:bookmarkStart w:id="730" w:name="_Toc477516249"/>
      <w:bookmarkStart w:id="731" w:name="_Toc477527737"/>
      <w:bookmarkStart w:id="732" w:name="_Toc477516250"/>
      <w:bookmarkStart w:id="733" w:name="_Toc477527738"/>
      <w:bookmarkStart w:id="734" w:name="_Toc477516252"/>
      <w:bookmarkStart w:id="735" w:name="_Toc477527740"/>
      <w:bookmarkStart w:id="736" w:name="_Toc477516253"/>
      <w:bookmarkStart w:id="737" w:name="_Toc477527741"/>
      <w:bookmarkStart w:id="738" w:name="_Toc104126145"/>
      <w:bookmarkStart w:id="739" w:name="_Ref141629143"/>
      <w:bookmarkStart w:id="740" w:name="_Toc150718898"/>
      <w:bookmarkEnd w:id="727"/>
      <w:bookmarkEnd w:id="728"/>
      <w:bookmarkEnd w:id="729"/>
      <w:bookmarkEnd w:id="730"/>
      <w:bookmarkEnd w:id="731"/>
      <w:bookmarkEnd w:id="732"/>
      <w:bookmarkEnd w:id="733"/>
      <w:bookmarkEnd w:id="734"/>
      <w:bookmarkEnd w:id="735"/>
      <w:bookmarkEnd w:id="736"/>
      <w:bookmarkEnd w:id="737"/>
      <w:r w:rsidRPr="00D3696E">
        <w:t>M</w:t>
      </w:r>
      <w:r w:rsidR="00A9700B" w:rsidRPr="00D3696E">
        <w:t xml:space="preserve">inimalizace </w:t>
      </w:r>
      <w:r w:rsidR="00A01726" w:rsidRPr="00D3696E">
        <w:t>výlukové činnosti</w:t>
      </w:r>
      <w:bookmarkEnd w:id="738"/>
      <w:bookmarkEnd w:id="739"/>
      <w:bookmarkEnd w:id="740"/>
    </w:p>
    <w:p w14:paraId="18FBA6CD" w14:textId="28584FDB" w:rsidR="00252209" w:rsidRPr="00D3696E" w:rsidRDefault="00A9700B" w:rsidP="00A9700B">
      <w:r w:rsidRPr="00D3696E">
        <w:t xml:space="preserve">Dopravce </w:t>
      </w:r>
      <w:r w:rsidR="00252209" w:rsidRPr="00D3696E">
        <w:t xml:space="preserve">vždy včas uplatní u Provozovatele dráhy </w:t>
      </w:r>
      <w:r w:rsidR="00787059">
        <w:t xml:space="preserve">(po odsouhlasení KORDIS) </w:t>
      </w:r>
      <w:r w:rsidRPr="00D3696E">
        <w:t xml:space="preserve">požadavky na </w:t>
      </w:r>
      <w:r w:rsidRPr="00D3696E">
        <w:lastRenderedPageBreak/>
        <w:t>kumulaci výluk</w:t>
      </w:r>
      <w:r w:rsidR="00252209" w:rsidRPr="00D3696E">
        <w:t xml:space="preserve"> se shodným či obdobným dopravním opatřením</w:t>
      </w:r>
      <w:r w:rsidRPr="00D3696E">
        <w:t xml:space="preserve"> </w:t>
      </w:r>
      <w:r w:rsidR="00252209" w:rsidRPr="00D3696E">
        <w:t xml:space="preserve">a naopak </w:t>
      </w:r>
      <w:r w:rsidR="00AD5CE1">
        <w:t xml:space="preserve">požadavky na </w:t>
      </w:r>
      <w:r w:rsidR="00252209" w:rsidRPr="00D3696E">
        <w:t xml:space="preserve">zabránění současného konání výluk, jejichž negativní dopady se umocňují. </w:t>
      </w:r>
      <w:r w:rsidRPr="00D3696E">
        <w:t xml:space="preserve"> </w:t>
      </w:r>
    </w:p>
    <w:p w14:paraId="508F511A" w14:textId="5FDB66DE" w:rsidR="00536045" w:rsidRDefault="00252209" w:rsidP="00252209">
      <w:r w:rsidRPr="00D3696E">
        <w:t xml:space="preserve">U výluk v úseku Brno – Blažovice Dopravce vždy včas uplatní u Provozovatele dráhy požadavky na konání výhradně v souběhu s výlukami v úseku Blažovice – Vyškov. </w:t>
      </w:r>
    </w:p>
    <w:p w14:paraId="46A3CEBF" w14:textId="77777777" w:rsidR="00787059" w:rsidRDefault="00787059" w:rsidP="00A63281">
      <w:pPr>
        <w:pStyle w:val="Nadpis2"/>
      </w:pPr>
      <w:bookmarkStart w:id="741" w:name="_Toc150718899"/>
      <w:r>
        <w:t>Součinnost dopravce</w:t>
      </w:r>
      <w:bookmarkEnd w:id="741"/>
    </w:p>
    <w:p w14:paraId="153F4065" w14:textId="01840DAB" w:rsidR="00787059" w:rsidRDefault="00787059" w:rsidP="00787059">
      <w:pPr>
        <w:rPr>
          <w:lang w:eastAsia="x-none"/>
        </w:rPr>
      </w:pPr>
      <w:r>
        <w:rPr>
          <w:lang w:eastAsia="x-none"/>
        </w:rPr>
        <w:t xml:space="preserve">Dopravce je povinen poskytnout </w:t>
      </w:r>
      <w:r>
        <w:t>KORDIS</w:t>
      </w:r>
      <w:r>
        <w:rPr>
          <w:lang w:eastAsia="x-none"/>
        </w:rPr>
        <w:t xml:space="preserve"> součinnost při přípravě </w:t>
      </w:r>
      <w:r w:rsidR="007F3287">
        <w:rPr>
          <w:lang w:eastAsia="x-none"/>
        </w:rPr>
        <w:t xml:space="preserve">Požadavku i v následném procesu tvorby výlukových </w:t>
      </w:r>
      <w:r w:rsidR="00FA75A1">
        <w:rPr>
          <w:lang w:eastAsia="x-none"/>
        </w:rPr>
        <w:t>o</w:t>
      </w:r>
      <w:r w:rsidR="007F3287">
        <w:rPr>
          <w:lang w:eastAsia="x-none"/>
        </w:rPr>
        <w:t xml:space="preserve">patření a také v průběhu jejich platnosti. </w:t>
      </w:r>
    </w:p>
    <w:p w14:paraId="36960F59" w14:textId="5568E02A" w:rsidR="00787059" w:rsidRDefault="00787059" w:rsidP="00787059">
      <w:pPr>
        <w:rPr>
          <w:lang w:eastAsia="x-none"/>
        </w:rPr>
      </w:pPr>
      <w:r w:rsidRPr="00D3696E">
        <w:t>Dopravce má povinnost zajistit přizvání Objednatele a KORDIS k jednáním s Provozovatelem dráhy.</w:t>
      </w:r>
      <w:r>
        <w:rPr>
          <w:lang w:eastAsia="x-none"/>
        </w:rPr>
        <w:t xml:space="preserve"> V případě požadavku KORDIS je Dopravce povinen svolat jednání s Provozovatelem dráhy </w:t>
      </w:r>
      <w:bookmarkStart w:id="742" w:name="_Hlk140036070"/>
      <w:r>
        <w:rPr>
          <w:lang w:eastAsia="x-none"/>
        </w:rPr>
        <w:t xml:space="preserve">a případně i </w:t>
      </w:r>
      <w:r w:rsidR="00930D1E">
        <w:rPr>
          <w:lang w:eastAsia="x-none"/>
        </w:rPr>
        <w:t xml:space="preserve">s </w:t>
      </w:r>
      <w:r>
        <w:rPr>
          <w:lang w:eastAsia="x-none"/>
        </w:rPr>
        <w:t>dalšími subjekty</w:t>
      </w:r>
      <w:bookmarkEnd w:id="742"/>
      <w:r>
        <w:rPr>
          <w:lang w:eastAsia="x-none"/>
        </w:rPr>
        <w:t xml:space="preserve"> s účastí KORDIS.</w:t>
      </w:r>
    </w:p>
    <w:p w14:paraId="2B512DA3" w14:textId="4A2D8473" w:rsidR="001F30A0" w:rsidRPr="004D6E77" w:rsidRDefault="001F30A0" w:rsidP="001F30A0">
      <w:r w:rsidRPr="00484F67">
        <w:t xml:space="preserve">Dopravce spolupracuje </w:t>
      </w:r>
      <w:r w:rsidR="007F3287" w:rsidRPr="00930D1E">
        <w:t>při</w:t>
      </w:r>
      <w:r w:rsidRPr="00484F67">
        <w:t xml:space="preserve"> přípravě výlukových opatření s ostatními dopravci zapojenými do IDS JMK, mimo jiné pod smlouvou jiného kraje nebo pod objednávkou státu s cílem </w:t>
      </w:r>
      <w:r w:rsidR="00484F67" w:rsidRPr="00930D1E">
        <w:t xml:space="preserve">vytvoření koordinovaných dopravních opatření, zejména s cílem jednotného vedení a </w:t>
      </w:r>
      <w:r w:rsidRPr="00930D1E">
        <w:t>unikátního označení linek Náhradní dopravy.</w:t>
      </w:r>
      <w:r>
        <w:t xml:space="preserve"> </w:t>
      </w:r>
    </w:p>
    <w:p w14:paraId="25AB7583" w14:textId="77777777" w:rsidR="001F30A0" w:rsidRDefault="001F30A0" w:rsidP="00787059"/>
    <w:p w14:paraId="337ECE8C" w14:textId="7B8AAAF3" w:rsidR="00F16173" w:rsidRPr="00D3696E" w:rsidRDefault="00E118C8" w:rsidP="00BE5FB6">
      <w:pPr>
        <w:pStyle w:val="Nadpis1"/>
      </w:pPr>
      <w:r>
        <w:br w:type="page"/>
      </w:r>
      <w:bookmarkStart w:id="743" w:name="_Toc177901459"/>
      <w:bookmarkStart w:id="744" w:name="_Toc334454611"/>
      <w:bookmarkStart w:id="745" w:name="_Toc334458424"/>
      <w:bookmarkStart w:id="746" w:name="_Toc334458626"/>
      <w:bookmarkStart w:id="747" w:name="_Ref362085875"/>
      <w:bookmarkStart w:id="748" w:name="_Ref362087541"/>
      <w:bookmarkStart w:id="749" w:name="_Ref362090878"/>
      <w:bookmarkStart w:id="750" w:name="_Toc104126146"/>
      <w:bookmarkStart w:id="751" w:name="_Toc150718900"/>
      <w:r w:rsidR="00F16173" w:rsidRPr="00D3696E">
        <w:lastRenderedPageBreak/>
        <w:t>Standard GARANCE NÁVAZNOSTÍ, ČEKACÍch DOB a dispečerského řízení</w:t>
      </w:r>
      <w:bookmarkEnd w:id="743"/>
      <w:bookmarkEnd w:id="744"/>
      <w:bookmarkEnd w:id="745"/>
      <w:bookmarkEnd w:id="746"/>
      <w:bookmarkEnd w:id="747"/>
      <w:bookmarkEnd w:id="748"/>
      <w:bookmarkEnd w:id="749"/>
      <w:bookmarkEnd w:id="750"/>
      <w:bookmarkEnd w:id="751"/>
    </w:p>
    <w:p w14:paraId="22C6975E" w14:textId="77777777" w:rsidR="00BE4F68" w:rsidRPr="00D3696E" w:rsidRDefault="00BE4F68" w:rsidP="00A63281">
      <w:pPr>
        <w:pStyle w:val="Nadpis2"/>
      </w:pPr>
      <w:bookmarkStart w:id="752" w:name="_Toc177901464"/>
      <w:bookmarkStart w:id="753" w:name="_Toc334454616"/>
      <w:bookmarkStart w:id="754" w:name="_Toc334458429"/>
      <w:bookmarkStart w:id="755" w:name="_Toc334458631"/>
      <w:bookmarkStart w:id="756" w:name="_Hlk497283675"/>
      <w:bookmarkStart w:id="757" w:name="_Toc104126147"/>
      <w:bookmarkStart w:id="758" w:name="_Toc150718901"/>
      <w:bookmarkStart w:id="759" w:name="_Toc58254054"/>
      <w:bookmarkStart w:id="760" w:name="_Toc177901460"/>
      <w:bookmarkStart w:id="761" w:name="_Toc334454612"/>
      <w:bookmarkStart w:id="762" w:name="_Toc334458425"/>
      <w:bookmarkStart w:id="763" w:name="_Toc334458627"/>
      <w:r w:rsidRPr="00D3696E">
        <w:t>Garance návazností</w:t>
      </w:r>
      <w:bookmarkEnd w:id="752"/>
      <w:bookmarkEnd w:id="753"/>
      <w:bookmarkEnd w:id="754"/>
      <w:bookmarkEnd w:id="755"/>
      <w:r w:rsidRPr="00D3696E">
        <w:t xml:space="preserve"> IDS JMK</w:t>
      </w:r>
      <w:bookmarkEnd w:id="756"/>
      <w:bookmarkEnd w:id="757"/>
      <w:bookmarkEnd w:id="758"/>
      <w:r w:rsidRPr="00D3696E">
        <w:t xml:space="preserve"> </w:t>
      </w:r>
    </w:p>
    <w:p w14:paraId="273E0027" w14:textId="77777777" w:rsidR="00BE5FB6" w:rsidRPr="00ED292D" w:rsidRDefault="00BE5FB6" w:rsidP="00BE5FB6">
      <w:bookmarkStart w:id="764" w:name="_Hlk497283688"/>
      <w:r w:rsidRPr="00D3696E">
        <w:t>Základní pravidla</w:t>
      </w:r>
      <w:r w:rsidRPr="00ED292D">
        <w:t xml:space="preserve"> návazností a dispečerského řízení jsou řešena </w:t>
      </w:r>
      <w:r>
        <w:t xml:space="preserve">dokumentem </w:t>
      </w:r>
      <w:r w:rsidRPr="00ED292D">
        <w:t xml:space="preserve">Garance návazností IDS JMK, </w:t>
      </w:r>
      <w:r>
        <w:t xml:space="preserve">který je přílohou 1 TPSŽ, </w:t>
      </w:r>
      <w:r w:rsidRPr="00ED292D">
        <w:t>kde jsou specifikovány povinnosti jednotlivých pracovníků dopravců a definovány postupy při výlukové činnosti</w:t>
      </w:r>
      <w:r>
        <w:t>, dlouhodobých omezeních v dopravě</w:t>
      </w:r>
      <w:r w:rsidRPr="00ED292D">
        <w:t xml:space="preserve"> a </w:t>
      </w:r>
      <w:r>
        <w:t xml:space="preserve">při </w:t>
      </w:r>
      <w:r w:rsidRPr="00ED292D">
        <w:t xml:space="preserve">mimořádnostech v dopravě. </w:t>
      </w:r>
    </w:p>
    <w:p w14:paraId="10989B9B" w14:textId="49D6D49F" w:rsidR="00BE5FB6" w:rsidRDefault="00BE5FB6" w:rsidP="00BE5FB6">
      <w:pPr>
        <w:rPr>
          <w:lang w:eastAsia="x-none"/>
        </w:rPr>
      </w:pPr>
      <w:r w:rsidRPr="00ED292D">
        <w:t xml:space="preserve">Garance návazností IDS JMK </w:t>
      </w:r>
      <w:r>
        <w:t xml:space="preserve">- </w:t>
      </w:r>
      <w:r>
        <w:rPr>
          <w:lang w:eastAsia="x-none"/>
        </w:rPr>
        <w:t xml:space="preserve">příloha 1 TPSŽ je zpracovávána a upravována KORDIS </w:t>
      </w:r>
      <w:r w:rsidRPr="00FD4E9F">
        <w:rPr>
          <w:lang w:eastAsia="x-none"/>
        </w:rPr>
        <w:t>při současném dodržení ujednání uvedených ve Smlouvě a v TPSŽ</w:t>
      </w:r>
      <w:r>
        <w:rPr>
          <w:lang w:eastAsia="x-none"/>
        </w:rPr>
        <w:t>. J</w:t>
      </w:r>
      <w:r>
        <w:t>e zveřejněna na webových stránkách KORDIS</w:t>
      </w:r>
      <w:r w:rsidR="00A12B7D">
        <w:t xml:space="preserve"> pro dopravce</w:t>
      </w:r>
      <w:r>
        <w:t xml:space="preserve"> </w:t>
      </w:r>
      <w:r w:rsidRPr="00ED292D">
        <w:t xml:space="preserve">a její změny zasílá KORDIS </w:t>
      </w:r>
      <w:r>
        <w:t xml:space="preserve">dotčeným </w:t>
      </w:r>
      <w:r w:rsidRPr="00ED292D">
        <w:t>dopravc</w:t>
      </w:r>
      <w:r>
        <w:t>ům</w:t>
      </w:r>
      <w:r w:rsidRPr="00ED292D">
        <w:t xml:space="preserve"> elektronickou poštou nebo písemně na adresu kontaktní osoby dle Smlouvy. Po prokazatelném obdržení </w:t>
      </w:r>
      <w:r>
        <w:t>dokumentu (tzn. potvrzení o doručení emailu na server příjemce nebo převzetí doporučené zásilky od pošty)</w:t>
      </w:r>
      <w:r w:rsidRPr="00ED292D">
        <w:t xml:space="preserve"> je dopravce </w:t>
      </w:r>
      <w:r>
        <w:rPr>
          <w:lang w:eastAsia="x-none"/>
        </w:rPr>
        <w:t>podle nového znění povinen postupovat do 1 měsíce (v případě služebních jízdních řádů do 5 dnů před začátkem platnosti) od nahlášení KORDIS, pokud není dohodnuto jinak.</w:t>
      </w:r>
    </w:p>
    <w:p w14:paraId="3CFAA2A2" w14:textId="2666EFEC" w:rsidR="001E6910" w:rsidRPr="00ED292D" w:rsidRDefault="001E6910" w:rsidP="00A63281">
      <w:pPr>
        <w:pStyle w:val="Nadpis2"/>
      </w:pPr>
      <w:bookmarkStart w:id="765" w:name="_Toc104126148"/>
      <w:bookmarkStart w:id="766" w:name="_Toc150718902"/>
      <w:bookmarkEnd w:id="759"/>
      <w:bookmarkEnd w:id="760"/>
      <w:bookmarkEnd w:id="761"/>
      <w:bookmarkEnd w:id="762"/>
      <w:bookmarkEnd w:id="763"/>
      <w:bookmarkEnd w:id="764"/>
      <w:r w:rsidRPr="00ED292D">
        <w:t>Centrální dispečink IDS JMK</w:t>
      </w:r>
      <w:bookmarkEnd w:id="765"/>
      <w:bookmarkEnd w:id="766"/>
      <w:r w:rsidRPr="00ED292D">
        <w:t xml:space="preserve"> </w:t>
      </w:r>
    </w:p>
    <w:p w14:paraId="3D551EBB" w14:textId="77777777" w:rsidR="00BE5FB6" w:rsidRPr="006F324C" w:rsidRDefault="00BE5FB6" w:rsidP="00BE5FB6">
      <w:smartTag w:uri="urn:schemas-microsoft-com:office:smarttags" w:element="PersonName">
        <w:r w:rsidRPr="00ED292D">
          <w:t>CED</w:t>
        </w:r>
      </w:smartTag>
      <w:r w:rsidRPr="00ED292D">
        <w:t xml:space="preserve"> je provozován KORDIS. Jeho úkolem je dozorovat a podporovat bezproblémový provoz na všech linkách IDS JMK, zejména dohlížet na dodržování návazností mezi spoji. Pravomoci </w:t>
      </w:r>
      <w:smartTag w:uri="urn:schemas-microsoft-com:office:smarttags" w:element="PersonName">
        <w:r w:rsidRPr="00ED292D">
          <w:t>CED</w:t>
        </w:r>
      </w:smartTag>
      <w:r w:rsidRPr="00ED292D">
        <w:t xml:space="preserve"> vůči Dopravci jsou stanoveny níže. </w:t>
      </w:r>
      <w:smartTag w:uri="urn:schemas-microsoft-com:office:smarttags" w:element="PersonName">
        <w:r w:rsidRPr="00ED292D">
          <w:t>CED</w:t>
        </w:r>
      </w:smartTag>
      <w:r w:rsidRPr="00ED292D">
        <w:t xml:space="preserve"> je vybaven softwarovým systémem </w:t>
      </w:r>
      <w:smartTag w:uri="urn:schemas-microsoft-com:office:smarttags" w:element="PersonName">
        <w:r w:rsidRPr="00ED292D">
          <w:t>CED</w:t>
        </w:r>
      </w:smartTag>
      <w:r w:rsidRPr="00ED292D">
        <w:t xml:space="preserve">RIS vyhodnocujícím polohu vozidel a automaticky informujícím řidiče vozidel, výpravčí a dispečery o případném zpoždění přípojů nebo </w:t>
      </w:r>
      <w:r w:rsidRPr="006F324C">
        <w:t xml:space="preserve">navazujících spojů. </w:t>
      </w:r>
    </w:p>
    <w:p w14:paraId="0588AF39" w14:textId="77777777" w:rsidR="00BE5FB6" w:rsidRPr="006F324C" w:rsidRDefault="00BE5FB6" w:rsidP="00BE5FB6">
      <w:r w:rsidRPr="006F324C">
        <w:t xml:space="preserve">Všichni dopravci v IDS JMK musí být vybaveni správně nastavenými systémy umožňujícími sledování polohy jejich vozidel v reálném čase (např. RIS, MSP, CDS) plně kompatibilními se systémem </w:t>
      </w:r>
      <w:smartTag w:uri="urn:schemas-microsoft-com:office:smarttags" w:element="PersonName">
        <w:r w:rsidRPr="006F324C">
          <w:t>CED</w:t>
        </w:r>
      </w:smartTag>
      <w:r w:rsidRPr="006F324C">
        <w:t xml:space="preserve">RIS. Tyto systémy musí umožňovat předávání dat o poloze, příjezdu do zastávky a odjezdu ze zastávky do </w:t>
      </w:r>
      <w:smartTag w:uri="urn:schemas-microsoft-com:office:smarttags" w:element="PersonName">
        <w:r w:rsidRPr="006F324C">
          <w:t>CED</w:t>
        </w:r>
      </w:smartTag>
      <w:r w:rsidRPr="006F324C">
        <w:t xml:space="preserve"> a přebírání pokynů z </w:t>
      </w:r>
      <w:smartTag w:uri="urn:schemas-microsoft-com:office:smarttags" w:element="PersonName">
        <w:r w:rsidRPr="006F324C">
          <w:t>CED</w:t>
        </w:r>
      </w:smartTag>
      <w:r w:rsidRPr="006F324C">
        <w:t xml:space="preserve"> k opoždění odjezdů vlaků a dalších pokynů. </w:t>
      </w:r>
    </w:p>
    <w:p w14:paraId="67B6D587" w14:textId="77777777" w:rsidR="00BE5FB6" w:rsidRDefault="00BE5FB6" w:rsidP="00BE5FB6">
      <w:r w:rsidRPr="006F324C">
        <w:t>V případě železniční dopravy je Dopravce povinen zajistit automatizované předávání informací do CED o předpokládaných odjezdech ze zastávek (pokud budou odlišná proti jízdnímu řádu (zejména předpokl</w:t>
      </w:r>
      <w:r>
        <w:t>á</w:t>
      </w:r>
      <w:r w:rsidRPr="006F324C">
        <w:t>d</w:t>
      </w:r>
      <w:r>
        <w:t>a</w:t>
      </w:r>
      <w:r w:rsidRPr="006F324C">
        <w:t xml:space="preserve">né opoždění odjezdů) a dále čísel nástupišť (pokud </w:t>
      </w:r>
      <w:r>
        <w:t xml:space="preserve">mu </w:t>
      </w:r>
      <w:r w:rsidRPr="006F324C">
        <w:t>budou známa).</w:t>
      </w:r>
    </w:p>
    <w:p w14:paraId="6C2A823E" w14:textId="77777777" w:rsidR="00BE5FB6" w:rsidRDefault="00BE5FB6" w:rsidP="00BE5FB6">
      <w:r>
        <w:t xml:space="preserve">Údaje o jízdních řádech, aktuální poloze vozidel, skutečných a předpokládaných odjezdech a příjezdech a další provozní parametry jsou Objednatel a KORDIS oprávněni bez omezení zpracovávat, uchovávat a předávat třetím stranám. </w:t>
      </w:r>
    </w:p>
    <w:p w14:paraId="3887BACB" w14:textId="74AED046" w:rsidR="001E6910" w:rsidRPr="006F324C" w:rsidRDefault="0072513B" w:rsidP="00A63281">
      <w:pPr>
        <w:pStyle w:val="Nadpis2"/>
      </w:pPr>
      <w:bookmarkStart w:id="767" w:name="_Toc104126149"/>
      <w:bookmarkStart w:id="768" w:name="_Toc150718903"/>
      <w:r>
        <w:t>Dispečer</w:t>
      </w:r>
      <w:r w:rsidR="001E6910" w:rsidRPr="006F324C">
        <w:t xml:space="preserve"> </w:t>
      </w:r>
      <w:bookmarkEnd w:id="767"/>
      <w:r w:rsidR="00500FA9">
        <w:t>D</w:t>
      </w:r>
      <w:r w:rsidR="00500FA9" w:rsidRPr="006F324C">
        <w:t>opravce</w:t>
      </w:r>
      <w:bookmarkEnd w:id="768"/>
    </w:p>
    <w:p w14:paraId="6D811822" w14:textId="6CAA72E7" w:rsidR="002E5ADD" w:rsidRDefault="002E5ADD" w:rsidP="00930D1E">
      <w:pPr>
        <w:spacing w:after="0"/>
      </w:pPr>
      <w:bookmarkStart w:id="769" w:name="_Toc148265043"/>
      <w:bookmarkStart w:id="770" w:name="_Toc477516267"/>
      <w:bookmarkStart w:id="771" w:name="_Toc477527755"/>
      <w:bookmarkStart w:id="772" w:name="_Toc477516268"/>
      <w:bookmarkStart w:id="773" w:name="_Toc477527756"/>
      <w:bookmarkStart w:id="774" w:name="_Toc477516269"/>
      <w:bookmarkStart w:id="775" w:name="_Toc477527757"/>
      <w:bookmarkStart w:id="776" w:name="_Toc477516270"/>
      <w:bookmarkStart w:id="777" w:name="_Toc477527758"/>
      <w:bookmarkStart w:id="778" w:name="_Toc477516273"/>
      <w:bookmarkStart w:id="779" w:name="_Toc477527761"/>
      <w:bookmarkStart w:id="780" w:name="_Toc477516280"/>
      <w:bookmarkStart w:id="781" w:name="_Toc477527768"/>
      <w:bookmarkStart w:id="782" w:name="_Toc477516284"/>
      <w:bookmarkStart w:id="783" w:name="_Toc477527772"/>
      <w:bookmarkStart w:id="784" w:name="_Toc488733672"/>
      <w:bookmarkStart w:id="785" w:name="_Toc477516300"/>
      <w:bookmarkStart w:id="786" w:name="_Toc477527789"/>
      <w:bookmarkStart w:id="787" w:name="_Toc488733680"/>
      <w:bookmarkStart w:id="788" w:name="_Toc488733690"/>
      <w:bookmarkStart w:id="789" w:name="_Toc477516312"/>
      <w:bookmarkStart w:id="790" w:name="_Toc477527801"/>
      <w:bookmarkStart w:id="791" w:name="_Toc492461667"/>
      <w:bookmarkStart w:id="792" w:name="_Toc365215406"/>
      <w:bookmarkStart w:id="793" w:name="_Toc365215407"/>
      <w:bookmarkStart w:id="794" w:name="_Toc365215409"/>
      <w:bookmarkStart w:id="795" w:name="_Toc365215410"/>
      <w:bookmarkStart w:id="796" w:name="_Toc332704805"/>
      <w:bookmarkStart w:id="797" w:name="_Toc492461680"/>
      <w:bookmarkStart w:id="798" w:name="_Toc315271153"/>
      <w:bookmarkStart w:id="799" w:name="_Toc492461681"/>
      <w:bookmarkStart w:id="800" w:name="_Toc477516327"/>
      <w:bookmarkStart w:id="801" w:name="_Toc477527816"/>
      <w:bookmarkStart w:id="802" w:name="_Toc115691242"/>
      <w:bookmarkStart w:id="803" w:name="_Toc477516357"/>
      <w:bookmarkStart w:id="804" w:name="_Toc477527846"/>
      <w:bookmarkStart w:id="805" w:name="_Toc115691274"/>
      <w:bookmarkStart w:id="806" w:name="_Toc115691275"/>
      <w:bookmarkStart w:id="807" w:name="_Toc115691276"/>
      <w:bookmarkStart w:id="808" w:name="_Toc115691277"/>
      <w:bookmarkStart w:id="809" w:name="_Toc115691278"/>
      <w:bookmarkStart w:id="810" w:name="_Toc115691279"/>
      <w:bookmarkStart w:id="811" w:name="_Toc115691280"/>
      <w:bookmarkStart w:id="812" w:name="_Toc115691281"/>
      <w:bookmarkStart w:id="813" w:name="_Toc115691282"/>
      <w:bookmarkStart w:id="814" w:name="_Toc115691283"/>
      <w:bookmarkStart w:id="815" w:name="_Toc115691284"/>
      <w:bookmarkStart w:id="816" w:name="_Toc115691285"/>
      <w:bookmarkStart w:id="817" w:name="_Toc115691286"/>
      <w:bookmarkStart w:id="818" w:name="_Toc115691287"/>
      <w:bookmarkStart w:id="819" w:name="_Toc115691288"/>
      <w:bookmarkStart w:id="820" w:name="_Toc115691289"/>
      <w:bookmarkStart w:id="821" w:name="_Toc115691290"/>
      <w:bookmarkStart w:id="822" w:name="_Toc115691291"/>
      <w:bookmarkStart w:id="823" w:name="_Toc315271174"/>
      <w:bookmarkStart w:id="824" w:name="_Toc477516366"/>
      <w:bookmarkStart w:id="825" w:name="_Toc477527855"/>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t>Dopravce musí disponovat vlastním dispečinkem (DID) pro operativní řízení provozu.</w:t>
      </w:r>
      <w:ins w:id="826" w:author="Word Document Comparison" w:date="2023-11-20T10:37:00Z">
        <w:r w:rsidR="00971087">
          <w:t xml:space="preserve"> DID je povinen provádět bez zbytečného odkladu operativní zásahy do provozu, které jsou potřebné pro řádný provoz Vlaků nebo pro minimalizaci negativních vlivů na cestující, a to v souladu s požadavky těchto TPSŽ.</w:t>
        </w:r>
      </w:ins>
    </w:p>
    <w:p w14:paraId="51FC7EB2" w14:textId="756552E0" w:rsidR="00610C25" w:rsidRDefault="00930D1E" w:rsidP="00930D1E">
      <w:r w:rsidRPr="006F324C">
        <w:t xml:space="preserve">Dopravce je </w:t>
      </w:r>
      <w:r w:rsidRPr="00D3696E">
        <w:t xml:space="preserve">povinen </w:t>
      </w:r>
      <w:r>
        <w:t xml:space="preserve">zajistit, aby v sídle KORDIS byl </w:t>
      </w:r>
      <w:r w:rsidRPr="00D3696E">
        <w:t xml:space="preserve">v době 15 minut před prvním odjezdem svého vlaku zařazeného do IDS JMK </w:t>
      </w:r>
      <w:r>
        <w:t xml:space="preserve">a dále </w:t>
      </w:r>
      <w:r w:rsidRPr="00D3696E">
        <w:t>po celou dobu provozu svých vlaků v daném dni</w:t>
      </w:r>
      <w:r>
        <w:t xml:space="preserve"> (vlaky s odjezdem z výchozí stanice do 01:10 hodin jsou pro tyto účely považovány za vlaky předchozího provozního dne) přítomen </w:t>
      </w:r>
      <w:r w:rsidR="007C1134">
        <w:t>D</w:t>
      </w:r>
      <w:r>
        <w:t xml:space="preserve">ispečer Dopravce – tzn. pracovník DID s plnou kompetencí komunikovat s Provozovatelem dráhy a provádět veškeré potřebné operativní zásahy do provozu související s dispečerským řízením. Tento pracovník musí mít pravomoci rozhodnout o případných operativních změnách v provozu Vlaků ve vztahu k Provozovateli dráhy i provozním zaměstnancům Dopravce, nasazení vozidel, provozního personálu </w:t>
      </w:r>
      <w:r>
        <w:lastRenderedPageBreak/>
        <w:t xml:space="preserve">Dopravce, alternativních způsobech dopravy, objednávce náhradní dopravy, dočasně nezbytných úpravách tarifních podmínek ve Vlacích a také ve vlacích Dopravce a o </w:t>
      </w:r>
      <w:r w:rsidRPr="00BA6F53">
        <w:t>kompenzacích pro cestující dle platné legislativy a Smlouvy.</w:t>
      </w:r>
      <w:r>
        <w:t xml:space="preserve"> Dispečer Dopravce se po pracovní stránce musí věnovat výhradně operativním činnostem přímo souvisejícím s provozem Vlaků, nedohodne-li se Dopravce s KORDIS jinak. </w:t>
      </w:r>
      <w:r w:rsidR="007C1134">
        <w:t>Potřebné hardwarové, softwarové a kancelářské vybavení pro pracoviště Dispečera Dopravce je povinen zajistit Dopravce.</w:t>
      </w:r>
    </w:p>
    <w:p w14:paraId="10840FA7" w14:textId="20341A14" w:rsidR="00930D1E" w:rsidRDefault="00610C25" w:rsidP="00930D1E">
      <w:r>
        <w:t xml:space="preserve">Hlavní činnosti </w:t>
      </w:r>
      <w:r w:rsidR="007C1134">
        <w:t>Dispečer</w:t>
      </w:r>
      <w:r>
        <w:t>a</w:t>
      </w:r>
      <w:r w:rsidR="007C1134">
        <w:t xml:space="preserve"> Dopravce</w:t>
      </w:r>
      <w:r w:rsidR="00930D1E">
        <w:t xml:space="preserve">: </w:t>
      </w:r>
    </w:p>
    <w:p w14:paraId="3559249A" w14:textId="474DA3C0" w:rsidR="00930D1E" w:rsidRDefault="00930D1E" w:rsidP="00930D1E">
      <w:pPr>
        <w:pStyle w:val="Odstavecseseznamem"/>
      </w:pPr>
      <w:r>
        <w:t>komunikuje s</w:t>
      </w:r>
      <w:r w:rsidR="00500FA9">
        <w:t xml:space="preserve"> Poskytovatelem </w:t>
      </w:r>
      <w:r>
        <w:t> FS ohledně disponibility Jednotek, operativních změn oběhů apod.</w:t>
      </w:r>
    </w:p>
    <w:p w14:paraId="37DE04DB" w14:textId="77A8E34B" w:rsidR="00930D1E" w:rsidRDefault="00F72D6C" w:rsidP="00930D1E">
      <w:pPr>
        <w:pStyle w:val="Odstavecseseznamem"/>
      </w:pPr>
      <w:r>
        <w:t xml:space="preserve">na základě konzultace s CED nebo pokynu CED </w:t>
      </w:r>
      <w:r w:rsidR="00930D1E">
        <w:t>přijímá potřebná opatření při nepravidelnostech a mimořádnostech v dopravě (např. odříkání spojů, objednávání ad hoc tras, vystavování Pohotovostní Jednotky, zajišťování náhradní dopravy, operativní změny v nasazení vozidel a provozního personálu</w:t>
      </w:r>
      <w:r w:rsidR="004C6C3E">
        <w:t xml:space="preserve"> Dopravce</w:t>
      </w:r>
      <w:r w:rsidR="00930D1E">
        <w:t>, úpravy čekacích dob vlaků apod)</w:t>
      </w:r>
    </w:p>
    <w:p w14:paraId="5B6D2863" w14:textId="6FF659CE" w:rsidR="00930D1E" w:rsidRDefault="00930D1E" w:rsidP="00930D1E">
      <w:pPr>
        <w:pStyle w:val="Odstavecseseznamem"/>
      </w:pPr>
      <w:r>
        <w:t>zajišťuje operativní posilování spojů</w:t>
      </w:r>
    </w:p>
    <w:p w14:paraId="58E01D69" w14:textId="2810652E" w:rsidR="00A92419" w:rsidRDefault="00A92419" w:rsidP="00A92419">
      <w:pPr>
        <w:pStyle w:val="Odstavecseseznamem"/>
      </w:pPr>
      <w:r>
        <w:t>komunikuje s provozním personálem Dopravce</w:t>
      </w:r>
    </w:p>
    <w:p w14:paraId="05B34E36" w14:textId="2FB8C6E1" w:rsidR="00930D1E" w:rsidRDefault="00930D1E" w:rsidP="00930D1E">
      <w:pPr>
        <w:pStyle w:val="Odstavecseseznamem"/>
      </w:pPr>
      <w:r>
        <w:t xml:space="preserve">komunikuje s Provozovatelem dráhy </w:t>
      </w:r>
      <w:r w:rsidR="00A92419">
        <w:t>a dalšími subjekty</w:t>
      </w:r>
    </w:p>
    <w:p w14:paraId="039387A4" w14:textId="0C3BFB0E" w:rsidR="002E5ADD" w:rsidRDefault="002E5ADD" w:rsidP="002E5ADD">
      <w:pPr>
        <w:pStyle w:val="Odstavecseseznamem"/>
      </w:pPr>
      <w:r w:rsidRPr="00ED292D">
        <w:t>přenáš</w:t>
      </w:r>
      <w:r>
        <w:t>í</w:t>
      </w:r>
      <w:r w:rsidRPr="00ED292D">
        <w:t xml:space="preserve"> obousměrně informace </w:t>
      </w:r>
      <w:r>
        <w:t xml:space="preserve">o mimořádnostech </w:t>
      </w:r>
      <w:r w:rsidR="0063093A">
        <w:t xml:space="preserve">v dopravě </w:t>
      </w:r>
      <w:r>
        <w:t>ke strojvedoucím, případnému dalšímu personálu Dopravce a k Provozovateli dráhy</w:t>
      </w:r>
    </w:p>
    <w:p w14:paraId="14AE20ED" w14:textId="479AF793" w:rsidR="00930D1E" w:rsidRDefault="00930D1E" w:rsidP="00930D1E">
      <w:pPr>
        <w:pStyle w:val="Odstavecseseznamem"/>
      </w:pPr>
      <w:r>
        <w:t xml:space="preserve">řeší pátrání po ztracených věcech, zvířatech a osobách </w:t>
      </w:r>
    </w:p>
    <w:p w14:paraId="1F1891E3" w14:textId="09BDFCB3" w:rsidR="004C6C3E" w:rsidRDefault="004C6C3E" w:rsidP="00930D1E">
      <w:pPr>
        <w:pStyle w:val="Odstavecseseznamem"/>
      </w:pPr>
      <w:r>
        <w:t>zpracovává denní hlášení o operativních zásazích do provozu Vlaků.</w:t>
      </w:r>
    </w:p>
    <w:p w14:paraId="698FC06E" w14:textId="4A59D32C" w:rsidR="00930D1E" w:rsidRDefault="00930D1E" w:rsidP="00930D1E">
      <w:pPr>
        <w:rPr>
          <w:lang w:eastAsia="x-none"/>
        </w:rPr>
      </w:pPr>
      <w:r>
        <w:t>DID</w:t>
      </w:r>
      <w:r w:rsidRPr="00741646">
        <w:t xml:space="preserve"> </w:t>
      </w:r>
      <w:r w:rsidR="002E5ADD">
        <w:t>vč. pracoviště</w:t>
      </w:r>
      <w:r w:rsidR="007C1134">
        <w:t xml:space="preserve"> Dispečera D</w:t>
      </w:r>
      <w:r w:rsidR="002E5ADD">
        <w:t xml:space="preserve">opravce </w:t>
      </w:r>
      <w:r w:rsidRPr="00741646">
        <w:t xml:space="preserve">musí disponovat </w:t>
      </w:r>
      <w:r>
        <w:t xml:space="preserve">hardwarovým a softwarovým vybavením </w:t>
      </w:r>
      <w:r w:rsidRPr="00741646">
        <w:t>pro podporu operativního řízení železniční dopravy a pro rutinní datovou komunikaci vůči Provozovateli dráhy splňující náležitosti na datovou výměnu standardu TAP TSI</w:t>
      </w:r>
      <w:r w:rsidR="00584B7B">
        <w:rPr>
          <w:rStyle w:val="Znakapoznpodarou"/>
        </w:rPr>
        <w:footnoteReference w:id="2"/>
      </w:r>
      <w:r w:rsidRPr="00741646">
        <w:t xml:space="preserve"> dle příslušné směrnice Provozovatele dráhy a </w:t>
      </w:r>
      <w:r w:rsidRPr="00F71256">
        <w:t xml:space="preserve">pro rutinní datovou komunikaci </w:t>
      </w:r>
      <w:r w:rsidRPr="00741646">
        <w:t xml:space="preserve">vůči KORDIS. </w:t>
      </w:r>
      <w:r w:rsidRPr="00741646">
        <w:rPr>
          <w:lang w:eastAsia="x-none"/>
        </w:rPr>
        <w:t>Pro všechny traťové úseky s provozem Vlaků musí software umožňovat on-line monitoring provozní situace, vizualizaci provozní situace v podobě grafikonu vlakové dopravy v různých úrovních podrobnosti vč. prognózy vývoje dopravní situace, vizualizaci odchylek od jízdního řádu vč. zdůvodnění (v </w:t>
      </w:r>
      <w:proofErr w:type="spellStart"/>
      <w:r w:rsidRPr="00741646">
        <w:rPr>
          <w:lang w:eastAsia="x-none"/>
        </w:rPr>
        <w:t>grafikonovém</w:t>
      </w:r>
      <w:proofErr w:type="spellEnd"/>
      <w:r w:rsidRPr="00741646">
        <w:rPr>
          <w:lang w:eastAsia="x-none"/>
        </w:rPr>
        <w:t xml:space="preserve"> i tabulkovém zobrazení), vizualizaci omezení provozu (výluk, mimořádností</w:t>
      </w:r>
      <w:r w:rsidR="0063093A" w:rsidRPr="0063093A">
        <w:t xml:space="preserve"> </w:t>
      </w:r>
      <w:r w:rsidR="0063093A">
        <w:t>v dopravě</w:t>
      </w:r>
      <w:r w:rsidRPr="00741646">
        <w:rPr>
          <w:lang w:eastAsia="x-none"/>
        </w:rPr>
        <w:t xml:space="preserve">). Dopravce je povinen zabezpečit, aby v každé provozní situaci byly zobrazovány všechny zavedené vlaky (tedy všechny vlaky všech druhů a dopravců) s možnosti jejich filtrování uživatelem. </w:t>
      </w:r>
      <w:r>
        <w:rPr>
          <w:lang w:eastAsia="x-none"/>
        </w:rPr>
        <w:t>Tato podmínka neplatí, pokud Provozovatel dráhy prokazatelně odmítne provozní data ostatních dopravců poskytovat (</w:t>
      </w:r>
      <w:r w:rsidR="00584B7B">
        <w:rPr>
          <w:lang w:eastAsia="x-none"/>
        </w:rPr>
        <w:t>za odmítnutí se nepovažuje</w:t>
      </w:r>
      <w:r>
        <w:rPr>
          <w:lang w:eastAsia="x-none"/>
        </w:rPr>
        <w:t xml:space="preserve"> poskytování dat za úplatu).</w:t>
      </w:r>
    </w:p>
    <w:p w14:paraId="4AD63067" w14:textId="0D74E05C" w:rsidR="00930D1E" w:rsidRDefault="00930D1E" w:rsidP="00930D1E">
      <w:pPr>
        <w:rPr>
          <w:lang w:eastAsia="x-none"/>
        </w:rPr>
      </w:pPr>
      <w:r w:rsidRPr="00741646">
        <w:rPr>
          <w:lang w:eastAsia="x-none"/>
        </w:rPr>
        <w:t xml:space="preserve">Kromě provozní situace v aktuální provozní den musí být umožněno zobrazovat </w:t>
      </w:r>
      <w:r w:rsidR="00AE041D">
        <w:rPr>
          <w:lang w:eastAsia="x-none"/>
        </w:rPr>
        <w:t>splněný grafikon</w:t>
      </w:r>
      <w:r w:rsidRPr="00741646">
        <w:rPr>
          <w:lang w:eastAsia="x-none"/>
        </w:rPr>
        <w:t xml:space="preserve"> ve zvoleném časovém úseku alespoň 30 dní zpětně. Software musí dále umožňovat zobrazení aktuálně nasazených vlakových náležitostí na Vlacích (konkrétní vozidla v jednotlivých úsecích, </w:t>
      </w:r>
      <w:r>
        <w:rPr>
          <w:lang w:eastAsia="x-none"/>
        </w:rPr>
        <w:t xml:space="preserve">přímý služební telefonický kontakt </w:t>
      </w:r>
      <w:r w:rsidRPr="00741646">
        <w:rPr>
          <w:lang w:eastAsia="x-none"/>
        </w:rPr>
        <w:t>strojvedoucího a vlakov</w:t>
      </w:r>
      <w:r>
        <w:rPr>
          <w:lang w:eastAsia="x-none"/>
        </w:rPr>
        <w:t>ý</w:t>
      </w:r>
      <w:r w:rsidRPr="00741646">
        <w:rPr>
          <w:lang w:eastAsia="x-none"/>
        </w:rPr>
        <w:t xml:space="preserve"> doprovod</w:t>
      </w:r>
      <w:r>
        <w:rPr>
          <w:lang w:eastAsia="x-none"/>
        </w:rPr>
        <w:t>)</w:t>
      </w:r>
      <w:r w:rsidRPr="00741646">
        <w:rPr>
          <w:lang w:eastAsia="x-none"/>
        </w:rPr>
        <w:t xml:space="preserve"> a provádění operativních úprav v jejich nasazení. Dále musí automatizovaně provádět kontrolu předání datových informací vyžadovaných Provozovatelem dráhy před odjezdem Vlaku a v průběhu jeho jízdy (např. aktivace, připravenost, </w:t>
      </w:r>
      <w:r w:rsidR="005C232A">
        <w:rPr>
          <w:lang w:eastAsia="x-none"/>
        </w:rPr>
        <w:t>složení vlaku</w:t>
      </w:r>
      <w:r w:rsidR="005C232A" w:rsidRPr="00741646">
        <w:rPr>
          <w:lang w:eastAsia="x-none"/>
        </w:rPr>
        <w:t xml:space="preserve"> </w:t>
      </w:r>
      <w:r w:rsidRPr="00741646">
        <w:rPr>
          <w:lang w:eastAsia="x-none"/>
        </w:rPr>
        <w:t>apod.) a umožnit jejich dodatečné zadání a odeslání do systémů Provozovatele dráhy.</w:t>
      </w:r>
      <w:r>
        <w:rPr>
          <w:lang w:eastAsia="x-none"/>
        </w:rPr>
        <w:t xml:space="preserve"> </w:t>
      </w:r>
    </w:p>
    <w:p w14:paraId="160BAAE0" w14:textId="75190840" w:rsidR="00930D1E" w:rsidRDefault="00457E1B" w:rsidP="00930D1E">
      <w:r>
        <w:t xml:space="preserve">Za účelem rychlého řešení mimořádností </w:t>
      </w:r>
      <w:r w:rsidR="0063093A">
        <w:t xml:space="preserve">v dopravě </w:t>
      </w:r>
      <w:r>
        <w:t xml:space="preserve">a nepravidelností v provozu musí </w:t>
      </w:r>
      <w:r w:rsidR="00930D1E">
        <w:t xml:space="preserve">DID </w:t>
      </w:r>
      <w:r>
        <w:t xml:space="preserve">vč. </w:t>
      </w:r>
      <w:r w:rsidR="00FE4AE8">
        <w:t>Dispečera Dopravce dále</w:t>
      </w:r>
      <w:r w:rsidR="00930D1E">
        <w:t xml:space="preserve"> disponovat rozhraním umožňujícím rychlé odesílání žádostí o trasu Provozovateli dráhy s možností využití jiné zavedené trasy jako předlohy a s možností přenesením objektů (náležitostí) z jiného vlaku (tedy nikoliv pouze přístupem do webové aplikace Provozovatele dráhy). </w:t>
      </w:r>
    </w:p>
    <w:p w14:paraId="58A7037A" w14:textId="427449E5" w:rsidR="00930D1E" w:rsidRDefault="00930D1E" w:rsidP="00930D1E">
      <w:r w:rsidRPr="006F324C">
        <w:t xml:space="preserve">Dopravce je povinen zajistit, aby </w:t>
      </w:r>
      <w:r>
        <w:t xml:space="preserve">na CED byly bezodkladně hlášeny </w:t>
      </w:r>
      <w:r w:rsidRPr="006F324C">
        <w:t>veškeré</w:t>
      </w:r>
      <w:r w:rsidRPr="00ED292D">
        <w:t xml:space="preserve"> události s vlivem </w:t>
      </w:r>
      <w:r w:rsidRPr="00ED292D">
        <w:lastRenderedPageBreak/>
        <w:t>na kvalitu provozu zejména pak vzniklé problémy – nescho</w:t>
      </w:r>
      <w:r>
        <w:t xml:space="preserve">pnosti jízdy, nehody, zpoždění, stejně jako obnovení </w:t>
      </w:r>
      <w:r w:rsidR="00ED70C1">
        <w:t>provozu,</w:t>
      </w:r>
      <w:r>
        <w:t xml:space="preserve"> a to ve lhůtě do 5 minut od zjištění události. </w:t>
      </w:r>
    </w:p>
    <w:p w14:paraId="01173E13" w14:textId="77777777" w:rsidR="00F72D6C" w:rsidRDefault="00930D1E" w:rsidP="00930D1E">
      <w:r w:rsidRPr="00BA6F53">
        <w:t xml:space="preserve">Dopravce je povinen </w:t>
      </w:r>
      <w:r>
        <w:t xml:space="preserve">podle možností </w:t>
      </w:r>
      <w:r w:rsidRPr="00BA6F53">
        <w:t>zajistit a usilovat, aby v informačních systémech byly v případě mimořádné události uvedeny</w:t>
      </w:r>
      <w:r>
        <w:t xml:space="preserve"> správné informace.</w:t>
      </w:r>
    </w:p>
    <w:p w14:paraId="1A3D50B0" w14:textId="2C9201D3" w:rsidR="00930D1E" w:rsidRDefault="00F72D6C" w:rsidP="00930D1E">
      <w:r>
        <w:t>Dispečer Dopravce zpracovává denní hlášení o operativních zásazích do provozu Vlaků, především těch s vlivem na Závazek veřejné služby, s uvedením veškerých podstatných skutečností vč. zdůvodnění (např. nejeté úseky Vlaků, vystavení Pohotovostí Jednotky, zavedení náhradní dopravy, změny v nasazení Jednotek apod.). V denním hlášení uvede Dispečer Dopravce také případně nastalé mimořádnosti</w:t>
      </w:r>
      <w:r w:rsidR="0063093A" w:rsidRPr="0063093A">
        <w:t xml:space="preserve"> </w:t>
      </w:r>
      <w:r w:rsidR="0063093A">
        <w:t>v dopravě</w:t>
      </w:r>
      <w:r>
        <w:t>, přičemž uvede popis události, místo výskytu, čas trvání, důsledky pro provoz, přijatá opatření apod. Struktura denních hlášení podléhá souhlasu KORDIS</w:t>
      </w:r>
      <w:r w:rsidR="00584B7B">
        <w:t>.</w:t>
      </w:r>
      <w:r>
        <w:t xml:space="preserve"> </w:t>
      </w:r>
      <w:r w:rsidR="00584B7B">
        <w:t>V</w:t>
      </w:r>
      <w:r>
        <w:t xml:space="preserve"> průběhu plnění Zakázky může KORDIS požadovat úpravy ve struktuře a obsahu denních hlášení. Denní hlášení předává Dispečer Dopravce </w:t>
      </w:r>
      <w:r w:rsidR="00ED70C1">
        <w:t>dohodnutým</w:t>
      </w:r>
      <w:r>
        <w:t xml:space="preserve"> způsobem KORDIS do 12:00 </w:t>
      </w:r>
      <w:r w:rsidR="00584B7B">
        <w:t>následujícího</w:t>
      </w:r>
      <w:r>
        <w:t xml:space="preserve"> dne, nedohodne-li se </w:t>
      </w:r>
      <w:r w:rsidR="00584B7B">
        <w:t xml:space="preserve">Dopravce </w:t>
      </w:r>
      <w:r>
        <w:t>s KORDIS jinak.</w:t>
      </w:r>
    </w:p>
    <w:p w14:paraId="6206E760" w14:textId="77777777" w:rsidR="00F72D6C" w:rsidRDefault="00F72D6C" w:rsidP="00F72D6C">
      <w:pPr>
        <w:spacing w:after="0"/>
        <w:rPr>
          <w:ins w:id="827" w:author="Word Document Comparison" w:date="2023-11-20T10:37:00Z"/>
        </w:rPr>
      </w:pPr>
    </w:p>
    <w:p w14:paraId="70385BB4" w14:textId="6A4CCDBC" w:rsidR="00F72D6C" w:rsidRDefault="00F72D6C" w:rsidP="00F72D6C">
      <w:pPr>
        <w:spacing w:after="0"/>
        <w:rPr>
          <w:del w:id="828" w:author="Word Document Comparison" w:date="2023-11-20T10:37:00Z"/>
        </w:rPr>
      </w:pPr>
      <w:ins w:id="829" w:author="Word Document Comparison" w:date="2023-11-20T10:37:00Z">
        <w:r>
          <w:t xml:space="preserve">CED </w:t>
        </w:r>
        <w:r w:rsidR="00930D1E">
          <w:t xml:space="preserve">má </w:t>
        </w:r>
        <w:r w:rsidR="006D2C6E">
          <w:t>hlavní rozhodovací pravomoc v záležitostech operativního</w:t>
        </w:r>
      </w:ins>
      <w:del w:id="830" w:author="Word Document Comparison" w:date="2023-11-20T10:37:00Z">
        <w:r>
          <w:delText>Dispečer Dopravce a případná personální posila podléhá</w:delText>
        </w:r>
      </w:del>
      <w:r>
        <w:t xml:space="preserve"> řízení </w:t>
      </w:r>
      <w:ins w:id="831" w:author="Word Document Comparison" w:date="2023-11-20T10:37:00Z">
        <w:r w:rsidR="006D2C6E">
          <w:t xml:space="preserve">provozu Vlaků, </w:t>
        </w:r>
      </w:ins>
      <w:del w:id="832" w:author="Word Document Comparison" w:date="2023-11-20T10:37:00Z">
        <w:r>
          <w:delText>CED.</w:delText>
        </w:r>
      </w:del>
    </w:p>
    <w:p w14:paraId="3D4D42F5" w14:textId="22A5D3B6" w:rsidR="00930D1E" w:rsidRDefault="00F72D6C" w:rsidP="00F72D6C">
      <w:pPr>
        <w:spacing w:after="0"/>
      </w:pPr>
      <w:del w:id="833" w:author="Word Document Comparison" w:date="2023-11-20T10:37:00Z">
        <w:r>
          <w:delText xml:space="preserve">CED </w:delText>
        </w:r>
        <w:r w:rsidR="00930D1E">
          <w:delText xml:space="preserve">má </w:delText>
        </w:r>
      </w:del>
      <w:r w:rsidR="00930D1E">
        <w:t xml:space="preserve">mimo jiné </w:t>
      </w:r>
      <w:del w:id="834" w:author="Word Document Comparison" w:date="2023-11-20T10:37:00Z">
        <w:r w:rsidR="00930D1E">
          <w:delText xml:space="preserve">rozhodující pravomoci </w:delText>
        </w:r>
      </w:del>
      <w:r w:rsidR="00930D1E">
        <w:t xml:space="preserve">v následujících oblastech: </w:t>
      </w:r>
    </w:p>
    <w:p w14:paraId="580E94BB" w14:textId="77777777" w:rsidR="00930D1E" w:rsidRPr="00CA3F36" w:rsidRDefault="00930D1E" w:rsidP="00930D1E">
      <w:pPr>
        <w:numPr>
          <w:ilvl w:val="0"/>
          <w:numId w:val="10"/>
        </w:numPr>
      </w:pPr>
      <w:r w:rsidRPr="00ED292D">
        <w:t xml:space="preserve">odřeknutí </w:t>
      </w:r>
      <w:r>
        <w:t>V</w:t>
      </w:r>
      <w:r w:rsidRPr="00ED292D">
        <w:t xml:space="preserve">laku v případech, kdy se vedení </w:t>
      </w:r>
      <w:r>
        <w:t>V</w:t>
      </w:r>
      <w:r w:rsidRPr="00ED292D">
        <w:t>laku vzhledem k výši jeho zpoždění (nebo zpoždění jin</w:t>
      </w:r>
      <w:r>
        <w:t>ého vlaku) stalo bezpředmětným nebo je jeho vedení nežádoucí s ohledem na aktuální dopravní situaci,</w:t>
      </w:r>
    </w:p>
    <w:p w14:paraId="426CC112" w14:textId="14AD87F5" w:rsidR="00930D1E" w:rsidRPr="00FB387A" w:rsidRDefault="00930D1E" w:rsidP="00930D1E">
      <w:pPr>
        <w:numPr>
          <w:ilvl w:val="0"/>
          <w:numId w:val="10"/>
        </w:numPr>
      </w:pPr>
      <w:r w:rsidRPr="00FB387A">
        <w:t>vypravení Pohotovostní Jednotky</w:t>
      </w:r>
      <w:r>
        <w:t xml:space="preserve">, </w:t>
      </w:r>
      <w:r w:rsidR="009B5A4F">
        <w:t xml:space="preserve">nasazení pohotovostního </w:t>
      </w:r>
      <w:r w:rsidRPr="00FB387A">
        <w:t>strojvedoucího</w:t>
      </w:r>
      <w:r w:rsidR="009B5A4F">
        <w:t xml:space="preserve">, </w:t>
      </w:r>
    </w:p>
    <w:p w14:paraId="6137A209" w14:textId="77777777" w:rsidR="00930D1E" w:rsidRPr="00D3696E" w:rsidRDefault="00930D1E" w:rsidP="00930D1E">
      <w:pPr>
        <w:numPr>
          <w:ilvl w:val="0"/>
          <w:numId w:val="10"/>
        </w:numPr>
      </w:pPr>
      <w:r>
        <w:t>mimořádné</w:t>
      </w:r>
      <w:r w:rsidRPr="00ED292D">
        <w:t xml:space="preserve"> zastavení </w:t>
      </w:r>
      <w:r>
        <w:t>V</w:t>
      </w:r>
      <w:r w:rsidRPr="00ED292D">
        <w:t xml:space="preserve">laků. </w:t>
      </w:r>
      <w:r>
        <w:t xml:space="preserve">Dispečer Dopravce je povinen mimořádné zastavení projednat s Provozovatelem dráhy. V případě kladného stanoviska je Dopravce </w:t>
      </w:r>
      <w:r w:rsidRPr="00D3696E">
        <w:t xml:space="preserve">povinen žádosti </w:t>
      </w:r>
      <w:smartTag w:uri="urn:schemas-microsoft-com:office:smarttags" w:element="PersonName">
        <w:r w:rsidRPr="00D3696E">
          <w:t>CED</w:t>
        </w:r>
      </w:smartTag>
      <w:r>
        <w:t xml:space="preserve"> vyhovět,</w:t>
      </w:r>
    </w:p>
    <w:p w14:paraId="2E500C96" w14:textId="77777777" w:rsidR="00930D1E" w:rsidRDefault="00930D1E" w:rsidP="00930D1E">
      <w:pPr>
        <w:numPr>
          <w:ilvl w:val="0"/>
          <w:numId w:val="10"/>
        </w:numPr>
      </w:pPr>
      <w:r w:rsidRPr="00ED292D">
        <w:t>změnu v</w:t>
      </w:r>
      <w:r>
        <w:t> </w:t>
      </w:r>
      <w:r w:rsidRPr="00ED292D">
        <w:t xml:space="preserve">pravidelných obratech </w:t>
      </w:r>
      <w:r>
        <w:t>souprav, vlakového doprovodu nebo strojvedoucích, v křižování nebo sledu Vlaků, pokud tomu nebrání oprávněné důvody na straně Dopravce,</w:t>
      </w:r>
    </w:p>
    <w:p w14:paraId="4FFF9DC0" w14:textId="77777777" w:rsidR="00930D1E" w:rsidRDefault="00930D1E" w:rsidP="00930D1E">
      <w:pPr>
        <w:numPr>
          <w:ilvl w:val="0"/>
          <w:numId w:val="10"/>
        </w:numPr>
      </w:pPr>
      <w:r>
        <w:t>operativní úpravy čekacích dob Vlaků na přípojné vlakové i autobusové spoje, mimořádné zajištění přestupní vazby,</w:t>
      </w:r>
    </w:p>
    <w:p w14:paraId="1C539EA0" w14:textId="77777777" w:rsidR="00930D1E" w:rsidRDefault="00930D1E" w:rsidP="00930D1E">
      <w:pPr>
        <w:numPr>
          <w:ilvl w:val="0"/>
          <w:numId w:val="10"/>
        </w:numPr>
      </w:pPr>
      <w:r w:rsidRPr="00D3696E">
        <w:t xml:space="preserve">vedení </w:t>
      </w:r>
      <w:r>
        <w:t>V</w:t>
      </w:r>
      <w:r w:rsidRPr="00D3696E">
        <w:t xml:space="preserve">laku </w:t>
      </w:r>
      <w:r>
        <w:t>po jiné trase, pokud tomu nebrání oprávněné důvody na straně Dopravce,</w:t>
      </w:r>
    </w:p>
    <w:p w14:paraId="480F62F9" w14:textId="729F414C" w:rsidR="00930D1E" w:rsidRDefault="00930D1E" w:rsidP="00930D1E">
      <w:r w:rsidRPr="00D3696E">
        <w:t>V</w:t>
      </w:r>
      <w:r>
        <w:t> </w:t>
      </w:r>
      <w:r w:rsidRPr="00D3696E">
        <w:t>případě</w:t>
      </w:r>
      <w:r>
        <w:t xml:space="preserve"> zamítnutí požadavku CED je Dopravce </w:t>
      </w:r>
      <w:r w:rsidRPr="00D3696E">
        <w:t>povinen zamítnutí písemně odůvodnit a doručit KORDIS do 5 pracovních dnů.</w:t>
      </w:r>
    </w:p>
    <w:p w14:paraId="1154D396" w14:textId="15208D13" w:rsidR="00930D1E" w:rsidRDefault="00930D1E" w:rsidP="00A63281">
      <w:pPr>
        <w:pStyle w:val="Nadpis2"/>
      </w:pPr>
      <w:bookmarkStart w:id="835" w:name="_Toc104126150"/>
      <w:bookmarkStart w:id="836" w:name="_Toc150718904"/>
      <w:r w:rsidRPr="0072513B">
        <w:t>Pohotovostní</w:t>
      </w:r>
      <w:r w:rsidRPr="00D3696E">
        <w:t xml:space="preserve"> </w:t>
      </w:r>
      <w:bookmarkEnd w:id="835"/>
      <w:r>
        <w:t>Jednotka</w:t>
      </w:r>
      <w:r w:rsidR="00380B86">
        <w:t xml:space="preserve"> a strojvedoucí</w:t>
      </w:r>
      <w:bookmarkEnd w:id="836"/>
    </w:p>
    <w:p w14:paraId="7E45CEE5" w14:textId="1B82BF71" w:rsidR="00930D1E" w:rsidRDefault="00930D1E" w:rsidP="00930D1E">
      <w:r>
        <w:t>Dopravce je ve spolupráci s</w:t>
      </w:r>
      <w:r w:rsidR="00500FA9">
        <w:t xml:space="preserve"> Poskytovatelem </w:t>
      </w:r>
      <w:r>
        <w:t>FS povinen mít k dispozici Pohotovostní Jednotku (viz definice ve Smlouvě) vč. strojvedoucího, která je v režimu aktivního odstavení dislokována na místě uvedeném v příloze 1 a připravena k neprodlenému nasazení na vlacích v časovém rozsahu uvedeném v příloze 1.</w:t>
      </w:r>
      <w:r w:rsidR="0025208C">
        <w:t xml:space="preserve"> Strojvedoucí Pohotovostní Jednotky může být na základě požadavku KORDIS využit i samostatně.</w:t>
      </w:r>
      <w:r>
        <w:t xml:space="preserve"> </w:t>
      </w:r>
      <w:r w:rsidR="00380B86">
        <w:t xml:space="preserve">Dopravce je dále povinen </w:t>
      </w:r>
      <w:r w:rsidR="004B4D14">
        <w:t xml:space="preserve">mít </w:t>
      </w:r>
      <w:r w:rsidR="00AF4EA6">
        <w:t xml:space="preserve">primárně v rámci stanice Brno </w:t>
      </w:r>
      <w:proofErr w:type="spellStart"/>
      <w:r w:rsidR="00AF4EA6">
        <w:t>hl.n</w:t>
      </w:r>
      <w:proofErr w:type="spellEnd"/>
      <w:r w:rsidR="00AF4EA6">
        <w:t xml:space="preserve">. </w:t>
      </w:r>
      <w:r w:rsidR="004B4D14">
        <w:t>k dispozici</w:t>
      </w:r>
      <w:r w:rsidR="00380B86">
        <w:t xml:space="preserve"> v</w:t>
      </w:r>
      <w:r w:rsidR="00B7190E">
        <w:t xml:space="preserve"> pracovní dny od 4:00 do 0:30 a v nepracovní dny od 5:00 </w:t>
      </w:r>
      <w:r w:rsidR="004B4D14">
        <w:t xml:space="preserve">do 0:30 </w:t>
      </w:r>
      <w:r w:rsidR="00380B86">
        <w:t xml:space="preserve">druhého </w:t>
      </w:r>
      <w:r w:rsidR="0025208C">
        <w:t xml:space="preserve">pohotovostního </w:t>
      </w:r>
      <w:r w:rsidR="00380B86">
        <w:t>strojvedoucího</w:t>
      </w:r>
      <w:r w:rsidR="0025208C">
        <w:t xml:space="preserve"> za účelem řešení operativní</w:t>
      </w:r>
      <w:r w:rsidR="0047200A">
        <w:t>ch (neplánovaných) změn v nasazení Jednotek (přistavování, odstavování, přetahy), nepravidelností</w:t>
      </w:r>
      <w:r w:rsidR="00AF4EA6">
        <w:t xml:space="preserve"> a </w:t>
      </w:r>
      <w:r w:rsidR="0047200A">
        <w:t>mimořádností</w:t>
      </w:r>
      <w:r w:rsidR="00BC0160">
        <w:t xml:space="preserve"> </w:t>
      </w:r>
      <w:r w:rsidR="0063093A">
        <w:t xml:space="preserve">v dopravě </w:t>
      </w:r>
      <w:r w:rsidR="00AF4EA6">
        <w:t xml:space="preserve">s vlivem na Vlaky </w:t>
      </w:r>
      <w:r w:rsidR="00BC0160">
        <w:t>a zabezpečení dalších činností stanovených KORDIS. Na základě pokynu CED či DID zajišťují pohotovostní strojvedoucí také nakládku a vykládku osoby na invalidním vozíku</w:t>
      </w:r>
      <w:r w:rsidR="00247C72">
        <w:t>.</w:t>
      </w:r>
      <w:r w:rsidR="00BC0160">
        <w:t xml:space="preserve"> </w:t>
      </w:r>
    </w:p>
    <w:p w14:paraId="571F2A3D" w14:textId="7D4E15B1" w:rsidR="00930D1E" w:rsidRDefault="00930D1E" w:rsidP="00930D1E">
      <w:r>
        <w:t>Pohotovostní Jednotka je určena nejen k řešení následků výpadků spojů a mimořádností</w:t>
      </w:r>
      <w:r w:rsidR="0063093A" w:rsidRPr="0063093A">
        <w:t xml:space="preserve"> </w:t>
      </w:r>
      <w:r w:rsidR="0063093A">
        <w:t>v dopravě</w:t>
      </w:r>
      <w:r>
        <w:t xml:space="preserve">, ale též k řešení nepravidelností v dopravě a mimořádných přeprav (posily, ad hoc </w:t>
      </w:r>
      <w:r>
        <w:lastRenderedPageBreak/>
        <w:t xml:space="preserve">vlaky) dle pokynů KORDIS. KORDIS může dále stanovit dočasnou změnu využití Pohotovostní Jednotky nebo místo </w:t>
      </w:r>
      <w:r w:rsidR="00141FE0">
        <w:t xml:space="preserve">a způsob </w:t>
      </w:r>
      <w:r>
        <w:t>jejího odstavení.</w:t>
      </w:r>
      <w:r w:rsidR="005F692B">
        <w:t xml:space="preserve"> Využití Pohotovostní Jednotky a pohotovostních strojvedoucích k jiným účelům, než zajištění provozu Vlaků není možné bez souhlasu KORDIS.</w:t>
      </w:r>
    </w:p>
    <w:p w14:paraId="6DBDDB70" w14:textId="67662CA8" w:rsidR="005C232A" w:rsidRDefault="005C232A" w:rsidP="00930D1E">
      <w:r>
        <w:t>Při výskytu okolností vedoucích k vystavení Pohotovostní Jednotky je Dopravce povinen neprodleně uskutečnit veškerá potřebná opatření (předání potřebných informací Provozovateli dráhy vč. případného zaslání žádosti o trasu, informování dotčených zaměstnanců Dopravce apod.), aby mohla být Pohotovostní Jednotka neprodleně nasazena do provozu.</w:t>
      </w:r>
    </w:p>
    <w:p w14:paraId="61A45A86" w14:textId="1F7D8761" w:rsidR="00930D1E" w:rsidRDefault="00930D1E" w:rsidP="00930D1E">
      <w:r>
        <w:t xml:space="preserve">Pohotovostní Jednotka může být </w:t>
      </w:r>
      <w:ins w:id="837" w:author="Word Document Comparison" w:date="2023-11-20T10:37:00Z">
        <w:r w:rsidR="00971087">
          <w:t xml:space="preserve">na základě požadavku KORDIS nebo s jeho souhlasem </w:t>
        </w:r>
      </w:ins>
      <w:r>
        <w:t>využita i na jiných vlacích. Dopravce je povinen zabezpečit, aby Pohotovostní Jednotka s provozním personálem Dopravce mohla být neprodleně vypravena i na traťové úseky, po nichž nejsou vedeny Vlaky, které jsou uvedeny v příloze 1.</w:t>
      </w:r>
    </w:p>
    <w:p w14:paraId="7931A3E3" w14:textId="77777777" w:rsidR="00930D1E" w:rsidRPr="00ED292D" w:rsidRDefault="00930D1E" w:rsidP="00A63281">
      <w:pPr>
        <w:pStyle w:val="Nadpis2"/>
      </w:pPr>
      <w:bookmarkStart w:id="838" w:name="_Toc58254057"/>
      <w:bookmarkStart w:id="839" w:name="_Toc177901463"/>
      <w:bookmarkStart w:id="840" w:name="_Toc334454615"/>
      <w:bookmarkStart w:id="841" w:name="_Toc334458428"/>
      <w:bookmarkStart w:id="842" w:name="_Toc334458630"/>
      <w:bookmarkStart w:id="843" w:name="_Toc104126151"/>
      <w:bookmarkStart w:id="844" w:name="_Ref141629902"/>
      <w:bookmarkStart w:id="845" w:name="_Toc150718905"/>
      <w:r w:rsidRPr="00ED292D">
        <w:t>Postup v případě mimořádnosti v dopravě</w:t>
      </w:r>
      <w:bookmarkEnd w:id="838"/>
      <w:bookmarkEnd w:id="839"/>
      <w:bookmarkEnd w:id="840"/>
      <w:bookmarkEnd w:id="841"/>
      <w:bookmarkEnd w:id="842"/>
      <w:bookmarkEnd w:id="843"/>
      <w:bookmarkEnd w:id="844"/>
      <w:bookmarkEnd w:id="845"/>
    </w:p>
    <w:p w14:paraId="6AA4A266" w14:textId="62C14B2F" w:rsidR="00891D49" w:rsidRDefault="00891D49" w:rsidP="00891D49">
      <w:r>
        <w:t xml:space="preserve">Pod pojmem mimořádnost </w:t>
      </w:r>
      <w:r w:rsidR="006C14BE">
        <w:t xml:space="preserve">v dopravě </w:t>
      </w:r>
      <w:r>
        <w:t xml:space="preserve">se rozumí taková situace, při které dojde k nenadálému omezení v provozu drážní dopravy (nehoda, porucha infrastruktury, porucha vozidla, živelná </w:t>
      </w:r>
      <w:r w:rsidR="007D7088">
        <w:t>událost</w:t>
      </w:r>
      <w:r>
        <w:t xml:space="preserve"> apod.) s rizikem zpoždění Vlaku nad 10 minut nebo jeho odřeknutí nebo k jinému závažnému jevu (např. </w:t>
      </w:r>
      <w:r w:rsidR="00ED70C1">
        <w:t>zásah</w:t>
      </w:r>
      <w:r>
        <w:t xml:space="preserve"> </w:t>
      </w:r>
      <w:r w:rsidR="00A272F8">
        <w:t xml:space="preserve">PČR ve </w:t>
      </w:r>
      <w:r w:rsidR="007D7088">
        <w:t>stanici</w:t>
      </w:r>
      <w:r w:rsidR="00A272F8">
        <w:t xml:space="preserve"> </w:t>
      </w:r>
      <w:r>
        <w:t xml:space="preserve">apod.). </w:t>
      </w:r>
    </w:p>
    <w:p w14:paraId="5FE96374" w14:textId="0B1252D1" w:rsidR="00930D1E" w:rsidRDefault="00930D1E" w:rsidP="00930D1E">
      <w:r w:rsidRPr="00ED292D">
        <w:t>V případě mimořádnosti v</w:t>
      </w:r>
      <w:r>
        <w:t> </w:t>
      </w:r>
      <w:r w:rsidRPr="00ED292D">
        <w:t>dopravě</w:t>
      </w:r>
      <w:r>
        <w:t xml:space="preserve"> </w:t>
      </w:r>
      <w:r w:rsidRPr="00ED292D">
        <w:t xml:space="preserve">je </w:t>
      </w:r>
      <w:r>
        <w:t>D</w:t>
      </w:r>
      <w:r w:rsidRPr="00ED292D">
        <w:t xml:space="preserve">opravce povinen bezodkladně </w:t>
      </w:r>
      <w:r>
        <w:t>(tzn. do 5 minut od zjištění mimořádnosti</w:t>
      </w:r>
      <w:r w:rsidR="0063093A" w:rsidRPr="0063093A">
        <w:t xml:space="preserve"> </w:t>
      </w:r>
      <w:r w:rsidR="0063093A">
        <w:t>v dopravě</w:t>
      </w:r>
      <w:r>
        <w:t xml:space="preserve">) </w:t>
      </w:r>
      <w:r w:rsidRPr="00ED292D">
        <w:t>informovat CED o situaci a dohodnout se na dalším</w:t>
      </w:r>
      <w:r>
        <w:t xml:space="preserve"> postupu řešení, přičemž se prioritně postupuje dle pokynů uvedených v příloze 1, jsou-li pro nastalou situaci stanoveny. Po konzultaci s CED a případné též </w:t>
      </w:r>
      <w:r w:rsidR="00500FA9">
        <w:t xml:space="preserve">s Poskytovatelem </w:t>
      </w:r>
      <w:r>
        <w:t xml:space="preserve">FS provede </w:t>
      </w:r>
      <w:r w:rsidR="00500FA9">
        <w:t>D</w:t>
      </w:r>
      <w:r>
        <w:t xml:space="preserve">ispečer Dopravce potřebná opatření. V případě změny situace je </w:t>
      </w:r>
      <w:r w:rsidR="00500FA9">
        <w:t>D</w:t>
      </w:r>
      <w:r>
        <w:t xml:space="preserve">ispečer Dopravce povinen bezodkladně (tzn. do 5 minut) </w:t>
      </w:r>
      <w:r w:rsidRPr="00ED292D">
        <w:t xml:space="preserve">informovat </w:t>
      </w:r>
      <w:r>
        <w:t>CED o této změně</w:t>
      </w:r>
      <w:r w:rsidRPr="00ED292D">
        <w:t xml:space="preserve">. </w:t>
      </w:r>
    </w:p>
    <w:p w14:paraId="17993F32" w14:textId="1488043E" w:rsidR="00930D1E" w:rsidRDefault="00930D1E" w:rsidP="00930D1E">
      <w:r>
        <w:t xml:space="preserve">V případě závažnějších mimořádnosti v dopravě je Dopravce povinen bezodkladně zajistit personální posilu </w:t>
      </w:r>
      <w:r w:rsidR="00500FA9">
        <w:t>D</w:t>
      </w:r>
      <w:r>
        <w:t>ispečera Dopravce, která nemusí být umístěna v sídle KORDIS a která bude spolupracovat s </w:t>
      </w:r>
      <w:r w:rsidR="00500FA9">
        <w:t xml:space="preserve">Dispečerem </w:t>
      </w:r>
      <w:r>
        <w:t xml:space="preserve">Dopravce při řešení </w:t>
      </w:r>
      <w:r w:rsidR="00C514B6">
        <w:t xml:space="preserve">této </w:t>
      </w:r>
      <w:r>
        <w:t xml:space="preserve">mimořádnosti </w:t>
      </w:r>
      <w:r w:rsidR="00C514B6">
        <w:t xml:space="preserve">v dopravě </w:t>
      </w:r>
      <w:r>
        <w:t xml:space="preserve">a jejíž kompetence a povinnosti budou stejné jako kompetence a povinnosti </w:t>
      </w:r>
      <w:r w:rsidR="00500FA9">
        <w:t xml:space="preserve">Dispečera </w:t>
      </w:r>
      <w:r>
        <w:t>Dopravce a jejíž hardwarové a softwarové vybavení umožní plnohodnotnou dispečerskou činnost. Dopravce je povinen zabezpečit rychlé fónické oboustranné spojení této posily s </w:t>
      </w:r>
      <w:r w:rsidR="00500FA9">
        <w:t xml:space="preserve">Dispečerem </w:t>
      </w:r>
      <w:r>
        <w:t xml:space="preserve">Dopravce a s CED. </w:t>
      </w:r>
    </w:p>
    <w:p w14:paraId="6D1A3229" w14:textId="6712679E" w:rsidR="00930D1E" w:rsidRDefault="00930D1E" w:rsidP="00930D1E">
      <w:r>
        <w:t xml:space="preserve">Aktivaci personální posily </w:t>
      </w:r>
      <w:r w:rsidR="00500FA9">
        <w:t xml:space="preserve">Dispečera </w:t>
      </w:r>
      <w:r>
        <w:t>Dopravce provádí Dopravce dle rozsahu mimořád</w:t>
      </w:r>
      <w:r w:rsidR="00891D49">
        <w:t xml:space="preserve">nosti </w:t>
      </w:r>
      <w:r w:rsidR="00C514B6">
        <w:t xml:space="preserve">v dopravě </w:t>
      </w:r>
      <w:r w:rsidR="00891D49">
        <w:t>tak, aby vlivem zahlcení D</w:t>
      </w:r>
      <w:r>
        <w:t xml:space="preserve">ispečera (dispečerů) Dopravce </w:t>
      </w:r>
      <w:r w:rsidR="00C514B6">
        <w:t xml:space="preserve">v důsledku mimořádnosti v dopravě </w:t>
      </w:r>
      <w:r>
        <w:t xml:space="preserve">nedocházelo ke vzniku zpoždění Vlaků nebo náhradní dopravy, pozdnímu předávání informací k operativním opatřením Provozovateli dráhy, provozním zaměstnancům Dopravce a CED nebo pozdní realizaci nutných operativních opatření. </w:t>
      </w:r>
      <w:r w:rsidR="00891D49">
        <w:t>A</w:t>
      </w:r>
      <w:r w:rsidR="00A272F8">
        <w:t>ktivace/</w:t>
      </w:r>
      <w:proofErr w:type="spellStart"/>
      <w:r w:rsidR="00A272F8">
        <w:t>neaktivace</w:t>
      </w:r>
      <w:proofErr w:type="spellEnd"/>
      <w:r w:rsidR="00A272F8">
        <w:t xml:space="preserve"> personální posily je součástí popisu mimořádnosti </w:t>
      </w:r>
      <w:r w:rsidR="0063093A">
        <w:t xml:space="preserve">v dopravě </w:t>
      </w:r>
      <w:r w:rsidR="00A272F8">
        <w:t xml:space="preserve">v denním hlášení Dispečera Dopravce. </w:t>
      </w:r>
    </w:p>
    <w:p w14:paraId="42EA92AD" w14:textId="14BAEF86" w:rsidR="00475AFF" w:rsidRDefault="00930D1E" w:rsidP="00930D1E">
      <w:r>
        <w:t>Pro následující oddíly platí, že v případě neplánované náhradní dopravy zajišťované záložními autobusy IDS JMK objednává výhradně CED a náhradní dopravu zajišťovanou jinými dopravními prostředky objednává výhradně Dopravce. O tom, zda bude náhradní doprava zajištěna záložním autobusem IDS JMK nebo jinými dopravními prostředky rozhoduje CED.</w:t>
      </w:r>
    </w:p>
    <w:p w14:paraId="0876509E" w14:textId="1548D0D1" w:rsidR="002F4691" w:rsidRDefault="00475AFF" w:rsidP="00930D1E">
      <w:r>
        <w:t xml:space="preserve">Při mimořádnostech v dopravě je CED oprávněn požádat o operativní úpravu v turnusech strojvedoucích, Vlakového doprovodu, případně v obězích jednotek. Dopravce je povinen takovému požadavku vyhovět, nebrání-li tomu závažné důvody, kterými jsou zejména legislativní důvody. </w:t>
      </w:r>
      <w:r w:rsidR="004B4D14">
        <w:t xml:space="preserve">Dopravce </w:t>
      </w:r>
      <w:r w:rsidR="00AF4EA6">
        <w:t xml:space="preserve">je </w:t>
      </w:r>
      <w:r w:rsidR="004B4D14">
        <w:t xml:space="preserve">povinen zajistit přepravu </w:t>
      </w:r>
      <w:r w:rsidR="002F4691">
        <w:t xml:space="preserve">strojvedoucích, ev. dalšího </w:t>
      </w:r>
      <w:r w:rsidR="004B4D14">
        <w:t xml:space="preserve">provozního personálu </w:t>
      </w:r>
      <w:r w:rsidR="002F4691">
        <w:t xml:space="preserve">náhradním způsobem (osobní automobil, TAXI, jiný vlak apod.) je-li to nutné k zajištění včasné jízdy Vlaku. </w:t>
      </w:r>
    </w:p>
    <w:p w14:paraId="6EB8B9B0" w14:textId="581B9B88" w:rsidR="005B32E3" w:rsidRPr="00BE4F68" w:rsidRDefault="005B32E3" w:rsidP="00930D1E">
      <w:r>
        <w:t xml:space="preserve">Dopravce je povinen </w:t>
      </w:r>
      <w:r w:rsidR="00816CF1">
        <w:t xml:space="preserve">zabezpečit školení </w:t>
      </w:r>
      <w:r w:rsidR="00ED70C1">
        <w:t>strojvedoucích</w:t>
      </w:r>
      <w:r w:rsidR="00816CF1">
        <w:t xml:space="preserve"> tak, aby </w:t>
      </w:r>
      <w:r w:rsidR="00AF4EA6">
        <w:t xml:space="preserve">v </w:t>
      </w:r>
      <w:r w:rsidR="00816CF1">
        <w:t>případě mimořádnosti</w:t>
      </w:r>
      <w:r w:rsidR="0063093A">
        <w:t xml:space="preserve"> v dopravě</w:t>
      </w:r>
      <w:r w:rsidR="00816CF1">
        <w:t xml:space="preserve"> nebo </w:t>
      </w:r>
      <w:r w:rsidR="00ED70C1">
        <w:t>nepravidelnosti</w:t>
      </w:r>
      <w:r w:rsidR="0063093A">
        <w:t xml:space="preserve"> provozu</w:t>
      </w:r>
      <w:r w:rsidR="00816CF1">
        <w:t xml:space="preserve"> mohl být Vlak veden možnými odklonovými trasami </w:t>
      </w:r>
      <w:r w:rsidR="00816CF1">
        <w:lastRenderedPageBreak/>
        <w:t>(např. přes Brno dolní nádraží, Brno jih, Brno-Maloměřice)</w:t>
      </w:r>
      <w:r w:rsidR="005C232A">
        <w:t>.</w:t>
      </w:r>
    </w:p>
    <w:p w14:paraId="1346CE90" w14:textId="30391F35" w:rsidR="00930D1E" w:rsidRPr="00ED292D" w:rsidRDefault="00930D1E" w:rsidP="00A63281">
      <w:pPr>
        <w:pStyle w:val="Nadpis2"/>
      </w:pPr>
      <w:bookmarkStart w:id="846" w:name="_Toc104126152"/>
      <w:bookmarkStart w:id="847" w:name="_Toc150718906"/>
      <w:r>
        <w:t>Povinnost o</w:t>
      </w:r>
      <w:r w:rsidRPr="00ED292D">
        <w:t>poždění odjezdu vlaku</w:t>
      </w:r>
      <w:bookmarkEnd w:id="846"/>
      <w:bookmarkEnd w:id="847"/>
    </w:p>
    <w:p w14:paraId="1E6F32B2" w14:textId="77777777" w:rsidR="00930D1E" w:rsidRDefault="00930D1E" w:rsidP="00930D1E">
      <w:pPr>
        <w:spacing w:before="0"/>
      </w:pPr>
      <w:r>
        <w:t>Dopravce je povinen nastavit takové postupy s Provozovatelem dráhy, které umožní dodržování Garance návazností IDS JMK - příloha 1 TPSŽ.</w:t>
      </w:r>
    </w:p>
    <w:p w14:paraId="2AF89BF9" w14:textId="77777777" w:rsidR="00930D1E" w:rsidRDefault="00930D1E" w:rsidP="00930D1E">
      <w:pPr>
        <w:spacing w:before="0"/>
      </w:pPr>
      <w:r w:rsidRPr="00ED292D">
        <w:t>V </w:t>
      </w:r>
      <w:smartTag w:uri="urn:schemas-microsoft-com:office:smarttags" w:element="PersonName">
        <w:r w:rsidRPr="00ED292D">
          <w:t>CED</w:t>
        </w:r>
      </w:smartTag>
      <w:r w:rsidRPr="00ED292D">
        <w:t xml:space="preserve"> jsou informace </w:t>
      </w:r>
      <w:r>
        <w:t>o poloze vlaků získané z vozidel automaticky vyhodnocovány</w:t>
      </w:r>
      <w:r w:rsidRPr="00ED292D">
        <w:t xml:space="preserve">, porovnány s jízdními řády a předpokládanými časy příjezdů a odjezdů přípojů a navazujících spojů. Pokud systém zjistí, že v některém případě je nutné pozdržet odjezd </w:t>
      </w:r>
      <w:r>
        <w:t>V</w:t>
      </w:r>
      <w:r w:rsidRPr="00ED292D">
        <w:t xml:space="preserve">laku nejdéle o dobu stanovenou v jízdních řádech, vyšle </w:t>
      </w:r>
      <w:smartTag w:uri="urn:schemas-microsoft-com:office:smarttags" w:element="PersonName">
        <w:r w:rsidRPr="00ED292D">
          <w:t>CED</w:t>
        </w:r>
      </w:smartTag>
      <w:r w:rsidRPr="00ED292D">
        <w:t xml:space="preserve"> požadavek na opoždění odjezdu </w:t>
      </w:r>
      <w:r>
        <w:t>V</w:t>
      </w:r>
      <w:r w:rsidRPr="00ED292D">
        <w:t>laku</w:t>
      </w:r>
      <w:r>
        <w:t xml:space="preserve"> – strojvedoucímu a Provozovateli dráhy.</w:t>
      </w:r>
      <w:r w:rsidRPr="00ED292D">
        <w:t xml:space="preserve"> </w:t>
      </w:r>
    </w:p>
    <w:p w14:paraId="1E8479F9" w14:textId="77777777" w:rsidR="00930D1E" w:rsidRDefault="00930D1E" w:rsidP="00930D1E">
      <w:pPr>
        <w:spacing w:before="0"/>
      </w:pPr>
      <w:r>
        <w:t xml:space="preserve">Dopravce je povinen zajistit, aby se strojvedoucí při dodržení platných bezpečnostních pravidel seznamoval se zprávami odeslanými CED, zejména požadavky na opoždění vlaku odsouhlasenými příslušnými složkami. </w:t>
      </w:r>
    </w:p>
    <w:p w14:paraId="5B48091E" w14:textId="77777777" w:rsidR="00930D1E" w:rsidRPr="00ED292D" w:rsidRDefault="00930D1E" w:rsidP="00930D1E">
      <w:pPr>
        <w:spacing w:before="0"/>
      </w:pPr>
      <w:r w:rsidRPr="00ED292D">
        <w:t xml:space="preserve">Dopravce musí zajistit, aby </w:t>
      </w:r>
      <w:r>
        <w:t xml:space="preserve">strojvedoucí reagoval na požadavek opoždění odjezdu odeslaný v předstihu nejpozději 1 minuta před pravidelným odjezdem Vlaku a aby </w:t>
      </w:r>
      <w:r w:rsidRPr="00ED292D">
        <w:t xml:space="preserve">byl odjezd daného </w:t>
      </w:r>
      <w:r>
        <w:t>V</w:t>
      </w:r>
      <w:r w:rsidRPr="00ED292D">
        <w:t xml:space="preserve">laku o </w:t>
      </w:r>
      <w:r>
        <w:t xml:space="preserve">požadavkem </w:t>
      </w:r>
      <w:r w:rsidRPr="00ED292D">
        <w:t xml:space="preserve">stanovenou dobu pozdržen. Pokud Dopravce nemůže z provozních důvodů tuto smluvní povinnost splnit, musí tuto informaci </w:t>
      </w:r>
      <w:r>
        <w:t xml:space="preserve">neprodleně </w:t>
      </w:r>
      <w:r w:rsidRPr="00ED292D">
        <w:t>sdělit a zdůvodnit CED.</w:t>
      </w:r>
    </w:p>
    <w:p w14:paraId="75929E8F" w14:textId="275DDCF3" w:rsidR="00930D1E" w:rsidRDefault="00930D1E" w:rsidP="00930D1E">
      <w:r w:rsidRPr="00ED292D">
        <w:t xml:space="preserve">V případě, že je zapotřebí pozdržet odjezd </w:t>
      </w:r>
      <w:r>
        <w:t>V</w:t>
      </w:r>
      <w:r w:rsidRPr="00ED292D">
        <w:t>laku o delší dobu, než vyplývá z jízdních řádů a příručky Garance návazností IDS JMK</w:t>
      </w:r>
      <w:r>
        <w:t xml:space="preserve"> - příloha 1 TPSŽ, </w:t>
      </w:r>
      <w:r w:rsidRPr="00ED292D">
        <w:t xml:space="preserve">dispečer CED </w:t>
      </w:r>
      <w:r>
        <w:t>ve spolupráci s </w:t>
      </w:r>
      <w:r w:rsidR="00500FA9">
        <w:t>D</w:t>
      </w:r>
      <w:r>
        <w:t xml:space="preserve">ispečerem Dopravce a Provozovatelem dráhy prověří tuto možnost. </w:t>
      </w:r>
    </w:p>
    <w:p w14:paraId="14D9CBEA" w14:textId="77777777" w:rsidR="00930D1E" w:rsidRDefault="00930D1E" w:rsidP="00A63281">
      <w:pPr>
        <w:pStyle w:val="Nadpis2"/>
      </w:pPr>
      <w:bookmarkStart w:id="848" w:name="_Toc150718907"/>
      <w:r>
        <w:t>Pokyny k operativnímu řízení</w:t>
      </w:r>
      <w:bookmarkEnd w:id="848"/>
    </w:p>
    <w:p w14:paraId="02707C25" w14:textId="77777777" w:rsidR="00930D1E" w:rsidRDefault="00930D1E" w:rsidP="00930D1E">
      <w:pPr>
        <w:rPr>
          <w:lang w:eastAsia="x-none"/>
        </w:rPr>
      </w:pPr>
      <w:r>
        <w:rPr>
          <w:lang w:eastAsia="x-none"/>
        </w:rPr>
        <w:t>Při nepravidelnostech a mimořádnostech v železniční dopravě je Dopravce povinen realizovat operativní opatření dle pokynů uvedených v příloze 1 (jsou-li pro nastalou situaci stanoveny). Eventuální odchylný postup je možný pouze po souhlasu KORDIS.</w:t>
      </w:r>
    </w:p>
    <w:p w14:paraId="30574A65" w14:textId="73A49CF4" w:rsidR="00930D1E" w:rsidRDefault="00930D1E" w:rsidP="00930D1E">
      <w:pPr>
        <w:rPr>
          <w:lang w:eastAsia="x-none"/>
        </w:rPr>
      </w:pPr>
      <w:r>
        <w:rPr>
          <w:lang w:eastAsia="x-none"/>
        </w:rPr>
        <w:t xml:space="preserve">Dopravce je povinen předávat aktuálně platné pokyny k operativnímu řízení také Provozovateli dráhy a dle možností usilovat o to, aby byly k dispozici </w:t>
      </w:r>
      <w:r w:rsidR="00A272F8">
        <w:rPr>
          <w:lang w:eastAsia="x-none"/>
        </w:rPr>
        <w:t xml:space="preserve">také </w:t>
      </w:r>
      <w:r>
        <w:rPr>
          <w:lang w:eastAsia="x-none"/>
        </w:rPr>
        <w:t xml:space="preserve">zaměstnancům Provozovatele dráhy řídících železniční provoz (např. uvedením </w:t>
      </w:r>
      <w:r w:rsidR="00A272F8">
        <w:rPr>
          <w:lang w:eastAsia="x-none"/>
        </w:rPr>
        <w:t>v </w:t>
      </w:r>
      <w:r w:rsidR="00ED70C1">
        <w:rPr>
          <w:lang w:eastAsia="x-none"/>
        </w:rPr>
        <w:t>dokumentech</w:t>
      </w:r>
      <w:r w:rsidR="00A272F8">
        <w:rPr>
          <w:lang w:eastAsia="x-none"/>
        </w:rPr>
        <w:t xml:space="preserve"> </w:t>
      </w:r>
      <w:r w:rsidR="00CC1BE6">
        <w:rPr>
          <w:lang w:eastAsia="x-none"/>
        </w:rPr>
        <w:t>Provozovatele dráhy týkajících se operativního řízení provozu</w:t>
      </w:r>
      <w:r>
        <w:rPr>
          <w:lang w:eastAsia="x-none"/>
        </w:rPr>
        <w:t xml:space="preserve">). </w:t>
      </w:r>
    </w:p>
    <w:p w14:paraId="1FCDCBF4" w14:textId="7210D28E" w:rsidR="00930D1E" w:rsidRPr="00ED292D" w:rsidRDefault="00930D1E" w:rsidP="00A63281">
      <w:pPr>
        <w:pStyle w:val="Nadpis2"/>
      </w:pPr>
      <w:bookmarkStart w:id="849" w:name="_Toc104126153"/>
      <w:bookmarkStart w:id="850" w:name="_Toc150718908"/>
      <w:r w:rsidRPr="00ED292D">
        <w:t>Prodloužení časové platnosti a změna zónové platnosti jízdenky IDS JMK</w:t>
      </w:r>
      <w:bookmarkEnd w:id="849"/>
      <w:bookmarkEnd w:id="850"/>
    </w:p>
    <w:p w14:paraId="35161028" w14:textId="77777777" w:rsidR="00930D1E" w:rsidRPr="00ED292D" w:rsidRDefault="00930D1E" w:rsidP="00930D1E">
      <w:r w:rsidRPr="00ED292D">
        <w:t>V případě kalamit, krizových stavů</w:t>
      </w:r>
      <w:r>
        <w:t xml:space="preserve">, mimořádností v dopravě </w:t>
      </w:r>
      <w:r w:rsidRPr="00ED292D">
        <w:t xml:space="preserve">a nedodržení návazností má </w:t>
      </w:r>
      <w:smartTag w:uri="urn:schemas-microsoft-com:office:smarttags" w:element="PersonName">
        <w:r w:rsidRPr="00ED292D">
          <w:t>CED</w:t>
        </w:r>
      </w:smartTag>
      <w:r w:rsidRPr="00ED292D">
        <w:t xml:space="preserve"> právo dát pokyn </w:t>
      </w:r>
      <w:r>
        <w:t>pracovníkům Dopravce uznávat prodloužené časové</w:t>
      </w:r>
      <w:r w:rsidRPr="00ED292D">
        <w:t xml:space="preserve"> platnost</w:t>
      </w:r>
      <w:r>
        <w:t>i</w:t>
      </w:r>
      <w:r w:rsidRPr="00ED292D">
        <w:t xml:space="preserve"> jednorázových j</w:t>
      </w:r>
      <w:r>
        <w:t>ízdenek IDS JMK, případně změny zónové</w:t>
      </w:r>
      <w:r w:rsidRPr="00ED292D">
        <w:t xml:space="preserve"> platnost</w:t>
      </w:r>
      <w:r>
        <w:t>i</w:t>
      </w:r>
      <w:r w:rsidRPr="00ED292D">
        <w:t xml:space="preserve"> jednorázových i </w:t>
      </w:r>
      <w:proofErr w:type="spellStart"/>
      <w:r w:rsidRPr="00ED292D">
        <w:t>předplatních</w:t>
      </w:r>
      <w:proofErr w:type="spellEnd"/>
      <w:r w:rsidRPr="00ED292D">
        <w:t xml:space="preserve"> jízdenek IDS JMK</w:t>
      </w:r>
      <w:r>
        <w:t>, případně obdobné změny platnosti dalších tarifů uznávaných ve Vlaku</w:t>
      </w:r>
      <w:r w:rsidRPr="00ED292D">
        <w:t xml:space="preserve">. </w:t>
      </w:r>
    </w:p>
    <w:p w14:paraId="2A769112" w14:textId="405095D0" w:rsidR="00930D1E" w:rsidRDefault="00930D1E" w:rsidP="00A63281">
      <w:pPr>
        <w:pStyle w:val="Nadpis2"/>
      </w:pPr>
      <w:bookmarkStart w:id="851" w:name="_Toc104126154"/>
      <w:bookmarkStart w:id="852" w:name="_Toc150718909"/>
      <w:r>
        <w:t>Výměna vozidla na trati</w:t>
      </w:r>
      <w:bookmarkEnd w:id="851"/>
      <w:bookmarkEnd w:id="852"/>
    </w:p>
    <w:p w14:paraId="21A81E68" w14:textId="27BBE8CC" w:rsidR="00930D1E" w:rsidRPr="00DD3163" w:rsidRDefault="00930D1E" w:rsidP="00930D1E">
      <w:pPr>
        <w:rPr>
          <w:lang w:eastAsia="x-none"/>
        </w:rPr>
      </w:pPr>
      <w:r>
        <w:rPr>
          <w:lang w:eastAsia="x-none"/>
        </w:rPr>
        <w:t xml:space="preserve">V případě nutnosti výměny vozidla na trati nebo náhrady vozidla jiným vozidlem </w:t>
      </w:r>
      <w:r w:rsidR="00500FA9">
        <w:rPr>
          <w:lang w:eastAsia="x-none"/>
        </w:rPr>
        <w:t>D</w:t>
      </w:r>
      <w:r>
        <w:rPr>
          <w:lang w:eastAsia="x-none"/>
        </w:rPr>
        <w:t>ispečer Dopravce po dohodě s CED a s</w:t>
      </w:r>
      <w:r w:rsidR="00CB3F01">
        <w:rPr>
          <w:lang w:eastAsia="x-none"/>
        </w:rPr>
        <w:t xml:space="preserve"> Poskytovatelem </w:t>
      </w:r>
      <w:r>
        <w:rPr>
          <w:lang w:eastAsia="x-none"/>
        </w:rPr>
        <w:t>FS nastaví takové postupy, aby byly minimalizovány dopady na cestující.</w:t>
      </w:r>
    </w:p>
    <w:p w14:paraId="2DBF652A" w14:textId="77777777" w:rsidR="00971087" w:rsidRPr="00DD3163" w:rsidRDefault="00971087" w:rsidP="00930D1E">
      <w:pPr>
        <w:rPr>
          <w:ins w:id="853" w:author="Word Document Comparison" w:date="2023-11-20T10:37:00Z"/>
          <w:lang w:eastAsia="x-none"/>
        </w:rPr>
      </w:pPr>
      <w:ins w:id="854" w:author="Word Document Comparison" w:date="2023-11-20T10:37:00Z">
        <w:r>
          <w:rPr>
            <w:lang w:eastAsia="x-none"/>
          </w:rPr>
          <w:t>Rovněž případné odtahy a přetahy Jednotek neschopných další jízdy vlastní silou (např. při uváznutí na trati nebo ve stanici z důvodu poruchy) organizuje Dopravce ve spolupráci s Poskytovatelem FS tak, aby byly minimalizovány dopady na cestující. Nepřípustné je rušení či nahrazování Vlaků kvůli využití Jednotky na odtah či přetah neschopné Jednotky, vyjma situací, kdy je to nezbytně nutné např. pro obnovení provozu na jednokolejné trati nebo je tím ve výsledku minimalizován negativní vliv na cestující.</w:t>
        </w:r>
      </w:ins>
    </w:p>
    <w:p w14:paraId="49A33E78" w14:textId="58EE45F9" w:rsidR="00930D1E" w:rsidRPr="00D3696E" w:rsidRDefault="00930D1E" w:rsidP="00A63281">
      <w:pPr>
        <w:pStyle w:val="Nadpis2"/>
      </w:pPr>
      <w:bookmarkStart w:id="855" w:name="_Toc104126155"/>
      <w:bookmarkStart w:id="856" w:name="_Toc150718910"/>
      <w:r w:rsidRPr="00D3696E">
        <w:lastRenderedPageBreak/>
        <w:t xml:space="preserve">Řešení nedostatku provozuschopných </w:t>
      </w:r>
      <w:r>
        <w:t>vozidel</w:t>
      </w:r>
      <w:bookmarkEnd w:id="855"/>
      <w:bookmarkEnd w:id="856"/>
    </w:p>
    <w:p w14:paraId="2298B654" w14:textId="77777777" w:rsidR="00971087" w:rsidRDefault="00971087" w:rsidP="00930D1E">
      <w:pPr>
        <w:rPr>
          <w:ins w:id="857" w:author="Word Document Comparison" w:date="2023-11-20T10:37:00Z"/>
        </w:rPr>
      </w:pPr>
      <w:ins w:id="858" w:author="Word Document Comparison" w:date="2023-11-20T10:37:00Z">
        <w:r>
          <w:t>KORDIS ve spolupráci s Dopravcem a Poskytovatelem FS stanoví pro období platnosti Jízdního řádu, příp. pro dílčí období, závazné postupy pro operativní úpravy oběhového řešení a nasazení Náhradních souprav při nedostatečném počtu provozuschopných Jednotek (EMU 140 a EMU 310).</w:t>
        </w:r>
      </w:ins>
    </w:p>
    <w:p w14:paraId="0A7A73A8" w14:textId="77777777" w:rsidR="00971087" w:rsidRDefault="00CC1BE6" w:rsidP="00930D1E">
      <w:pPr>
        <w:rPr>
          <w:ins w:id="859" w:author="Word Document Comparison" w:date="2023-11-20T10:37:00Z"/>
        </w:rPr>
      </w:pPr>
      <w:r>
        <w:t>V případě, že</w:t>
      </w:r>
      <w:r w:rsidR="00930D1E" w:rsidRPr="00D3696E">
        <w:t xml:space="preserve"> Dopravce nen</w:t>
      </w:r>
      <w:r>
        <w:t>í schopen zajistit jízdu některého Vlaku dle J</w:t>
      </w:r>
      <w:r w:rsidR="00930D1E" w:rsidRPr="00D3696E">
        <w:t xml:space="preserve">ízdního řádu a Plánu řazení </w:t>
      </w:r>
      <w:r w:rsidR="00930D1E">
        <w:t>V</w:t>
      </w:r>
      <w:r w:rsidR="00930D1E" w:rsidRPr="00D3696E">
        <w:t xml:space="preserve">laků z důvodu nedostatečného počtu provozuschopných </w:t>
      </w:r>
      <w:r w:rsidR="00D85303">
        <w:t>Jednotek (</w:t>
      </w:r>
      <w:r>
        <w:t>EMU 140</w:t>
      </w:r>
      <w:r w:rsidR="00D85303">
        <w:t xml:space="preserve">, </w:t>
      </w:r>
      <w:r>
        <w:t>EMU</w:t>
      </w:r>
      <w:r w:rsidR="00676C5F">
        <w:t xml:space="preserve"> 310</w:t>
      </w:r>
      <w:r w:rsidR="00D85303">
        <w:t>)</w:t>
      </w:r>
      <w:r w:rsidR="00676C5F">
        <w:t xml:space="preserve"> </w:t>
      </w:r>
      <w:r w:rsidR="00930D1E">
        <w:t xml:space="preserve">řeší </w:t>
      </w:r>
      <w:r w:rsidR="00676C5F">
        <w:t>tuto situaci</w:t>
      </w:r>
      <w:ins w:id="860" w:author="Word Document Comparison" w:date="2023-11-20T10:37:00Z">
        <w:r w:rsidR="00971087">
          <w:t xml:space="preserve"> prioritně dle stanovených závazných postupů</w:t>
        </w:r>
      </w:ins>
      <w:r w:rsidR="00D85303">
        <w:t>,</w:t>
      </w:r>
      <w:r w:rsidR="00676C5F">
        <w:t xml:space="preserve"> dle možností v dostatečném časovém předstihu</w:t>
      </w:r>
      <w:r w:rsidR="00D85303">
        <w:t>,</w:t>
      </w:r>
      <w:r w:rsidR="00676C5F">
        <w:t xml:space="preserve"> primárně s Poskytovatelem FS</w:t>
      </w:r>
      <w:ins w:id="861" w:author="Word Document Comparison" w:date="2023-11-20T10:37:00Z">
        <w:r w:rsidR="00676C5F">
          <w:t>.</w:t>
        </w:r>
      </w:ins>
      <w:del w:id="862" w:author="Word Document Comparison" w:date="2023-11-20T10:37:00Z">
        <w:r w:rsidR="00676C5F">
          <w:delText>, který zajistí náhradní Jednotku (EMU 140, EMU 310, Náhradní soupravu).</w:delText>
        </w:r>
      </w:del>
      <w:r w:rsidR="00676C5F">
        <w:t xml:space="preserve"> </w:t>
      </w:r>
      <w:r w:rsidR="00930D1E">
        <w:t xml:space="preserve">Pokud není možné zajistit náhradní </w:t>
      </w:r>
      <w:r w:rsidR="00676C5F">
        <w:t>Jednotku</w:t>
      </w:r>
      <w:ins w:id="863" w:author="Word Document Comparison" w:date="2023-11-20T10:37:00Z">
        <w:r w:rsidR="00971087">
          <w:t xml:space="preserve"> (EMU 140, EMU 310, Náhradní soupravu)</w:t>
        </w:r>
        <w:r w:rsidR="00D85303">
          <w:t>,</w:t>
        </w:r>
      </w:ins>
      <w:del w:id="864" w:author="Word Document Comparison" w:date="2023-11-20T10:37:00Z">
        <w:r w:rsidR="00D85303">
          <w:delText>,</w:delText>
        </w:r>
      </w:del>
      <w:r w:rsidR="00930D1E">
        <w:t xml:space="preserve"> </w:t>
      </w:r>
      <w:r w:rsidR="00676C5F">
        <w:t>řeší Dopravce situaci s</w:t>
      </w:r>
      <w:r w:rsidR="00D85303">
        <w:t> </w:t>
      </w:r>
      <w:r w:rsidR="00676C5F">
        <w:t>CED</w:t>
      </w:r>
      <w:r w:rsidR="00D85303">
        <w:t>, ev. s KORDIS.</w:t>
      </w:r>
      <w:r w:rsidR="00676C5F">
        <w:t xml:space="preserve"> V</w:t>
      </w:r>
      <w:r w:rsidR="00930D1E">
        <w:t> případě dlouhodobějšího výpadku se postupuje obdobně jako v případě výluky.</w:t>
      </w:r>
    </w:p>
    <w:p w14:paraId="16A04E66" w14:textId="16B3B5D2" w:rsidR="00930D1E" w:rsidRDefault="00971087" w:rsidP="00930D1E">
      <w:ins w:id="865" w:author="Word Document Comparison" w:date="2023-11-20T10:37:00Z">
        <w:r>
          <w:t>Dopravce je povinen v rámci své kompetence provádět bez zbytečného odkladu úkony potřebné k minimalizaci negativních vlivů na cestující plynoucích z případného nedostatku provozuschopných Jednotek (tedy např. provádět nezbytné operativní úpravy oběhového řešení, zajišťovat neplánované návozy souprav atp.).</w:t>
        </w:r>
      </w:ins>
      <w:r w:rsidR="00930D1E">
        <w:t xml:space="preserve"> </w:t>
      </w:r>
    </w:p>
    <w:p w14:paraId="1EEC5980" w14:textId="187E6B1B" w:rsidR="00930D1E" w:rsidRPr="00D3696E" w:rsidRDefault="00930D1E" w:rsidP="00A63281">
      <w:pPr>
        <w:pStyle w:val="Nadpis2"/>
      </w:pPr>
      <w:bookmarkStart w:id="866" w:name="_Toc117683629"/>
      <w:bookmarkStart w:id="867" w:name="_Toc150718911"/>
      <w:r w:rsidRPr="00D3696E">
        <w:t xml:space="preserve">Vypravení </w:t>
      </w:r>
      <w:r w:rsidR="00230EE6">
        <w:t xml:space="preserve">neplánované </w:t>
      </w:r>
      <w:r>
        <w:t>n</w:t>
      </w:r>
      <w:r w:rsidRPr="00D3696E">
        <w:t>áhradní dopravy</w:t>
      </w:r>
      <w:bookmarkEnd w:id="866"/>
      <w:bookmarkEnd w:id="867"/>
    </w:p>
    <w:p w14:paraId="6C32510C" w14:textId="670E8724" w:rsidR="00930D1E" w:rsidRPr="005423DB" w:rsidRDefault="00930D1E" w:rsidP="00930D1E">
      <w:bookmarkStart w:id="868" w:name="_Hlk117617556"/>
      <w:r w:rsidRPr="00D3696E">
        <w:t xml:space="preserve">Dopravce </w:t>
      </w:r>
      <w:r w:rsidRPr="005423DB">
        <w:t xml:space="preserve">je povinen vypravit </w:t>
      </w:r>
      <w:r>
        <w:t>neplánovanou n</w:t>
      </w:r>
      <w:r w:rsidRPr="005423DB">
        <w:t xml:space="preserve">áhradní dopravu </w:t>
      </w:r>
      <w:r w:rsidR="00676C5F">
        <w:t xml:space="preserve">za Vlak </w:t>
      </w:r>
      <w:r>
        <w:t>při výskytu mimořádnosti</w:t>
      </w:r>
      <w:r w:rsidR="00D07E27">
        <w:t xml:space="preserve"> v dopravě</w:t>
      </w:r>
      <w:r>
        <w:t>, neplánované výluky</w:t>
      </w:r>
      <w:r w:rsidR="00676C5F">
        <w:t xml:space="preserve"> či</w:t>
      </w:r>
      <w:r>
        <w:t xml:space="preserve"> nepravidelností v dopravě uvedených v příloze 1</w:t>
      </w:r>
      <w:r w:rsidR="00646D11">
        <w:t xml:space="preserve">, kromě případů, kdy vypravení neplánované náhradní dopravy není účelné. </w:t>
      </w:r>
      <w:r w:rsidR="00676C5F">
        <w:t>Vypravení</w:t>
      </w:r>
      <w:r w:rsidR="00646D11">
        <w:t>/nevypravení</w:t>
      </w:r>
      <w:r w:rsidR="00676C5F">
        <w:t xml:space="preserve"> neplánované náhradní dopravy </w:t>
      </w:r>
      <w:r w:rsidR="00646D11">
        <w:t xml:space="preserve">Dispečer Dopravce vždy </w:t>
      </w:r>
      <w:r w:rsidR="00676C5F">
        <w:t>konzultuje s</w:t>
      </w:r>
      <w:r w:rsidR="00646D11">
        <w:t> </w:t>
      </w:r>
      <w:r w:rsidR="00676C5F">
        <w:t>CED</w:t>
      </w:r>
      <w:r w:rsidR="00646D11">
        <w:t>, který je zároveň oprávněn vypravení neplánované náhra</w:t>
      </w:r>
      <w:r w:rsidR="00D07E27">
        <w:t>d</w:t>
      </w:r>
      <w:r w:rsidR="00646D11">
        <w:t>ní dopravy za Vlak Dopravci nařídit.</w:t>
      </w:r>
      <w:r w:rsidR="00B50F31">
        <w:t xml:space="preserve"> Neplánovaná náhradní doprava může být zajištěna zejména obdobnými dopravními prostředky a způsoby jako Náhradní doprava.</w:t>
      </w:r>
    </w:p>
    <w:p w14:paraId="615C397C" w14:textId="77777777" w:rsidR="00930D1E" w:rsidRPr="00ED60E6" w:rsidRDefault="00930D1E" w:rsidP="00A63281">
      <w:pPr>
        <w:pStyle w:val="Nadpis2"/>
      </w:pPr>
      <w:bookmarkStart w:id="869" w:name="_Toc150718912"/>
      <w:r>
        <w:t>Součinnost Dopravce</w:t>
      </w:r>
      <w:bookmarkEnd w:id="869"/>
    </w:p>
    <w:p w14:paraId="2A163B44" w14:textId="4CEA33C6" w:rsidR="00930D1E" w:rsidRDefault="00930D1E" w:rsidP="00930D1E">
      <w:pPr>
        <w:rPr>
          <w:lang w:eastAsia="x-none"/>
        </w:rPr>
      </w:pPr>
      <w:r>
        <w:rPr>
          <w:lang w:eastAsia="x-none"/>
        </w:rPr>
        <w:t>Dopravce je povinen zajistit pracovníkům KORDIS a Objednatele (v rozsahu maximálně 50 osob na různých pracovních stanicích při maximálně 10 otevřených instancích) stej</w:t>
      </w:r>
      <w:r w:rsidR="00646D11">
        <w:rPr>
          <w:lang w:eastAsia="x-none"/>
        </w:rPr>
        <w:t xml:space="preserve">né možnosti monitorovat provoz, </w:t>
      </w:r>
      <w:r>
        <w:rPr>
          <w:lang w:eastAsia="x-none"/>
        </w:rPr>
        <w:t>vč. možnosti zobrazovat provozn</w:t>
      </w:r>
      <w:r w:rsidR="00646D11">
        <w:rPr>
          <w:lang w:eastAsia="x-none"/>
        </w:rPr>
        <w:t>í situace alespoň 30 dní zpětně,</w:t>
      </w:r>
      <w:r>
        <w:rPr>
          <w:lang w:eastAsia="x-none"/>
        </w:rPr>
        <w:t xml:space="preserve"> jako pracovníkům DID.</w:t>
      </w:r>
    </w:p>
    <w:p w14:paraId="31EC64CA" w14:textId="414D4DE9" w:rsidR="00930D1E" w:rsidRDefault="00930D1E" w:rsidP="00930D1E">
      <w:pPr>
        <w:rPr>
          <w:lang w:eastAsia="x-none"/>
        </w:rPr>
      </w:pPr>
      <w:r>
        <w:rPr>
          <w:lang w:eastAsia="x-none"/>
        </w:rPr>
        <w:t xml:space="preserve">Dopravce je povinen poskytnout součinnost </w:t>
      </w:r>
      <w:r>
        <w:t>KORDIS</w:t>
      </w:r>
      <w:r>
        <w:rPr>
          <w:lang w:eastAsia="x-none"/>
        </w:rPr>
        <w:t xml:space="preserve"> při řešení eventuálních problémů s včasností Vlaků a spolupracovat při návrhu a realizaci eventuálních opatření k operativnímu řízení železničního provozu. </w:t>
      </w:r>
    </w:p>
    <w:p w14:paraId="4DB2BAEF" w14:textId="644C878A" w:rsidR="00646D11" w:rsidRDefault="00646D11" w:rsidP="00930D1E">
      <w:pPr>
        <w:rPr>
          <w:lang w:eastAsia="x-none"/>
        </w:rPr>
      </w:pPr>
      <w:r>
        <w:rPr>
          <w:lang w:eastAsia="x-none"/>
        </w:rPr>
        <w:t xml:space="preserve">Dopravce je povinen poskytnout součinnost </w:t>
      </w:r>
      <w:r>
        <w:t>KORDIS</w:t>
      </w:r>
      <w:r>
        <w:rPr>
          <w:lang w:eastAsia="x-none"/>
        </w:rPr>
        <w:t xml:space="preserve"> při řešení eventuálních problémů souvisejících s nedostatečným počtem provozuschopných EMU 140 a EMU 310. </w:t>
      </w:r>
    </w:p>
    <w:p w14:paraId="2EBE6B26" w14:textId="578ABFB9" w:rsidR="00930D1E" w:rsidRDefault="00930D1E" w:rsidP="00930D1E">
      <w:pPr>
        <w:rPr>
          <w:rFonts w:ascii="Georgia" w:hAnsi="Georgia"/>
          <w:sz w:val="20"/>
        </w:rPr>
      </w:pPr>
      <w:r>
        <w:rPr>
          <w:lang w:eastAsia="x-none"/>
        </w:rPr>
        <w:t>V případě požadavku KORDIS je Dopravce povinen svolat jednání s Provozovatelem dráhy a případně i dalšími subjekty s účastí KORDIS.</w:t>
      </w:r>
      <w:bookmarkEnd w:id="868"/>
      <w:r w:rsidRPr="00ED292D">
        <w:br w:type="page"/>
      </w:r>
      <w:bookmarkStart w:id="870" w:name="_Toc177901473"/>
    </w:p>
    <w:p w14:paraId="5A216CF7" w14:textId="77777777" w:rsidR="00930D1E" w:rsidRDefault="00930D1E" w:rsidP="00930D1E">
      <w:pPr>
        <w:pStyle w:val="Nadpis1"/>
      </w:pPr>
      <w:bookmarkStart w:id="871" w:name="_Toc104126156"/>
      <w:bookmarkStart w:id="872" w:name="_Toc150718913"/>
      <w:bookmarkStart w:id="873" w:name="_Toc177901482"/>
      <w:bookmarkStart w:id="874" w:name="_Toc334454634"/>
      <w:bookmarkStart w:id="875" w:name="_Toc334458447"/>
      <w:bookmarkStart w:id="876" w:name="_Toc334458649"/>
      <w:bookmarkEnd w:id="870"/>
      <w:r>
        <w:lastRenderedPageBreak/>
        <w:t>standard dopravních výkonů</w:t>
      </w:r>
      <w:bookmarkEnd w:id="871"/>
      <w:bookmarkEnd w:id="872"/>
    </w:p>
    <w:p w14:paraId="4F5E299B" w14:textId="77777777" w:rsidR="00930D1E" w:rsidRDefault="00930D1E" w:rsidP="00A63281">
      <w:pPr>
        <w:pStyle w:val="Nadpis2"/>
      </w:pPr>
      <w:bookmarkStart w:id="877" w:name="_Toc150718914"/>
      <w:r>
        <w:t>Jízdní řád vydávaný Provozovatelem dráhy</w:t>
      </w:r>
      <w:bookmarkEnd w:id="877"/>
    </w:p>
    <w:p w14:paraId="6A6EEC08" w14:textId="0752FF33" w:rsidR="00930D1E" w:rsidRDefault="00930D1E" w:rsidP="00930D1E">
      <w:pPr>
        <w:rPr>
          <w:lang w:eastAsia="x-none"/>
        </w:rPr>
      </w:pPr>
      <w:r>
        <w:rPr>
          <w:lang w:eastAsia="x-none"/>
        </w:rPr>
        <w:t>Dopravce je povinen zabezpečit realizaci požadavků Objednatele nebo KORDIS souvisejících s Jízdním řádem vydávaným Provozovatelem dráhy a navazujícími informačními systémy. Kromě požadavků týkajících se tras Vlaků jako takových je Dopravce povinen realizovat i požadavky týkající se označení Vlaků linkou, značek v jízdním řádu, platnosti tarifů IDS, eventuálních názvů vlaků, případných doplňujících informací apod. vč. jejich změn v průběhu platnosti Jízdního řádu</w:t>
      </w:r>
      <w:ins w:id="878" w:author="Word Document Comparison" w:date="2023-11-20T10:37:00Z">
        <w:r w:rsidR="000C5ABD">
          <w:rPr>
            <w:lang w:eastAsia="x-none"/>
          </w:rPr>
          <w:t xml:space="preserve">, </w:t>
        </w:r>
        <w:r w:rsidR="000C5ABD" w:rsidRPr="000C5ABD">
          <w:rPr>
            <w:lang w:eastAsia="x-none"/>
          </w:rPr>
          <w:t>a to do míry stanovené Provozovatelem dráhy</w:t>
        </w:r>
      </w:ins>
      <w:r>
        <w:rPr>
          <w:lang w:eastAsia="x-none"/>
        </w:rPr>
        <w:t xml:space="preserve">. </w:t>
      </w:r>
    </w:p>
    <w:p w14:paraId="3C61EF1C" w14:textId="77777777" w:rsidR="00930D1E" w:rsidRDefault="00930D1E" w:rsidP="00930D1E">
      <w:pPr>
        <w:rPr>
          <w:lang w:eastAsia="x-none"/>
        </w:rPr>
      </w:pPr>
      <w:r>
        <w:rPr>
          <w:lang w:eastAsia="x-none"/>
        </w:rPr>
        <w:t xml:space="preserve">V případě požadavku KORDIS je Dopravce povinen zabezpečit úpravu dat v Celostátním informačním systému o jízdních řádech. </w:t>
      </w:r>
    </w:p>
    <w:p w14:paraId="141ED6D9" w14:textId="77777777" w:rsidR="00930D1E" w:rsidRPr="004125FD" w:rsidRDefault="00930D1E" w:rsidP="00930D1E">
      <w:r>
        <w:t xml:space="preserve">Dopravce není oprávněn bez souhlasu KORDIS nad rámec zákonných povinností poskytovat data o jízdních řádech Vlaků dle této smlouvy třetím stranám. </w:t>
      </w:r>
    </w:p>
    <w:p w14:paraId="7E24F5DB" w14:textId="77777777" w:rsidR="00930D1E" w:rsidRDefault="00930D1E" w:rsidP="00A63281">
      <w:pPr>
        <w:pStyle w:val="Nadpis2"/>
      </w:pPr>
      <w:bookmarkStart w:id="879" w:name="_Toc104126157"/>
      <w:bookmarkStart w:id="880" w:name="_Toc150718915"/>
      <w:r>
        <w:t>Plán řazení vlaků</w:t>
      </w:r>
      <w:bookmarkEnd w:id="879"/>
      <w:bookmarkEnd w:id="880"/>
    </w:p>
    <w:p w14:paraId="6AF8C725" w14:textId="77777777" w:rsidR="00930D1E" w:rsidRPr="00EB523B" w:rsidRDefault="00930D1E" w:rsidP="00930D1E">
      <w:pPr>
        <w:rPr>
          <w:lang w:eastAsia="x-none"/>
        </w:rPr>
      </w:pPr>
      <w:r w:rsidRPr="00EB523B">
        <w:rPr>
          <w:lang w:eastAsia="x-none"/>
        </w:rPr>
        <w:t xml:space="preserve">Dopravce je povinen </w:t>
      </w:r>
      <w:r>
        <w:rPr>
          <w:lang w:eastAsia="x-none"/>
        </w:rPr>
        <w:t xml:space="preserve">předložit </w:t>
      </w:r>
      <w:r w:rsidRPr="00EB523B">
        <w:rPr>
          <w:lang w:eastAsia="x-none"/>
        </w:rPr>
        <w:t xml:space="preserve">KORDIS </w:t>
      </w:r>
      <w:r>
        <w:rPr>
          <w:lang w:eastAsia="x-none"/>
        </w:rPr>
        <w:t xml:space="preserve">návrh </w:t>
      </w:r>
      <w:r w:rsidRPr="00EB523B">
        <w:rPr>
          <w:lang w:eastAsia="x-none"/>
        </w:rPr>
        <w:t>Plán</w:t>
      </w:r>
      <w:r>
        <w:rPr>
          <w:lang w:eastAsia="x-none"/>
        </w:rPr>
        <w:t>u</w:t>
      </w:r>
      <w:r w:rsidRPr="00EB523B">
        <w:rPr>
          <w:lang w:eastAsia="x-none"/>
        </w:rPr>
        <w:t xml:space="preserve"> řazení </w:t>
      </w:r>
      <w:r>
        <w:rPr>
          <w:lang w:eastAsia="x-none"/>
        </w:rPr>
        <w:t>v</w:t>
      </w:r>
      <w:r w:rsidRPr="00EB523B">
        <w:rPr>
          <w:lang w:eastAsia="x-none"/>
        </w:rPr>
        <w:t xml:space="preserve">laků, případně </w:t>
      </w:r>
      <w:r>
        <w:rPr>
          <w:lang w:eastAsia="x-none"/>
        </w:rPr>
        <w:t xml:space="preserve">jeho změny v následujících termínech (nedohodne-li se s KORDIS jinak): </w:t>
      </w:r>
    </w:p>
    <w:p w14:paraId="64FCC88E" w14:textId="77777777" w:rsidR="00930D1E" w:rsidRPr="00025DEF" w:rsidRDefault="00930D1E" w:rsidP="00930D1E">
      <w:pPr>
        <w:numPr>
          <w:ilvl w:val="0"/>
          <w:numId w:val="8"/>
        </w:numPr>
        <w:rPr>
          <w:lang w:val="x-none" w:eastAsia="x-none"/>
        </w:rPr>
      </w:pPr>
      <w:r w:rsidRPr="00025DEF">
        <w:rPr>
          <w:lang w:eastAsia="x-none"/>
        </w:rPr>
        <w:t>do 15 dnů po vydání aktualizovaného návrhu Jízdního řádu;</w:t>
      </w:r>
    </w:p>
    <w:p w14:paraId="50A6E200" w14:textId="77777777" w:rsidR="00930D1E" w:rsidRPr="00025DEF" w:rsidRDefault="00930D1E" w:rsidP="00930D1E">
      <w:pPr>
        <w:numPr>
          <w:ilvl w:val="0"/>
          <w:numId w:val="7"/>
        </w:numPr>
        <w:rPr>
          <w:lang w:eastAsia="x-none"/>
        </w:rPr>
      </w:pPr>
      <w:r w:rsidRPr="00025DEF">
        <w:rPr>
          <w:lang w:eastAsia="x-none"/>
        </w:rPr>
        <w:t xml:space="preserve">do </w:t>
      </w:r>
      <w:r w:rsidRPr="00773336">
        <w:rPr>
          <w:lang w:eastAsia="x-none"/>
        </w:rPr>
        <w:t>30</w:t>
      </w:r>
      <w:r w:rsidRPr="00025DEF">
        <w:rPr>
          <w:lang w:eastAsia="x-none"/>
        </w:rPr>
        <w:t xml:space="preserve"> dnů před </w:t>
      </w:r>
      <w:r w:rsidRPr="00773336">
        <w:rPr>
          <w:lang w:eastAsia="x-none"/>
        </w:rPr>
        <w:t>začátkem platnosti nového Jízdního řádu</w:t>
      </w:r>
      <w:r w:rsidRPr="00773336">
        <w:rPr>
          <w:lang w:val="en-GB" w:eastAsia="x-none"/>
        </w:rPr>
        <w:t>;</w:t>
      </w:r>
    </w:p>
    <w:p w14:paraId="2D3901DA" w14:textId="77777777" w:rsidR="00930D1E" w:rsidRPr="001D6F80" w:rsidRDefault="00930D1E" w:rsidP="00930D1E">
      <w:pPr>
        <w:numPr>
          <w:ilvl w:val="0"/>
          <w:numId w:val="8"/>
        </w:numPr>
        <w:rPr>
          <w:lang w:val="x-none" w:eastAsia="x-none"/>
        </w:rPr>
      </w:pPr>
      <w:bookmarkStart w:id="881" w:name="_Hlk140040363"/>
      <w:r w:rsidRPr="001D6F80">
        <w:rPr>
          <w:lang w:eastAsia="x-none"/>
        </w:rPr>
        <w:t xml:space="preserve">do 15 dnů před jakoukoliv </w:t>
      </w:r>
      <w:r w:rsidRPr="001D6F80">
        <w:rPr>
          <w:lang w:val="x-none" w:eastAsia="x-none"/>
        </w:rPr>
        <w:t xml:space="preserve">změnou </w:t>
      </w:r>
      <w:r w:rsidRPr="001D6F80">
        <w:rPr>
          <w:lang w:eastAsia="x-none"/>
        </w:rPr>
        <w:t xml:space="preserve">Jízdního řádu </w:t>
      </w:r>
      <w:r w:rsidRPr="001D6F80">
        <w:rPr>
          <w:lang w:val="x-none" w:eastAsia="x-none"/>
        </w:rPr>
        <w:t xml:space="preserve">nebo před změnou </w:t>
      </w:r>
      <w:r w:rsidRPr="001D6F80">
        <w:rPr>
          <w:lang w:eastAsia="x-none"/>
        </w:rPr>
        <w:t>Plánu řazení vlaků</w:t>
      </w:r>
      <w:r w:rsidRPr="001D6F80">
        <w:rPr>
          <w:lang w:val="x-none" w:eastAsia="x-none"/>
        </w:rPr>
        <w:t>.</w:t>
      </w:r>
    </w:p>
    <w:bookmarkEnd w:id="881"/>
    <w:p w14:paraId="7F08D897" w14:textId="77777777" w:rsidR="00930D1E" w:rsidRPr="001D6F80" w:rsidRDefault="00930D1E" w:rsidP="00930D1E">
      <w:pPr>
        <w:rPr>
          <w:lang w:val="x-none" w:eastAsia="x-none"/>
        </w:rPr>
      </w:pPr>
      <w:r w:rsidRPr="001D6F80">
        <w:rPr>
          <w:lang w:val="x-none" w:eastAsia="x-none"/>
        </w:rPr>
        <w:t>Dopravce je povinen předložit KORDIS</w:t>
      </w:r>
      <w:r w:rsidRPr="001D6F80">
        <w:rPr>
          <w:lang w:eastAsia="x-none"/>
        </w:rPr>
        <w:t xml:space="preserve"> Plán řazení vlaků odsouhlasený KORDIS</w:t>
      </w:r>
      <w:r w:rsidRPr="001D6F80">
        <w:rPr>
          <w:lang w:val="x-none" w:eastAsia="x-none"/>
        </w:rPr>
        <w:t>:</w:t>
      </w:r>
    </w:p>
    <w:p w14:paraId="116A153D" w14:textId="77777777" w:rsidR="00930D1E" w:rsidRPr="001D6F80" w:rsidRDefault="00930D1E" w:rsidP="00930D1E">
      <w:pPr>
        <w:numPr>
          <w:ilvl w:val="0"/>
          <w:numId w:val="7"/>
        </w:numPr>
        <w:rPr>
          <w:lang w:val="x-none" w:eastAsia="x-none"/>
        </w:rPr>
      </w:pPr>
      <w:r w:rsidRPr="001D6F80">
        <w:rPr>
          <w:lang w:val="x-none" w:eastAsia="x-none"/>
        </w:rPr>
        <w:t xml:space="preserve">nejpozději </w:t>
      </w:r>
      <w:r w:rsidRPr="001D6F80">
        <w:rPr>
          <w:lang w:eastAsia="x-none"/>
        </w:rPr>
        <w:t>15</w:t>
      </w:r>
      <w:r w:rsidRPr="001D6F80">
        <w:rPr>
          <w:lang w:val="x-none" w:eastAsia="x-none"/>
        </w:rPr>
        <w:t xml:space="preserve"> dnů před </w:t>
      </w:r>
      <w:r w:rsidRPr="001D6F80">
        <w:rPr>
          <w:lang w:eastAsia="x-none"/>
        </w:rPr>
        <w:t>začátkem platnosti nového Jízdního řádu;</w:t>
      </w:r>
      <w:r w:rsidRPr="001D6F80">
        <w:rPr>
          <w:lang w:val="x-none" w:eastAsia="x-none"/>
        </w:rPr>
        <w:t xml:space="preserve"> </w:t>
      </w:r>
    </w:p>
    <w:p w14:paraId="2DBD8CB8" w14:textId="6513BF61" w:rsidR="00930D1E" w:rsidRDefault="00930D1E" w:rsidP="00930D1E">
      <w:pPr>
        <w:numPr>
          <w:ilvl w:val="0"/>
          <w:numId w:val="8"/>
        </w:numPr>
        <w:rPr>
          <w:lang w:val="x-none" w:eastAsia="x-none"/>
        </w:rPr>
      </w:pPr>
      <w:r w:rsidRPr="001D6F80">
        <w:rPr>
          <w:lang w:val="x-none" w:eastAsia="x-none"/>
        </w:rPr>
        <w:t xml:space="preserve">nejpozději </w:t>
      </w:r>
      <w:r w:rsidRPr="001D6F80">
        <w:rPr>
          <w:lang w:eastAsia="x-none"/>
        </w:rPr>
        <w:t xml:space="preserve">5 </w:t>
      </w:r>
      <w:r w:rsidRPr="001D6F80">
        <w:rPr>
          <w:lang w:val="x-none" w:eastAsia="x-none"/>
        </w:rPr>
        <w:t xml:space="preserve">dnů před </w:t>
      </w:r>
      <w:r w:rsidRPr="001D6F80">
        <w:rPr>
          <w:lang w:eastAsia="x-none"/>
        </w:rPr>
        <w:t xml:space="preserve">jakoukoliv </w:t>
      </w:r>
      <w:r w:rsidRPr="001D6F80">
        <w:rPr>
          <w:lang w:val="x-none" w:eastAsia="x-none"/>
        </w:rPr>
        <w:t xml:space="preserve">změnou </w:t>
      </w:r>
      <w:r w:rsidRPr="001D6F80">
        <w:rPr>
          <w:lang w:eastAsia="x-none"/>
        </w:rPr>
        <w:t>J</w:t>
      </w:r>
      <w:proofErr w:type="spellStart"/>
      <w:r w:rsidRPr="001D6F80">
        <w:rPr>
          <w:lang w:val="x-none" w:eastAsia="x-none"/>
        </w:rPr>
        <w:t>ízdní</w:t>
      </w:r>
      <w:r w:rsidRPr="001D6F80">
        <w:rPr>
          <w:lang w:eastAsia="x-none"/>
        </w:rPr>
        <w:t>ho</w:t>
      </w:r>
      <w:proofErr w:type="spellEnd"/>
      <w:r w:rsidRPr="001D6F80">
        <w:rPr>
          <w:lang w:val="x-none" w:eastAsia="x-none"/>
        </w:rPr>
        <w:t xml:space="preserve"> řád</w:t>
      </w:r>
      <w:r w:rsidRPr="001D6F80">
        <w:rPr>
          <w:lang w:eastAsia="x-none"/>
        </w:rPr>
        <w:t>u</w:t>
      </w:r>
      <w:r w:rsidRPr="001D6F80">
        <w:rPr>
          <w:lang w:val="x-none" w:eastAsia="x-none"/>
        </w:rPr>
        <w:t xml:space="preserve"> nebo před změnou </w:t>
      </w:r>
      <w:r w:rsidRPr="001D6F80">
        <w:rPr>
          <w:lang w:eastAsia="x-none"/>
        </w:rPr>
        <w:t>Plánu řazení vlaků</w:t>
      </w:r>
      <w:r w:rsidRPr="001D6F80">
        <w:rPr>
          <w:lang w:val="x-none" w:eastAsia="x-none"/>
        </w:rPr>
        <w:t>.</w:t>
      </w:r>
    </w:p>
    <w:p w14:paraId="41A1DC1B" w14:textId="4D52B230" w:rsidR="000804ED" w:rsidRPr="000804ED" w:rsidRDefault="000804ED" w:rsidP="000804ED">
      <w:pPr>
        <w:rPr>
          <w:lang w:eastAsia="x-none"/>
        </w:rPr>
      </w:pPr>
      <w:r>
        <w:rPr>
          <w:lang w:eastAsia="x-none"/>
        </w:rPr>
        <w:t>Dopravce je povinen dodržovat aktuálně platný Plán řazení vlaků odsouhl</w:t>
      </w:r>
      <w:r w:rsidR="00B16B6F">
        <w:rPr>
          <w:lang w:eastAsia="x-none"/>
        </w:rPr>
        <w:t>a</w:t>
      </w:r>
      <w:r>
        <w:rPr>
          <w:lang w:eastAsia="x-none"/>
        </w:rPr>
        <w:t xml:space="preserve">sený KORDIS. </w:t>
      </w:r>
    </w:p>
    <w:p w14:paraId="5BCC343A" w14:textId="77777777" w:rsidR="00930D1E" w:rsidRDefault="00930D1E" w:rsidP="00A63281">
      <w:pPr>
        <w:pStyle w:val="Nadpis2"/>
      </w:pPr>
      <w:bookmarkStart w:id="882" w:name="_Toc150718916"/>
      <w:r>
        <w:t>Oběhy souprav</w:t>
      </w:r>
      <w:bookmarkEnd w:id="882"/>
    </w:p>
    <w:p w14:paraId="43FC768D" w14:textId="6DB07BD5" w:rsidR="00930D1E" w:rsidRDefault="00930D1E" w:rsidP="00930D1E">
      <w:pPr>
        <w:rPr>
          <w:lang w:eastAsia="x-none"/>
        </w:rPr>
      </w:pPr>
      <w:r>
        <w:rPr>
          <w:lang w:eastAsia="x-none"/>
        </w:rPr>
        <w:t xml:space="preserve">Oběhy souprav zpracovává Dopravce na základě požadavků plynoucích z Objednávky jízdního řádu, požadavků Poskytovatele FS, možností infrastruktury a dalších </w:t>
      </w:r>
      <w:r w:rsidR="00880953">
        <w:rPr>
          <w:lang w:eastAsia="x-none"/>
        </w:rPr>
        <w:t>požadavků KORDIS na dopravní řešení.</w:t>
      </w:r>
    </w:p>
    <w:p w14:paraId="51CED7AA" w14:textId="77777777" w:rsidR="00930D1E" w:rsidRPr="00773336" w:rsidRDefault="00930D1E" w:rsidP="00930D1E">
      <w:pPr>
        <w:rPr>
          <w:lang w:eastAsia="x-none"/>
        </w:rPr>
      </w:pPr>
      <w:r w:rsidRPr="00773336">
        <w:rPr>
          <w:lang w:eastAsia="x-none"/>
        </w:rPr>
        <w:t>Dopravce je povinen předložit KORDIS</w:t>
      </w:r>
      <w:r>
        <w:rPr>
          <w:lang w:eastAsia="x-none"/>
        </w:rPr>
        <w:t xml:space="preserve"> a Poskytovateli FS</w:t>
      </w:r>
      <w:r w:rsidRPr="00773336">
        <w:rPr>
          <w:lang w:eastAsia="x-none"/>
        </w:rPr>
        <w:t xml:space="preserve"> návrh Oběhů souprav, příp. jejich změny, v následujících termínech (nedohodne-li se s KORDIS jinak): </w:t>
      </w:r>
    </w:p>
    <w:p w14:paraId="073462D6" w14:textId="77777777" w:rsidR="00930D1E" w:rsidRPr="00773336" w:rsidRDefault="00930D1E" w:rsidP="00930D1E">
      <w:pPr>
        <w:numPr>
          <w:ilvl w:val="0"/>
          <w:numId w:val="8"/>
        </w:numPr>
        <w:rPr>
          <w:lang w:eastAsia="x-none"/>
        </w:rPr>
      </w:pPr>
      <w:r w:rsidRPr="00773336">
        <w:rPr>
          <w:lang w:eastAsia="x-none"/>
        </w:rPr>
        <w:t xml:space="preserve">pro nadcházející </w:t>
      </w:r>
      <w:r w:rsidRPr="00CA6671">
        <w:rPr>
          <w:lang w:eastAsia="x-none"/>
        </w:rPr>
        <w:t>J</w:t>
      </w:r>
      <w:r w:rsidRPr="00773336">
        <w:rPr>
          <w:lang w:eastAsia="x-none"/>
        </w:rPr>
        <w:t xml:space="preserve">ízdní řád do 31. 7. každého roku; </w:t>
      </w:r>
    </w:p>
    <w:p w14:paraId="7FC0698E" w14:textId="77777777" w:rsidR="00930D1E" w:rsidRPr="00773336" w:rsidRDefault="00930D1E" w:rsidP="00930D1E">
      <w:pPr>
        <w:numPr>
          <w:ilvl w:val="0"/>
          <w:numId w:val="8"/>
        </w:numPr>
        <w:rPr>
          <w:lang w:val="x-none" w:eastAsia="x-none"/>
        </w:rPr>
      </w:pPr>
      <w:r w:rsidRPr="00773336">
        <w:rPr>
          <w:lang w:eastAsia="x-none"/>
        </w:rPr>
        <w:t xml:space="preserve">do </w:t>
      </w:r>
      <w:r>
        <w:rPr>
          <w:lang w:eastAsia="x-none"/>
        </w:rPr>
        <w:t>60</w:t>
      </w:r>
      <w:r w:rsidRPr="00773336">
        <w:rPr>
          <w:lang w:eastAsia="x-none"/>
        </w:rPr>
        <w:t xml:space="preserve"> dnů začátkem platnosti nového Jízdního řádu;</w:t>
      </w:r>
    </w:p>
    <w:p w14:paraId="139E672C" w14:textId="77777777" w:rsidR="00930D1E" w:rsidRPr="00886504" w:rsidRDefault="00930D1E" w:rsidP="00930D1E">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souprav</w:t>
      </w:r>
      <w:r w:rsidRPr="00886504">
        <w:rPr>
          <w:lang w:val="x-none" w:eastAsia="x-none"/>
        </w:rPr>
        <w:t>.</w:t>
      </w:r>
    </w:p>
    <w:p w14:paraId="3EE8BCC1" w14:textId="77777777" w:rsidR="00930D1E" w:rsidRPr="00773336" w:rsidRDefault="00930D1E" w:rsidP="00930D1E">
      <w:pPr>
        <w:rPr>
          <w:lang w:val="x-none" w:eastAsia="x-none"/>
        </w:rPr>
      </w:pPr>
      <w:r w:rsidRPr="00773336">
        <w:rPr>
          <w:lang w:val="x-none" w:eastAsia="x-none"/>
        </w:rPr>
        <w:t>Dopravce je povinen předložit KORDIS</w:t>
      </w:r>
      <w:r w:rsidRPr="00773336">
        <w:rPr>
          <w:lang w:eastAsia="x-none"/>
        </w:rPr>
        <w:t xml:space="preserve"> Oběhy souprav odsouhlasené KORDIS a </w:t>
      </w:r>
      <w:r>
        <w:rPr>
          <w:lang w:eastAsia="x-none"/>
        </w:rPr>
        <w:t>P</w:t>
      </w:r>
      <w:r w:rsidRPr="00773336">
        <w:rPr>
          <w:lang w:eastAsia="x-none"/>
        </w:rPr>
        <w:t>oskytovatelem FS</w:t>
      </w:r>
      <w:r w:rsidRPr="00773336">
        <w:rPr>
          <w:lang w:val="x-none" w:eastAsia="x-none"/>
        </w:rPr>
        <w:t>:</w:t>
      </w:r>
    </w:p>
    <w:p w14:paraId="019E13AE" w14:textId="77777777" w:rsidR="00930D1E" w:rsidRPr="00773336" w:rsidRDefault="00930D1E" w:rsidP="00930D1E">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2865AC57" w14:textId="2E19C408" w:rsidR="00930D1E" w:rsidRPr="000804ED" w:rsidRDefault="00930D1E" w:rsidP="00930D1E">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Oběhů souprav.</w:t>
      </w:r>
    </w:p>
    <w:p w14:paraId="2D823415" w14:textId="3ADDA042" w:rsidR="000804ED" w:rsidRPr="000804ED" w:rsidRDefault="000804ED" w:rsidP="000804ED">
      <w:pPr>
        <w:rPr>
          <w:lang w:eastAsia="x-none"/>
        </w:rPr>
      </w:pPr>
      <w:r>
        <w:rPr>
          <w:lang w:eastAsia="x-none"/>
        </w:rPr>
        <w:t>Dopravce je povinen dodržovat aktuálně platné Oběhy s</w:t>
      </w:r>
      <w:r w:rsidR="00EB6A06">
        <w:rPr>
          <w:lang w:eastAsia="x-none"/>
        </w:rPr>
        <w:t>o</w:t>
      </w:r>
      <w:r>
        <w:rPr>
          <w:lang w:eastAsia="x-none"/>
        </w:rPr>
        <w:t>uprav odsouhlasené KORDIS.</w:t>
      </w:r>
    </w:p>
    <w:p w14:paraId="307B53F4" w14:textId="77777777" w:rsidR="00930D1E" w:rsidRDefault="00930D1E" w:rsidP="00A63281">
      <w:pPr>
        <w:pStyle w:val="Nadpis2"/>
      </w:pPr>
      <w:bookmarkStart w:id="883" w:name="_Toc150718917"/>
      <w:r>
        <w:lastRenderedPageBreak/>
        <w:t>Oběhy vlakového doprovodu</w:t>
      </w:r>
      <w:bookmarkEnd w:id="883"/>
    </w:p>
    <w:p w14:paraId="06508425" w14:textId="26322CF5" w:rsidR="00930D1E" w:rsidRDefault="001006CB" w:rsidP="00930D1E">
      <w:pPr>
        <w:rPr>
          <w:lang w:eastAsia="x-none"/>
        </w:rPr>
      </w:pPr>
      <w:r>
        <w:rPr>
          <w:lang w:eastAsia="x-none"/>
        </w:rPr>
        <w:t xml:space="preserve">V případě, že Objednatel požaduje Vlakový doprovod zpracuje Dopravce </w:t>
      </w:r>
      <w:r w:rsidR="00817C7C">
        <w:rPr>
          <w:lang w:eastAsia="x-none"/>
        </w:rPr>
        <w:t xml:space="preserve">dle požadavků předložených Objednatelem či KORDIS Oběhy vlakového doprovodu. </w:t>
      </w:r>
    </w:p>
    <w:p w14:paraId="1898FE51" w14:textId="5411D7CC" w:rsidR="00817C7C" w:rsidRPr="00773336" w:rsidRDefault="00817C7C" w:rsidP="00817C7C">
      <w:pPr>
        <w:rPr>
          <w:lang w:eastAsia="x-none"/>
        </w:rPr>
      </w:pPr>
      <w:r w:rsidRPr="00773336">
        <w:rPr>
          <w:lang w:eastAsia="x-none"/>
        </w:rPr>
        <w:t>Dopravce je povinen předložit KORDIS</w:t>
      </w:r>
      <w:r>
        <w:rPr>
          <w:lang w:eastAsia="x-none"/>
        </w:rPr>
        <w:t xml:space="preserve"> </w:t>
      </w:r>
      <w:r w:rsidRPr="00773336">
        <w:rPr>
          <w:lang w:eastAsia="x-none"/>
        </w:rPr>
        <w:t xml:space="preserve">návrh Oběhů </w:t>
      </w:r>
      <w:r>
        <w:rPr>
          <w:lang w:eastAsia="x-none"/>
        </w:rPr>
        <w:t>vlakového doprovodu</w:t>
      </w:r>
      <w:r w:rsidRPr="00773336">
        <w:rPr>
          <w:lang w:eastAsia="x-none"/>
        </w:rPr>
        <w:t xml:space="preserve">, příp. jejich změny, v následujících termínech (nedohodne-li se s KORDIS jinak): </w:t>
      </w:r>
    </w:p>
    <w:p w14:paraId="6853DEF3" w14:textId="3EE7220E" w:rsidR="00817C7C" w:rsidRPr="00773336" w:rsidRDefault="00817C7C" w:rsidP="00817C7C">
      <w:pPr>
        <w:numPr>
          <w:ilvl w:val="0"/>
          <w:numId w:val="8"/>
        </w:numPr>
        <w:rPr>
          <w:lang w:val="x-none" w:eastAsia="x-none"/>
        </w:rPr>
      </w:pPr>
      <w:r w:rsidRPr="00773336">
        <w:rPr>
          <w:lang w:eastAsia="x-none"/>
        </w:rPr>
        <w:t xml:space="preserve">do </w:t>
      </w:r>
      <w:r>
        <w:rPr>
          <w:lang w:eastAsia="x-none"/>
        </w:rPr>
        <w:t xml:space="preserve">60 </w:t>
      </w:r>
      <w:r w:rsidRPr="00773336">
        <w:rPr>
          <w:lang w:eastAsia="x-none"/>
        </w:rPr>
        <w:t>dnů začátkem platnosti nového Jízdního řádu;</w:t>
      </w:r>
    </w:p>
    <w:p w14:paraId="749D0816" w14:textId="5BD079E5" w:rsidR="00817C7C" w:rsidRPr="00886504" w:rsidRDefault="00817C7C" w:rsidP="00817C7C">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vlakového doprovodu</w:t>
      </w:r>
      <w:r w:rsidRPr="00886504">
        <w:rPr>
          <w:lang w:val="x-none" w:eastAsia="x-none"/>
        </w:rPr>
        <w:t>.</w:t>
      </w:r>
    </w:p>
    <w:p w14:paraId="474C1ED7" w14:textId="2D78788F" w:rsidR="00817C7C" w:rsidRPr="00773336" w:rsidRDefault="00817C7C" w:rsidP="00817C7C">
      <w:pPr>
        <w:rPr>
          <w:lang w:val="x-none" w:eastAsia="x-none"/>
        </w:rPr>
      </w:pPr>
      <w:r w:rsidRPr="00773336">
        <w:rPr>
          <w:lang w:val="x-none" w:eastAsia="x-none"/>
        </w:rPr>
        <w:t>Dopravce je povinen předložit KORDIS</w:t>
      </w:r>
      <w:r w:rsidRPr="00773336">
        <w:rPr>
          <w:lang w:eastAsia="x-none"/>
        </w:rPr>
        <w:t xml:space="preserve"> Oběhy </w:t>
      </w:r>
      <w:r>
        <w:rPr>
          <w:lang w:eastAsia="x-none"/>
        </w:rPr>
        <w:t>vlakového doprovodu</w:t>
      </w:r>
      <w:r w:rsidRPr="00773336">
        <w:rPr>
          <w:lang w:eastAsia="x-none"/>
        </w:rPr>
        <w:t xml:space="preserve"> odsouhlasené KORDIS</w:t>
      </w:r>
      <w:r w:rsidRPr="00773336">
        <w:rPr>
          <w:lang w:val="x-none" w:eastAsia="x-none"/>
        </w:rPr>
        <w:t>:</w:t>
      </w:r>
    </w:p>
    <w:p w14:paraId="4E47F8D8" w14:textId="77777777" w:rsidR="00817C7C" w:rsidRPr="00773336" w:rsidRDefault="00817C7C" w:rsidP="00817C7C">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3A224F09" w14:textId="62A4D41A" w:rsidR="00817C7C" w:rsidRPr="000804ED" w:rsidRDefault="00817C7C" w:rsidP="00817C7C">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 xml:space="preserve">Oběhů </w:t>
      </w:r>
      <w:r w:rsidR="00CC18F6">
        <w:rPr>
          <w:lang w:eastAsia="x-none"/>
        </w:rPr>
        <w:t>vlakového doprovodu</w:t>
      </w:r>
      <w:r w:rsidRPr="00773336">
        <w:rPr>
          <w:lang w:eastAsia="x-none"/>
        </w:rPr>
        <w:t>.</w:t>
      </w:r>
    </w:p>
    <w:p w14:paraId="0B4DF4EA" w14:textId="44943A58" w:rsidR="00930D1E" w:rsidRDefault="00930D1E" w:rsidP="00930D1E">
      <w:pPr>
        <w:rPr>
          <w:lang w:eastAsia="x-none"/>
        </w:rPr>
      </w:pPr>
      <w:r w:rsidRPr="00983759">
        <w:rPr>
          <w:lang w:eastAsia="x-none"/>
        </w:rPr>
        <w:t xml:space="preserve">Dopravce je dále povinen zajistit KORDIS on-line dostupný elektronický informační zdroj, ve kterém budou v každém okamžiku dostupné plánované </w:t>
      </w:r>
      <w:r w:rsidR="00CC18F6">
        <w:rPr>
          <w:lang w:eastAsia="x-none"/>
        </w:rPr>
        <w:t>oběhy</w:t>
      </w:r>
      <w:r w:rsidRPr="00983759">
        <w:rPr>
          <w:lang w:eastAsia="x-none"/>
        </w:rPr>
        <w:t xml:space="preserve"> Vlakového doprovodu a rozpis </w:t>
      </w:r>
      <w:r w:rsidR="00CC18F6">
        <w:rPr>
          <w:lang w:eastAsia="x-none"/>
        </w:rPr>
        <w:t xml:space="preserve">činností v jednotlivých směnách v aktuální provozní den. </w:t>
      </w:r>
    </w:p>
    <w:p w14:paraId="758FCF7B" w14:textId="4627726C" w:rsidR="00CC18F6" w:rsidRPr="000804ED" w:rsidRDefault="00CC18F6" w:rsidP="00CC18F6">
      <w:pPr>
        <w:rPr>
          <w:lang w:eastAsia="x-none"/>
        </w:rPr>
      </w:pPr>
      <w:r>
        <w:rPr>
          <w:lang w:eastAsia="x-none"/>
        </w:rPr>
        <w:t>Dopravce je povinen dodržovat aktuálně platné Oběhy vlakového doprovodu odsouhlasené KORDIS.</w:t>
      </w:r>
    </w:p>
    <w:p w14:paraId="7829F499" w14:textId="0DDC0A53" w:rsidR="00CC18F6" w:rsidRPr="007834E0" w:rsidRDefault="00CC18F6" w:rsidP="00A63281">
      <w:pPr>
        <w:pStyle w:val="Nadpis2"/>
      </w:pPr>
      <w:bookmarkStart w:id="884" w:name="_Toc150718918"/>
      <w:r>
        <w:t>Změny Plánu řazení vlaků, Oběhů souprav a Oběhů vlakového doprovodu</w:t>
      </w:r>
      <w:bookmarkEnd w:id="884"/>
    </w:p>
    <w:p w14:paraId="7C99880A" w14:textId="4D4C07C5" w:rsidR="00CC18F6" w:rsidRDefault="00CC18F6" w:rsidP="00CC18F6">
      <w:pPr>
        <w:rPr>
          <w:lang w:val="x-none" w:eastAsia="x-none"/>
        </w:rPr>
      </w:pPr>
      <w:r w:rsidRPr="00EB523B">
        <w:rPr>
          <w:lang w:val="x-none" w:eastAsia="x-none"/>
        </w:rPr>
        <w:t xml:space="preserve">V průběhu platnosti Jízdního řádu je Dopravce povinen </w:t>
      </w:r>
      <w:r w:rsidRPr="00EB523B">
        <w:rPr>
          <w:lang w:eastAsia="x-none"/>
        </w:rPr>
        <w:t xml:space="preserve">v mezích možností vozidlového parku </w:t>
      </w:r>
      <w:r w:rsidRPr="00EB523B">
        <w:rPr>
          <w:lang w:val="x-none" w:eastAsia="x-none"/>
        </w:rPr>
        <w:t>na základě požadavku Objednatel</w:t>
      </w:r>
      <w:r w:rsidRPr="00EB523B">
        <w:rPr>
          <w:lang w:eastAsia="x-none"/>
        </w:rPr>
        <w:t>e</w:t>
      </w:r>
      <w:r w:rsidRPr="00EB523B">
        <w:rPr>
          <w:lang w:val="x-none" w:eastAsia="x-none"/>
        </w:rPr>
        <w:t xml:space="preserve"> nebo KORDIS </w:t>
      </w:r>
      <w:r>
        <w:rPr>
          <w:lang w:eastAsia="x-none"/>
        </w:rPr>
        <w:t xml:space="preserve">vzneseného nejpozději 7 dnů před požadovanou změnou </w:t>
      </w:r>
      <w:r w:rsidRPr="00EB523B">
        <w:rPr>
          <w:lang w:val="x-none" w:eastAsia="x-none"/>
        </w:rPr>
        <w:t xml:space="preserve">krátkodobě upravit </w:t>
      </w:r>
      <w:r w:rsidRPr="00EB523B">
        <w:rPr>
          <w:lang w:eastAsia="x-none"/>
        </w:rPr>
        <w:t xml:space="preserve">řazení </w:t>
      </w:r>
      <w:r>
        <w:rPr>
          <w:lang w:eastAsia="x-none"/>
        </w:rPr>
        <w:t xml:space="preserve">Vlaků </w:t>
      </w:r>
      <w:r w:rsidRPr="00EB523B">
        <w:rPr>
          <w:lang w:eastAsia="x-none"/>
        </w:rPr>
        <w:t xml:space="preserve">nebo </w:t>
      </w:r>
      <w:r w:rsidRPr="00EB523B">
        <w:rPr>
          <w:lang w:val="x-none" w:eastAsia="x-none"/>
        </w:rPr>
        <w:t xml:space="preserve">oběhy </w:t>
      </w:r>
      <w:r>
        <w:rPr>
          <w:lang w:eastAsia="x-none"/>
        </w:rPr>
        <w:t>Jednotek</w:t>
      </w:r>
      <w:r w:rsidRPr="00EB523B">
        <w:rPr>
          <w:lang w:val="x-none" w:eastAsia="x-none"/>
        </w:rPr>
        <w:t xml:space="preserve">. </w:t>
      </w:r>
    </w:p>
    <w:p w14:paraId="2904EE95" w14:textId="6F9AEAED" w:rsidR="00CC18F6" w:rsidRDefault="00CC18F6" w:rsidP="00CC18F6">
      <w:pPr>
        <w:rPr>
          <w:lang w:eastAsia="x-none"/>
        </w:rPr>
      </w:pPr>
      <w:r>
        <w:rPr>
          <w:lang w:eastAsia="x-none"/>
        </w:rPr>
        <w:t>V průběhu platnosti Jízdního řádu je Dopravce povinen na základě požadavku Objednatele nebo KORDIS vzneseného nejpozději 30 dnů před požadovanou změnou upravit Plán řazení vlaků a Oběhy souprav. Tyto změny jsou konzultovány s Poskytovatelem FS.</w:t>
      </w:r>
    </w:p>
    <w:p w14:paraId="2533712C" w14:textId="36B061AB" w:rsidR="00CC18F6" w:rsidRPr="000804ED" w:rsidRDefault="00CC18F6" w:rsidP="00CC18F6">
      <w:pPr>
        <w:rPr>
          <w:lang w:eastAsia="x-none"/>
        </w:rPr>
      </w:pPr>
      <w:r>
        <w:rPr>
          <w:lang w:eastAsia="x-none"/>
        </w:rPr>
        <w:t>V průběhu platnosti Jízdního řádu je Dopravce povinen v mezích možností dostu</w:t>
      </w:r>
      <w:r w:rsidR="00EB6A06">
        <w:rPr>
          <w:lang w:eastAsia="x-none"/>
        </w:rPr>
        <w:t>p</w:t>
      </w:r>
      <w:r>
        <w:rPr>
          <w:lang w:eastAsia="x-none"/>
        </w:rPr>
        <w:t>ného Vlakového personálu na základě požadavku Objednatele nebo KORDIS vzneseného nejpozději 7 dnů před požadovanou změnou krátkodobě upravit nasazení Vlakového doprovodu (vč. délky směny). P</w:t>
      </w:r>
      <w:r w:rsidR="00EF2132">
        <w:rPr>
          <w:lang w:eastAsia="x-none"/>
        </w:rPr>
        <w:t xml:space="preserve">řípadné změny v průběhu směny Vlakového doprovodu, které nemají vliv na časové vymezení směny a povinné přestávky, může KORDIS požadovat operativně. </w:t>
      </w:r>
    </w:p>
    <w:p w14:paraId="185A1397" w14:textId="77777777" w:rsidR="00CC18F6" w:rsidRDefault="00CC18F6" w:rsidP="00A63281">
      <w:pPr>
        <w:pStyle w:val="Nadpis2"/>
      </w:pPr>
      <w:bookmarkStart w:id="885" w:name="_Toc150718919"/>
      <w:r>
        <w:t>Přípoje mezi vlaky</w:t>
      </w:r>
      <w:bookmarkEnd w:id="885"/>
    </w:p>
    <w:p w14:paraId="52AE53AF" w14:textId="724809A4" w:rsidR="00CC18F6" w:rsidRDefault="00CC18F6" w:rsidP="00CC18F6">
      <w:pPr>
        <w:rPr>
          <w:lang w:eastAsia="x-none"/>
        </w:rPr>
      </w:pPr>
      <w:r>
        <w:rPr>
          <w:lang w:eastAsia="x-none"/>
        </w:rPr>
        <w:t xml:space="preserve">Přípoje mezi vlaky (přestupní body, návazné spoje, čekací doby Vlaků, požadavky na přestupní doby apod.) stanovuje KORDIS, který je zároveň oprávněn požadavky v průběhu platnosti </w:t>
      </w:r>
      <w:r w:rsidR="0009533A">
        <w:rPr>
          <w:lang w:eastAsia="x-none"/>
        </w:rPr>
        <w:t>J</w:t>
      </w:r>
      <w:r>
        <w:rPr>
          <w:lang w:eastAsia="x-none"/>
        </w:rPr>
        <w:t xml:space="preserve">ízdního řádu měnit. Dopravce je povinen požadavky KORDIS respektovat a zabezpečit jejich realizaci ve vztahu k Provozovateli dráhy. </w:t>
      </w:r>
    </w:p>
    <w:p w14:paraId="04CD3386" w14:textId="77777777" w:rsidR="00CC18F6" w:rsidRDefault="00CC18F6" w:rsidP="00CC18F6">
      <w:pPr>
        <w:rPr>
          <w:lang w:eastAsia="x-none"/>
        </w:rPr>
      </w:pPr>
      <w:r>
        <w:rPr>
          <w:lang w:eastAsia="x-none"/>
        </w:rPr>
        <w:t>Dopravce je povinen předložit KORDIS návrh podkladů pro Provozovatele dráhy zpracovaný dle pokynů KORDIS v následujících termínech (nedohodne-li se s KORDIS jinak):</w:t>
      </w:r>
    </w:p>
    <w:p w14:paraId="4F3E5214" w14:textId="77777777" w:rsidR="00CC18F6" w:rsidRPr="007543D9" w:rsidRDefault="00CC18F6" w:rsidP="00CC18F6">
      <w:pPr>
        <w:numPr>
          <w:ilvl w:val="0"/>
          <w:numId w:val="7"/>
        </w:numPr>
        <w:rPr>
          <w:lang w:val="x-none" w:eastAsia="x-none"/>
        </w:rPr>
      </w:pPr>
      <w:r w:rsidRPr="007543D9">
        <w:rPr>
          <w:lang w:eastAsia="x-none"/>
        </w:rPr>
        <w:t>nejpozději 15 dnů před termínem Provozovatele dráhy pro ukončení příjmu žádostí o trasu</w:t>
      </w:r>
      <w:r>
        <w:rPr>
          <w:lang w:eastAsia="x-none"/>
        </w:rPr>
        <w:t xml:space="preserve"> pro osobní dopravu do ročního J</w:t>
      </w:r>
      <w:r w:rsidRPr="007543D9">
        <w:rPr>
          <w:lang w:eastAsia="x-none"/>
        </w:rPr>
        <w:t>ízdního řádu</w:t>
      </w:r>
      <w:r w:rsidRPr="007543D9">
        <w:rPr>
          <w:lang w:val="x-none" w:eastAsia="x-none"/>
        </w:rPr>
        <w:t>;</w:t>
      </w:r>
    </w:p>
    <w:p w14:paraId="24DF9E29" w14:textId="77777777" w:rsidR="00CC18F6" w:rsidRPr="007543D9" w:rsidRDefault="00CC18F6" w:rsidP="00CC18F6">
      <w:pPr>
        <w:numPr>
          <w:ilvl w:val="0"/>
          <w:numId w:val="7"/>
        </w:numPr>
        <w:rPr>
          <w:lang w:val="x-none" w:eastAsia="x-none"/>
        </w:rPr>
      </w:pPr>
      <w:r w:rsidRPr="007543D9">
        <w:rPr>
          <w:lang w:eastAsia="x-none"/>
        </w:rPr>
        <w:t>nejpozději 30 dnů před začátkem platnosti nového Jízdního řádu nebo změny Jízdního řádu</w:t>
      </w:r>
      <w:r w:rsidRPr="007543D9">
        <w:rPr>
          <w:lang w:val="en-GB" w:eastAsia="x-none"/>
        </w:rPr>
        <w:t>;</w:t>
      </w:r>
    </w:p>
    <w:p w14:paraId="31C35D04" w14:textId="77777777" w:rsidR="00CC18F6" w:rsidRPr="007543D9" w:rsidRDefault="00CC18F6" w:rsidP="00CC18F6">
      <w:pPr>
        <w:rPr>
          <w:lang w:val="x-none" w:eastAsia="x-none"/>
        </w:rPr>
      </w:pPr>
      <w:r w:rsidRPr="007543D9">
        <w:rPr>
          <w:lang w:eastAsia="x-none"/>
        </w:rPr>
        <w:t xml:space="preserve">Dopravce je povinen předložit KORDIS podklady pro Provozovatele dráhy odsouhlasené </w:t>
      </w:r>
      <w:r w:rsidRPr="007543D9">
        <w:rPr>
          <w:lang w:eastAsia="x-none"/>
        </w:rPr>
        <w:lastRenderedPageBreak/>
        <w:t xml:space="preserve">KORDIS </w:t>
      </w:r>
      <w:r>
        <w:rPr>
          <w:lang w:eastAsia="x-none"/>
        </w:rPr>
        <w:t>a Provozovatelem dráhy do 5 dnů před začátkem platnosti Jízdního řádu, příp. výlukového jízdního řádu nebo jakékoliv změny Jízdního řádu nebo (nedohodne-li se s KORDIS jinak).</w:t>
      </w:r>
    </w:p>
    <w:p w14:paraId="2ED43F4A" w14:textId="77777777" w:rsidR="00CC18F6" w:rsidRDefault="00CC18F6" w:rsidP="00CC18F6">
      <w:pPr>
        <w:rPr>
          <w:lang w:eastAsia="x-none"/>
        </w:rPr>
      </w:pPr>
      <w:r>
        <w:rPr>
          <w:lang w:eastAsia="x-none"/>
        </w:rPr>
        <w:t>Případné jednotlivé požadavky KORDIS na změny v přípojích mezi vlaky během platnosti Jízdního řádu realizuje Dopravce bezodkladně.</w:t>
      </w:r>
    </w:p>
    <w:p w14:paraId="48B966E9" w14:textId="2FE84976" w:rsidR="00930D1E" w:rsidRPr="004D4666" w:rsidRDefault="00CC18F6" w:rsidP="00930D1E">
      <w:r>
        <w:rPr>
          <w:lang w:eastAsia="x-none"/>
        </w:rPr>
        <w:t xml:space="preserve">Další požadavky týkající se přípojů mezi vlaky jsou uvedeny v příloze 1. </w:t>
      </w:r>
    </w:p>
    <w:p w14:paraId="0BADD170" w14:textId="7595FA04" w:rsidR="00930D1E" w:rsidRDefault="00930D1E" w:rsidP="00A63281">
      <w:pPr>
        <w:pStyle w:val="Nadpis2"/>
      </w:pPr>
      <w:bookmarkStart w:id="886" w:name="_Toc117683632"/>
      <w:bookmarkStart w:id="887" w:name="_Toc150718920"/>
      <w:r>
        <w:t>Informační povinnost dopravce</w:t>
      </w:r>
      <w:bookmarkEnd w:id="886"/>
      <w:bookmarkEnd w:id="887"/>
    </w:p>
    <w:p w14:paraId="26487288" w14:textId="4CB30561" w:rsidR="00930D1E" w:rsidRPr="00EF2132" w:rsidRDefault="00EF2132" w:rsidP="00930D1E">
      <w:pPr>
        <w:rPr>
          <w:lang w:eastAsia="x-none"/>
        </w:rPr>
      </w:pPr>
      <w:r>
        <w:rPr>
          <w:lang w:eastAsia="x-none"/>
        </w:rPr>
        <w:t>Další informační povinnost</w:t>
      </w:r>
      <w:r w:rsidR="00EB6A06">
        <w:rPr>
          <w:lang w:eastAsia="x-none"/>
        </w:rPr>
        <w:t>i</w:t>
      </w:r>
      <w:r>
        <w:rPr>
          <w:lang w:eastAsia="x-none"/>
        </w:rPr>
        <w:t xml:space="preserve"> Dopravce j</w:t>
      </w:r>
      <w:r w:rsidR="00EB6A06">
        <w:rPr>
          <w:lang w:eastAsia="x-none"/>
        </w:rPr>
        <w:t>sou</w:t>
      </w:r>
      <w:r>
        <w:rPr>
          <w:lang w:eastAsia="x-none"/>
        </w:rPr>
        <w:t xml:space="preserve"> upraven</w:t>
      </w:r>
      <w:r w:rsidR="00EB6A06">
        <w:rPr>
          <w:lang w:eastAsia="x-none"/>
        </w:rPr>
        <w:t>y</w:t>
      </w:r>
      <w:r>
        <w:rPr>
          <w:lang w:eastAsia="x-none"/>
        </w:rPr>
        <w:t xml:space="preserve"> ve Smlouvě o podmínkách přepravy. </w:t>
      </w:r>
    </w:p>
    <w:p w14:paraId="445E91C4" w14:textId="77777777" w:rsidR="00930D1E" w:rsidRDefault="00930D1E" w:rsidP="00A63281">
      <w:pPr>
        <w:pStyle w:val="Nadpis2"/>
      </w:pPr>
      <w:bookmarkStart w:id="888" w:name="_Toc150718921"/>
      <w:r>
        <w:t>Součinnost dopravce</w:t>
      </w:r>
      <w:bookmarkEnd w:id="888"/>
    </w:p>
    <w:p w14:paraId="7B0AD52E" w14:textId="77777777" w:rsidR="00930D1E" w:rsidRDefault="00930D1E" w:rsidP="00930D1E">
      <w:pPr>
        <w:rPr>
          <w:lang w:eastAsia="x-none"/>
        </w:rPr>
      </w:pPr>
      <w:r>
        <w:rPr>
          <w:lang w:eastAsia="x-none"/>
        </w:rPr>
        <w:t xml:space="preserve">Dopravce je povinen v průběhu přípravy a plnění Jízdního řádu spolupracovat s KORDIS a na vyžádání poskytnout KORDIS informace týkající se platného nebo připravovaného Jízdního řádu, parametrů železniční infrastruktury, časových poloh Vlaků, staniční technologie apod. </w:t>
      </w:r>
    </w:p>
    <w:p w14:paraId="69A142C4" w14:textId="27E8AE0E" w:rsidR="00930D1E" w:rsidRDefault="00930D1E" w:rsidP="00930D1E">
      <w:pPr>
        <w:rPr>
          <w:lang w:eastAsia="x-none"/>
        </w:rPr>
      </w:pPr>
      <w:r>
        <w:rPr>
          <w:lang w:eastAsia="x-none"/>
        </w:rPr>
        <w:t xml:space="preserve">Dopravce je povinen poskytnout Objednateli potřebnou součinnost při řešení záležitostí souvisejících </w:t>
      </w:r>
      <w:r w:rsidR="00F37BCA">
        <w:rPr>
          <w:lang w:eastAsia="x-none"/>
        </w:rPr>
        <w:t xml:space="preserve">s přípravou provozu a s provozem </w:t>
      </w:r>
      <w:r>
        <w:rPr>
          <w:lang w:eastAsia="x-none"/>
        </w:rPr>
        <w:t xml:space="preserve">Vlaků a Jednotek. </w:t>
      </w:r>
    </w:p>
    <w:p w14:paraId="16150D10" w14:textId="77777777" w:rsidR="00920E3A" w:rsidRDefault="00920E3A" w:rsidP="00930D1E">
      <w:pPr>
        <w:rPr>
          <w:ins w:id="889" w:author="Word Document Comparison" w:date="2023-11-20T10:37:00Z"/>
          <w:lang w:eastAsia="x-none"/>
        </w:rPr>
      </w:pPr>
      <w:ins w:id="890" w:author="Word Document Comparison" w:date="2023-11-20T10:37:00Z">
        <w:r>
          <w:rPr>
            <w:lang w:eastAsia="x-none"/>
          </w:rPr>
          <w:t>Dopravce je povinen poskytnout KORDIS na vyžádání Oběhy souprav</w:t>
        </w:r>
        <w:r w:rsidRPr="00077BE0">
          <w:rPr>
            <w:lang w:eastAsia="x-none"/>
          </w:rPr>
          <w:t xml:space="preserve"> </w:t>
        </w:r>
        <w:r>
          <w:rPr>
            <w:lang w:eastAsia="x-none"/>
          </w:rPr>
          <w:t>ve zjednodušené formě, příp. další Pomůcky JŘ i pro specifická období ovlivněná např. státními svátky, vánočními prázdninami apod.).</w:t>
        </w:r>
      </w:ins>
    </w:p>
    <w:p w14:paraId="15BAAED4" w14:textId="77777777" w:rsidR="00AE041D" w:rsidRDefault="00930D1E" w:rsidP="00930D1E">
      <w:pPr>
        <w:rPr>
          <w:lang w:eastAsia="x-none"/>
        </w:rPr>
      </w:pPr>
      <w:r>
        <w:rPr>
          <w:lang w:eastAsia="x-none"/>
        </w:rPr>
        <w:t>V případě požadavku KORDIS je Dopravce povinen svolat jednání s Provozovatelem dráhy a případně i dalšími subjekty s účastí KORDIS.</w:t>
      </w:r>
    </w:p>
    <w:p w14:paraId="7A1DB40F" w14:textId="1B118D06" w:rsidR="00930D1E" w:rsidRPr="00ED292D" w:rsidRDefault="00AE041D" w:rsidP="00930D1E">
      <w:r>
        <w:rPr>
          <w:lang w:eastAsia="x-none"/>
        </w:rPr>
        <w:t>Dopravce není oprávněn realizovat nezveřejněné zastavení Vlaku pro nástup a výstup zaměstnanců Dopravce, Provozovatele dráhy nebo jiných dopravců bez souhlasu KORDIS, vyjma ojedinělých případů např. v důsledku mimořádnosti</w:t>
      </w:r>
      <w:r w:rsidR="0063093A" w:rsidRPr="0063093A">
        <w:t xml:space="preserve"> </w:t>
      </w:r>
      <w:r w:rsidR="0063093A">
        <w:t>v dopravě</w:t>
      </w:r>
      <w:r>
        <w:rPr>
          <w:lang w:eastAsia="x-none"/>
        </w:rPr>
        <w:t xml:space="preserve">.  </w:t>
      </w:r>
      <w:r w:rsidR="00930D1E">
        <w:br w:type="page"/>
      </w:r>
      <w:bookmarkStart w:id="891" w:name="_Toc177901493"/>
      <w:bookmarkStart w:id="892" w:name="_Toc334454643"/>
      <w:bookmarkStart w:id="893" w:name="_Toc334458456"/>
      <w:bookmarkStart w:id="894" w:name="_Toc334458658"/>
      <w:bookmarkStart w:id="895" w:name="_Toc37830465"/>
      <w:bookmarkEnd w:id="873"/>
      <w:bookmarkEnd w:id="874"/>
      <w:bookmarkEnd w:id="875"/>
      <w:bookmarkEnd w:id="876"/>
    </w:p>
    <w:p w14:paraId="6091AA8B" w14:textId="77777777" w:rsidR="00930D1E" w:rsidRPr="007E1D26" w:rsidRDefault="00930D1E" w:rsidP="00930D1E">
      <w:pPr>
        <w:pStyle w:val="Nadpis1"/>
      </w:pPr>
      <w:bookmarkStart w:id="896" w:name="_Toc104126158"/>
      <w:bookmarkStart w:id="897" w:name="_Toc150718922"/>
      <w:bookmarkStart w:id="898" w:name="_Ref477528734"/>
      <w:r w:rsidRPr="00ED292D">
        <w:lastRenderedPageBreak/>
        <w:t>Standard odbavení cestujících</w:t>
      </w:r>
      <w:r>
        <w:t xml:space="preserve"> a</w:t>
      </w:r>
      <w:r w:rsidRPr="00ED292D">
        <w:t xml:space="preserve"> prodeje jízdních </w:t>
      </w:r>
      <w:r w:rsidRPr="007E1D26">
        <w:t>dokladů</w:t>
      </w:r>
      <w:bookmarkEnd w:id="896"/>
      <w:bookmarkEnd w:id="897"/>
      <w:r w:rsidRPr="007E1D26">
        <w:t xml:space="preserve"> </w:t>
      </w:r>
      <w:bookmarkEnd w:id="891"/>
      <w:bookmarkEnd w:id="892"/>
      <w:bookmarkEnd w:id="893"/>
      <w:bookmarkEnd w:id="894"/>
      <w:bookmarkEnd w:id="898"/>
    </w:p>
    <w:p w14:paraId="4F488384" w14:textId="25AC6A86" w:rsidR="00930D1E" w:rsidRPr="00AC7179" w:rsidRDefault="00930D1E" w:rsidP="00A63281">
      <w:pPr>
        <w:pStyle w:val="Nadpis2"/>
      </w:pPr>
      <w:bookmarkStart w:id="899" w:name="_Toc104126159"/>
      <w:bookmarkStart w:id="900" w:name="_Toc150718923"/>
      <w:bookmarkEnd w:id="895"/>
      <w:r w:rsidRPr="00B6635D">
        <w:t xml:space="preserve">Tarif </w:t>
      </w:r>
      <w:r w:rsidRPr="00DA4111">
        <w:t xml:space="preserve">IDS JMK </w:t>
      </w:r>
      <w:r w:rsidRPr="007938A7">
        <w:t xml:space="preserve">a </w:t>
      </w:r>
      <w:r w:rsidRPr="0093419D">
        <w:t>SPP IDS JMK</w:t>
      </w:r>
      <w:bookmarkEnd w:id="899"/>
      <w:bookmarkEnd w:id="900"/>
    </w:p>
    <w:p w14:paraId="2BEA43CF" w14:textId="44A60D4F" w:rsidR="00930D1E" w:rsidRDefault="00930D1E" w:rsidP="00930D1E">
      <w:r w:rsidRPr="00AC7179">
        <w:t xml:space="preserve">V souladu se Smlouvou je Dopravce povinen </w:t>
      </w:r>
      <w:r>
        <w:t xml:space="preserve">na vlastní náklady </w:t>
      </w:r>
      <w:r w:rsidRPr="00AC7179">
        <w:t>vyhlásit</w:t>
      </w:r>
      <w:r>
        <w:t xml:space="preserve"> </w:t>
      </w:r>
      <w:r w:rsidRPr="00AC7179">
        <w:t xml:space="preserve">a dodržovat platný Tarif </w:t>
      </w:r>
      <w:r>
        <w:t xml:space="preserve">IDS JMK </w:t>
      </w:r>
      <w:r w:rsidRPr="00AC7179">
        <w:t>a SPP IDS JMK</w:t>
      </w:r>
      <w:r>
        <w:t>, včetně všech změn a aktualizací</w:t>
      </w:r>
      <w:r w:rsidRPr="00AC7179">
        <w:t>. Oba dokumenty jsou mu předány ze strany KORDIS v</w:t>
      </w:r>
      <w:ins w:id="901" w:author="Word Document Comparison" w:date="2023-11-20T10:37:00Z">
        <w:r w:rsidR="00740B3C" w:rsidRPr="00740B3C">
          <w:t xml:space="preserve"> </w:t>
        </w:r>
      </w:ins>
      <w:del w:id="902" w:author="Word Document Comparison" w:date="2023-11-20T10:37:00Z">
        <w:r w:rsidRPr="00AC7179">
          <w:delText> </w:delText>
        </w:r>
      </w:del>
      <w:r w:rsidRPr="00AC7179">
        <w:t xml:space="preserve">dohodnutém termínu, nejpozději však 30 dnů před </w:t>
      </w:r>
      <w:ins w:id="903" w:author="Word Document Comparison" w:date="2023-11-20T10:37:00Z">
        <w:r w:rsidR="00740B3C" w:rsidRPr="00740B3C">
          <w:t>zahájením předprodeje jízdních dokladů (případně před Zahájením provozu)</w:t>
        </w:r>
        <w:r w:rsidR="005C457B">
          <w:t xml:space="preserve"> a v případě, kdy změna </w:t>
        </w:r>
        <w:r w:rsidR="005C457B" w:rsidRPr="00AC7179">
          <w:t>Tarif</w:t>
        </w:r>
        <w:r w:rsidR="005C457B">
          <w:t>u</w:t>
        </w:r>
        <w:r w:rsidR="005C457B" w:rsidRPr="00AC7179">
          <w:t xml:space="preserve"> </w:t>
        </w:r>
        <w:r w:rsidR="005C457B">
          <w:t xml:space="preserve">IDS JMK </w:t>
        </w:r>
        <w:r w:rsidR="005C457B" w:rsidRPr="005C457B">
          <w:t>vyvolá potřebu úpravy SW</w:t>
        </w:r>
        <w:r w:rsidR="005C457B">
          <w:t xml:space="preserve"> nejpozději 6</w:t>
        </w:r>
        <w:r w:rsidR="005C457B" w:rsidRPr="00740B3C">
          <w:t>0 dnů před zahájením předprodeje jízdních dokladů</w:t>
        </w:r>
      </w:ins>
      <w:del w:id="904" w:author="Word Document Comparison" w:date="2023-11-20T10:37:00Z">
        <w:r w:rsidRPr="00866A7D">
          <w:delText>jejich platností</w:delText>
        </w:r>
      </w:del>
      <w:r w:rsidRPr="00866A7D">
        <w:t xml:space="preserve"> (případně před Zahájením provozu)</w:t>
      </w:r>
      <w:r w:rsidRPr="00E45BEA">
        <w:t>.</w:t>
      </w:r>
      <w:r>
        <w:t xml:space="preserve"> </w:t>
      </w:r>
    </w:p>
    <w:p w14:paraId="55382268" w14:textId="77777777" w:rsidR="00930D1E" w:rsidRDefault="00930D1E" w:rsidP="00930D1E">
      <w:r w:rsidRPr="001D38F4">
        <w:t xml:space="preserve">Dopravce je povinen </w:t>
      </w:r>
      <w:r>
        <w:t xml:space="preserve">nejpozději před Zahájením provozu případně před zahájením platnosti tarifů či smluvních přepravních podmínek platných ve Vlacích </w:t>
      </w:r>
      <w:r w:rsidRPr="001D38F4">
        <w:t xml:space="preserve">zajistit </w:t>
      </w:r>
      <w:r>
        <w:t xml:space="preserve">seznámení </w:t>
      </w:r>
      <w:r w:rsidRPr="001D38F4">
        <w:t xml:space="preserve">zaměstnanců </w:t>
      </w:r>
      <w:r>
        <w:t>s těmito dokumenty, v případě potřeby i V</w:t>
      </w:r>
      <w:r w:rsidRPr="00827FD6">
        <w:t>zorník</w:t>
      </w:r>
      <w:r>
        <w:t>em</w:t>
      </w:r>
      <w:r w:rsidRPr="00827FD6">
        <w:t xml:space="preserve"> jízdních dokladů</w:t>
      </w:r>
      <w:r w:rsidRPr="001D38F4" w:rsidDel="00324CD9">
        <w:t xml:space="preserve"> </w:t>
      </w:r>
      <w:r>
        <w:t xml:space="preserve">a se závaznými </w:t>
      </w:r>
      <w:r w:rsidRPr="00827FD6">
        <w:t>Výklad</w:t>
      </w:r>
      <w:r>
        <w:t xml:space="preserve">y tarifů a smluvních přepravních podmínek zasílanými KORDIS. </w:t>
      </w:r>
    </w:p>
    <w:p w14:paraId="658CD130" w14:textId="77777777" w:rsidR="00930D1E" w:rsidRPr="007E1D26" w:rsidRDefault="00930D1E" w:rsidP="00930D1E">
      <w:r>
        <w:t xml:space="preserve">Výklady tarifů a smluvních přepravních podmínek a Vzorník jízdních dokladů </w:t>
      </w:r>
      <w:r w:rsidRPr="00827FD6">
        <w:t>vydáv</w:t>
      </w:r>
      <w:r>
        <w:t>á</w:t>
      </w:r>
      <w:r w:rsidRPr="00827FD6">
        <w:t xml:space="preserve"> KORDIS</w:t>
      </w:r>
      <w:r>
        <w:t xml:space="preserve"> dle potřeby.  </w:t>
      </w:r>
    </w:p>
    <w:p w14:paraId="6641FD5F" w14:textId="77777777" w:rsidR="00930D1E" w:rsidRDefault="00930D1E" w:rsidP="00930D1E">
      <w:r>
        <w:t xml:space="preserve">Bez souhlasu Objednatele není Dopravce oprávněn zajišťovat prodej jízdních dokladů IDS JMK svými aplikacemi ani aplikacemi třetích stran. </w:t>
      </w:r>
    </w:p>
    <w:p w14:paraId="0CA204AD" w14:textId="77777777" w:rsidR="00930D1E" w:rsidRDefault="00930D1E" w:rsidP="00930D1E">
      <w:r>
        <w:t xml:space="preserve">V případě zájmu Dopravce o prodej jízdních dokladů IDS JMK aplikací Dopravce nebo třetích stran, pak je tento prodej Dopravce povinen zajišťovat jménem a na účet KORDIS a je povinen za tímto účelem uzavřít příslušnou smlouvu s KORDIS. Náklady s prodejem jdou na vrub Dopravce. </w:t>
      </w:r>
    </w:p>
    <w:p w14:paraId="3E9A082F" w14:textId="77777777" w:rsidR="00930D1E" w:rsidRPr="007E1D26" w:rsidRDefault="00930D1E" w:rsidP="00930D1E">
      <w:r w:rsidRPr="003D18AF">
        <w:t>Dopravce je povinen stanovit kontaktní osobu odpovědnou za přebírání informací o změnách tarifů a smluvních přepravních podmínek</w:t>
      </w:r>
      <w:r w:rsidRPr="00B6635D">
        <w:t>, která bude konzultovat návrhy tarifů a smluvních přepravních podmínek a která bude zodpovědná za přenesení informací o</w:t>
      </w:r>
      <w:r w:rsidRPr="00DA4111">
        <w:t xml:space="preserve"> změnách k provozním pracovníkům.</w:t>
      </w:r>
      <w:r w:rsidRPr="007E1D26">
        <w:t xml:space="preserve"> </w:t>
      </w:r>
      <w:r w:rsidRPr="00093FC3">
        <w:t xml:space="preserve"> </w:t>
      </w:r>
    </w:p>
    <w:p w14:paraId="3638DAC7" w14:textId="5D078C25" w:rsidR="00930D1E" w:rsidRPr="00DA4111" w:rsidRDefault="00930D1E" w:rsidP="00A63281">
      <w:pPr>
        <w:pStyle w:val="Nadpis2"/>
      </w:pPr>
      <w:bookmarkStart w:id="905" w:name="_Toc104126160"/>
      <w:bookmarkStart w:id="906" w:name="_Toc150718924"/>
      <w:r w:rsidRPr="00DA4111">
        <w:t>Rozšiřování IDS JMK</w:t>
      </w:r>
      <w:bookmarkEnd w:id="905"/>
      <w:bookmarkEnd w:id="906"/>
    </w:p>
    <w:p w14:paraId="3E2DC6C1" w14:textId="77777777" w:rsidR="00930D1E" w:rsidRDefault="00930D1E" w:rsidP="00930D1E">
      <w:pPr>
        <w:rPr>
          <w:lang w:eastAsia="x-none"/>
        </w:rPr>
      </w:pPr>
      <w:r w:rsidRPr="007938A7">
        <w:rPr>
          <w:lang w:val="x-none" w:eastAsia="x-none"/>
        </w:rPr>
        <w:t>V případě, že d</w:t>
      </w:r>
      <w:r w:rsidRPr="0093419D">
        <w:rPr>
          <w:lang w:val="x-none" w:eastAsia="x-none"/>
        </w:rPr>
        <w:t>ojde k zahrnutí dalších zastávek a oblastí do IDS JMK</w:t>
      </w:r>
      <w:r>
        <w:rPr>
          <w:lang w:eastAsia="x-none"/>
        </w:rPr>
        <w:t>,</w:t>
      </w:r>
      <w:r w:rsidRPr="0093419D">
        <w:rPr>
          <w:lang w:val="x-none" w:eastAsia="x-none"/>
        </w:rPr>
        <w:t xml:space="preserve"> rozšiřuje se do těchto zastávek platnost Tarifu IDS JMK a SPP ID</w:t>
      </w:r>
      <w:r w:rsidRPr="00AC7179">
        <w:rPr>
          <w:lang w:val="x-none" w:eastAsia="x-none"/>
        </w:rPr>
        <w:t>S JMK</w:t>
      </w:r>
      <w:r>
        <w:rPr>
          <w:lang w:eastAsia="x-none"/>
        </w:rPr>
        <w:t xml:space="preserve">. Náklady na takové rozšíření nese Objednatel. </w:t>
      </w:r>
      <w:r>
        <w:t>Objednatel nevylučuje možnost úhrady těchto nákladů jiným subjektem.</w:t>
      </w:r>
    </w:p>
    <w:p w14:paraId="7D2EB85F" w14:textId="77777777" w:rsidR="00930D1E" w:rsidRDefault="00930D1E" w:rsidP="00A63281">
      <w:pPr>
        <w:pStyle w:val="Nadpis2"/>
      </w:pPr>
      <w:bookmarkStart w:id="907" w:name="_Toc150718925"/>
      <w:r>
        <w:t>Způsob prodeje jízdních dokladů</w:t>
      </w:r>
      <w:bookmarkEnd w:id="907"/>
    </w:p>
    <w:p w14:paraId="046401B0" w14:textId="4E7D6171" w:rsidR="00930D1E" w:rsidRPr="009B14A9" w:rsidRDefault="00930D1E" w:rsidP="00930D1E">
      <w:pPr>
        <w:rPr>
          <w:lang w:eastAsia="x-none"/>
        </w:rPr>
      </w:pPr>
      <w:r>
        <w:rPr>
          <w:lang w:eastAsia="x-none"/>
        </w:rPr>
        <w:t>Objednatel má právo rozhodnout o způsobu a místech prodeje jízdních dokladů</w:t>
      </w:r>
      <w:ins w:id="908" w:author="Word Document Comparison" w:date="2023-11-20T10:37:00Z">
        <w:r w:rsidR="0079166D">
          <w:rPr>
            <w:lang w:eastAsia="x-none"/>
          </w:rPr>
          <w:t xml:space="preserve"> </w:t>
        </w:r>
        <w:r w:rsidR="0079166D" w:rsidRPr="0079166D">
          <w:rPr>
            <w:lang w:eastAsia="x-none"/>
          </w:rPr>
          <w:t>v souladu s pravidly uvedenými ve Smlouvě</w:t>
        </w:r>
        <w:r>
          <w:rPr>
            <w:lang w:eastAsia="x-none"/>
          </w:rPr>
          <w:t>.</w:t>
        </w:r>
      </w:ins>
      <w:del w:id="909" w:author="Word Document Comparison" w:date="2023-11-20T10:37:00Z">
        <w:r>
          <w:rPr>
            <w:lang w:eastAsia="x-none"/>
          </w:rPr>
          <w:delText>.</w:delText>
        </w:r>
      </w:del>
      <w:r>
        <w:rPr>
          <w:lang w:eastAsia="x-none"/>
        </w:rPr>
        <w:t xml:space="preserve">  Dopravce je povinen toto rozhodnutí realizovat do </w:t>
      </w:r>
      <w:ins w:id="910" w:author="Word Document Comparison" w:date="2023-11-20T10:37:00Z">
        <w:r w:rsidR="0079166D">
          <w:rPr>
            <w:lang w:eastAsia="x-none"/>
          </w:rPr>
          <w:t>9</w:t>
        </w:r>
      </w:ins>
      <w:del w:id="911" w:author="Word Document Comparison" w:date="2023-11-20T10:37:00Z">
        <w:r>
          <w:rPr>
            <w:lang w:eastAsia="x-none"/>
          </w:rPr>
          <w:delText>3</w:delText>
        </w:r>
      </w:del>
      <w:r>
        <w:rPr>
          <w:lang w:eastAsia="x-none"/>
        </w:rPr>
        <w:t xml:space="preserve"> měsíců od vznesení požadavku Objednatelem. </w:t>
      </w:r>
    </w:p>
    <w:p w14:paraId="0BA16314" w14:textId="264DC453" w:rsidR="00930D1E" w:rsidRPr="00AC7179" w:rsidRDefault="00930D1E" w:rsidP="00A63281">
      <w:pPr>
        <w:pStyle w:val="Nadpis2"/>
      </w:pPr>
      <w:bookmarkStart w:id="912" w:name="_Toc104126162"/>
      <w:bookmarkStart w:id="913" w:name="_Toc150718926"/>
      <w:r>
        <w:t>Jiné</w:t>
      </w:r>
      <w:r w:rsidRPr="00AC7179">
        <w:t xml:space="preserve"> tarify a smluvní přepravní podmínky</w:t>
      </w:r>
      <w:bookmarkEnd w:id="912"/>
      <w:bookmarkEnd w:id="913"/>
    </w:p>
    <w:p w14:paraId="4962BB33" w14:textId="77777777" w:rsidR="00930D1E" w:rsidRDefault="00930D1E" w:rsidP="00930D1E">
      <w:r w:rsidRPr="007A478E">
        <w:t>Objednatel m</w:t>
      </w:r>
      <w:r>
        <w:t>á</w:t>
      </w:r>
      <w:r w:rsidRPr="007A478E">
        <w:t xml:space="preserve"> právo dopravci nařídit </w:t>
      </w:r>
      <w:r>
        <w:t xml:space="preserve">kromě povinných tarifů a smluvních přepravních podmínek IDS JMK a SJT </w:t>
      </w:r>
      <w:r w:rsidRPr="007A478E">
        <w:t xml:space="preserve">vyhlášení </w:t>
      </w:r>
      <w:r>
        <w:t xml:space="preserve">Jiných </w:t>
      </w:r>
      <w:r w:rsidRPr="007A478E">
        <w:t>tarif</w:t>
      </w:r>
      <w:r>
        <w:t>ů a smluvních přepravních podmínek.</w:t>
      </w:r>
      <w:r w:rsidRPr="007A478E">
        <w:t xml:space="preserve"> </w:t>
      </w:r>
    </w:p>
    <w:p w14:paraId="6BB4718F" w14:textId="71DE4091" w:rsidR="00930D1E" w:rsidRPr="00AC7179" w:rsidRDefault="00930D1E" w:rsidP="00930D1E">
      <w:r w:rsidRPr="00AC7179">
        <w:t xml:space="preserve">V případě, že Objednatel rozhodne o zavedení </w:t>
      </w:r>
      <w:r>
        <w:t>Jiného</w:t>
      </w:r>
      <w:r w:rsidRPr="00AC7179">
        <w:t xml:space="preserve"> tarifu a smluvních přepravních podmínek, </w:t>
      </w:r>
      <w:del w:id="914" w:author="Word Document Comparison" w:date="2023-11-20T10:37:00Z">
        <w:r w:rsidRPr="00E45BEA">
          <w:delText xml:space="preserve"> </w:delText>
        </w:r>
      </w:del>
      <w:r w:rsidRPr="00E45BEA">
        <w:t xml:space="preserve">je Dopravce povinen včas a řádně vyhlásit a dodržovat tyto </w:t>
      </w:r>
      <w:r>
        <w:t xml:space="preserve">Jiné </w:t>
      </w:r>
      <w:r w:rsidRPr="00E45BEA">
        <w:t>t</w:t>
      </w:r>
      <w:r w:rsidRPr="007A478E">
        <w:t xml:space="preserve">arify a smluvní přepravní podmínky a zajistit prodej jízdních dokladů všemi </w:t>
      </w:r>
      <w:r>
        <w:t xml:space="preserve">Objednatelem požadovanými </w:t>
      </w:r>
      <w:r w:rsidRPr="007A478E">
        <w:t>způsoby (</w:t>
      </w:r>
      <w:r>
        <w:t>např. V</w:t>
      </w:r>
      <w:r w:rsidRPr="007A478E">
        <w:t xml:space="preserve">lakový </w:t>
      </w:r>
      <w:r>
        <w:t>doprovod</w:t>
      </w:r>
      <w:r w:rsidRPr="00B6635D">
        <w:t xml:space="preserve">, prodej ve </w:t>
      </w:r>
      <w:r w:rsidR="00ED70C1" w:rsidRPr="00B6635D">
        <w:t>stanicích</w:t>
      </w:r>
      <w:r w:rsidRPr="00B6635D">
        <w:t xml:space="preserve"> atd.)</w:t>
      </w:r>
      <w:r w:rsidRPr="00DA4111">
        <w:t>.</w:t>
      </w:r>
      <w:r w:rsidRPr="007938A7">
        <w:t xml:space="preserve"> </w:t>
      </w:r>
      <w:r w:rsidRPr="0093419D">
        <w:t xml:space="preserve">Podklady </w:t>
      </w:r>
      <w:r w:rsidRPr="00AC7179">
        <w:t xml:space="preserve">mu předá Objednatel nebo KORDIS v dohodnutém termínu se zohledněním případné potřeby technických úprav potřebného zařízení, nejpozději však </w:t>
      </w:r>
      <w:r>
        <w:t>9</w:t>
      </w:r>
      <w:r w:rsidRPr="00AC7179">
        <w:t xml:space="preserve">0 dnů před zahájením </w:t>
      </w:r>
      <w:ins w:id="915" w:author="Word Document Comparison" w:date="2023-11-20T10:37:00Z">
        <w:r w:rsidR="007A7B7E" w:rsidRPr="007A7B7E">
          <w:t xml:space="preserve">předprodeje dle změněných </w:t>
        </w:r>
        <w:r w:rsidR="007A7B7E" w:rsidRPr="007A7B7E">
          <w:lastRenderedPageBreak/>
          <w:t>podmínek</w:t>
        </w:r>
      </w:ins>
      <w:del w:id="916" w:author="Word Document Comparison" w:date="2023-11-20T10:37:00Z">
        <w:r w:rsidRPr="00AC7179">
          <w:delText>platnosti</w:delText>
        </w:r>
      </w:del>
      <w:r>
        <w:t>, v případě změn již zavedených tarifů pouze 30 dnů</w:t>
      </w:r>
      <w:ins w:id="917" w:author="Word Document Comparison" w:date="2023-11-20T10:37:00Z">
        <w:r w:rsidR="007A7B7E">
          <w:t xml:space="preserve"> </w:t>
        </w:r>
        <w:r w:rsidR="007A7B7E" w:rsidRPr="007A7B7E">
          <w:t>před zahájením předprodeje dle změněných podmínek</w:t>
        </w:r>
        <w:r w:rsidR="0079166D">
          <w:t xml:space="preserve">. V případě, kdy změna tarifu </w:t>
        </w:r>
        <w:r w:rsidR="0079166D" w:rsidRPr="005C457B">
          <w:t>vyvolá potřebu úpravy SW</w:t>
        </w:r>
        <w:r w:rsidR="0079166D">
          <w:t>, předá Objednatel nebo KORDIS podklady Dopravci nejpozději 6</w:t>
        </w:r>
        <w:r w:rsidR="0079166D" w:rsidRPr="00740B3C">
          <w:t>0 dnů</w:t>
        </w:r>
        <w:r w:rsidR="0079166D">
          <w:t xml:space="preserve"> </w:t>
        </w:r>
        <w:r w:rsidR="007A7B7E" w:rsidRPr="007A7B7E">
          <w:t>před zahájením předprodeje dle změněných podmínek</w:t>
        </w:r>
      </w:ins>
      <w:r>
        <w:t>.</w:t>
      </w:r>
    </w:p>
    <w:p w14:paraId="04757995" w14:textId="77777777" w:rsidR="00930D1E" w:rsidRDefault="00930D1E" w:rsidP="00930D1E">
      <w:r>
        <w:t>Objednatel nenese náklady na zavedení, úpravy a provozování Jiného tarifu (včetně výroby a tisku jízdních dokladů) a smluvních přepravních podmínek:</w:t>
      </w:r>
    </w:p>
    <w:p w14:paraId="29C5FBB5" w14:textId="77777777" w:rsidR="00930D1E" w:rsidRDefault="00930D1E" w:rsidP="00930D1E">
      <w:pPr>
        <w:numPr>
          <w:ilvl w:val="0"/>
          <w:numId w:val="12"/>
        </w:numPr>
      </w:pPr>
      <w:r>
        <w:t xml:space="preserve">u vlastního tarifu </w:t>
      </w:r>
      <w:r w:rsidRPr="008F687C">
        <w:t xml:space="preserve">a smluvních přepravních podmínek </w:t>
      </w:r>
      <w:r>
        <w:t>Dopravce;</w:t>
      </w:r>
    </w:p>
    <w:p w14:paraId="2B561989" w14:textId="77777777" w:rsidR="00930D1E" w:rsidRDefault="00930D1E" w:rsidP="00930D1E">
      <w:pPr>
        <w:numPr>
          <w:ilvl w:val="0"/>
          <w:numId w:val="12"/>
        </w:numPr>
      </w:pPr>
      <w:r>
        <w:t>u tarifu a smluvních přepravních podmínek s celostátní působností iniciovaného Ministerstvem dopravy ČR s výjimkou podstatných změn;</w:t>
      </w:r>
    </w:p>
    <w:p w14:paraId="211E5AE3" w14:textId="77777777" w:rsidR="00930D1E" w:rsidRDefault="00930D1E" w:rsidP="00930D1E">
      <w:pPr>
        <w:numPr>
          <w:ilvl w:val="0"/>
          <w:numId w:val="12"/>
        </w:numPr>
      </w:pPr>
      <w:r>
        <w:t>u dalších tarifů a smluvních přepravních podmínek, jejichž použití schválil Objednatel na základě iniciativy Dopravce.</w:t>
      </w:r>
    </w:p>
    <w:p w14:paraId="24918032" w14:textId="77777777" w:rsidR="00930D1E" w:rsidRDefault="00930D1E" w:rsidP="00930D1E">
      <w:r>
        <w:t xml:space="preserve">V ostatních případech Objednatel nese náklady spojené se zavedením, úpravou a provozováním Jiného tarifu a současně nevylučuje možnost jejich úhrady třetí stranou. </w:t>
      </w:r>
    </w:p>
    <w:p w14:paraId="7CEFCDCF" w14:textId="77777777" w:rsidR="00930D1E" w:rsidRPr="001865DB" w:rsidRDefault="00930D1E" w:rsidP="00930D1E">
      <w:r w:rsidRPr="00827FD6">
        <w:rPr>
          <w:lang w:val="x-none"/>
        </w:rPr>
        <w:t xml:space="preserve">V případě, že Dopravce bude mít zájem vyhlásit </w:t>
      </w:r>
      <w:r>
        <w:t xml:space="preserve">Jiný </w:t>
      </w:r>
      <w:r w:rsidRPr="00827FD6">
        <w:rPr>
          <w:lang w:val="x-none"/>
        </w:rPr>
        <w:t>tarif</w:t>
      </w:r>
      <w:r>
        <w:t xml:space="preserve"> a smluvní přepravní podmínky</w:t>
      </w:r>
      <w:r w:rsidRPr="00827FD6">
        <w:rPr>
          <w:lang w:val="x-none"/>
        </w:rPr>
        <w:t xml:space="preserve">, projedná tento záměr s Objednatelem. </w:t>
      </w:r>
      <w:r>
        <w:t xml:space="preserve">Bez souhlasu Objednatele nesmí Dopravce Jiný tarif vyhlásit. </w:t>
      </w:r>
      <w:r w:rsidRPr="00827FD6">
        <w:t xml:space="preserve">Přesné podmínky pro využití </w:t>
      </w:r>
      <w:r>
        <w:t xml:space="preserve">Jiného </w:t>
      </w:r>
      <w:r w:rsidRPr="00827FD6">
        <w:t xml:space="preserve">tarifu </w:t>
      </w:r>
      <w:r>
        <w:t xml:space="preserve">a smluvních přepravních podmínek iniciovaných Dopravcem </w:t>
      </w:r>
      <w:r w:rsidRPr="00827FD6">
        <w:t xml:space="preserve">musí být před </w:t>
      </w:r>
      <w:r>
        <w:t xml:space="preserve">jejich </w:t>
      </w:r>
      <w:r w:rsidRPr="00827FD6">
        <w:t xml:space="preserve">zavedením </w:t>
      </w:r>
      <w:r w:rsidRPr="001865DB">
        <w:t xml:space="preserve">odsouhlaseny Objednatelem a specifikovány v  tarifech a smluvních přepravních podmínkách. </w:t>
      </w:r>
    </w:p>
    <w:p w14:paraId="16B781A0" w14:textId="765FDDF4" w:rsidR="00930D1E" w:rsidRPr="00E45BEA" w:rsidRDefault="00930D1E" w:rsidP="00930D1E">
      <w:r>
        <w:t xml:space="preserve">Pokud to charakter Jiného tarifu a smluvních přepravních podmínek vyžaduje, </w:t>
      </w:r>
      <w:r w:rsidRPr="00AC7179">
        <w:t xml:space="preserve">je Dopravce povinen uzavřít vícestrannou </w:t>
      </w:r>
      <w:r>
        <w:t>s</w:t>
      </w:r>
      <w:r w:rsidRPr="00866A7D">
        <w:t xml:space="preserve">mlouvu o </w:t>
      </w:r>
      <w:ins w:id="918" w:author="Word Document Comparison" w:date="2023-11-20T10:37:00Z">
        <w:r w:rsidR="002253D7">
          <w:t>uplatňování jiných tarifů</w:t>
        </w:r>
      </w:ins>
      <w:del w:id="919" w:author="Word Document Comparison" w:date="2023-11-20T10:37:00Z">
        <w:r w:rsidRPr="00866A7D">
          <w:delText>podmínkách navazování jízdních dokladů</w:delText>
        </w:r>
      </w:del>
      <w:r w:rsidRPr="00E45BEA">
        <w:t>, její</w:t>
      </w:r>
      <w:r>
        <w:t>mi</w:t>
      </w:r>
      <w:r w:rsidRPr="00E45BEA">
        <w:t xml:space="preserve">ž smluvními stranami bude též Objednatel a KORDIS a která </w:t>
      </w:r>
      <w:r>
        <w:t>bude řešit technické a právní aspekty uplatňování Jiného tarifu a smluvních přepravních podmínek.</w:t>
      </w:r>
    </w:p>
    <w:p w14:paraId="18F4A1AE" w14:textId="77777777" w:rsidR="00930D1E" w:rsidRPr="007A478E" w:rsidRDefault="00930D1E" w:rsidP="00930D1E">
      <w:r w:rsidRPr="007A478E">
        <w:t>Pokud</w:t>
      </w:r>
      <w:r>
        <w:t xml:space="preserve"> budou</w:t>
      </w:r>
      <w:r w:rsidRPr="007A478E">
        <w:t xml:space="preserve"> jízdní doklady </w:t>
      </w:r>
      <w:r>
        <w:t xml:space="preserve">Jiného tarifu </w:t>
      </w:r>
      <w:r w:rsidRPr="007A478E">
        <w:t xml:space="preserve">vydávat </w:t>
      </w:r>
      <w:r>
        <w:t>třetí strany a</w:t>
      </w:r>
      <w:r w:rsidRPr="007A478E">
        <w:t xml:space="preserve"> </w:t>
      </w:r>
      <w:r>
        <w:t xml:space="preserve">pokud se Dopravce s Objednatelem nedohodnou jinak, </w:t>
      </w:r>
      <w:r w:rsidRPr="007A478E">
        <w:t xml:space="preserve">je Dopravce povinen zajistit, aby mu tyto subjekty vždy jedenkrát měsíčně předávaly přehled jimi prodaných jízdních dokladů a tento kompletní přehled je pak povinen v souladu </w:t>
      </w:r>
      <w:r>
        <w:t xml:space="preserve">se Smlouvou o podmínkách přepravy </w:t>
      </w:r>
      <w:r w:rsidRPr="007A478E">
        <w:t>předávat KORDIS pro účely evidence a dělení tržeb.</w:t>
      </w:r>
    </w:p>
    <w:p w14:paraId="7BEB5FC8" w14:textId="77777777" w:rsidR="00930D1E" w:rsidRDefault="00930D1E" w:rsidP="00930D1E">
      <w:r>
        <w:t xml:space="preserve">Vzhled jízdních dokladů Jiného tarifu, jejich ochranné prvky, mechanismus kontroly jízdních dokladů a předávání dat o jejich prodeji musí být dohodnuty před zahájením platnosti Jiného tarifu. </w:t>
      </w:r>
    </w:p>
    <w:p w14:paraId="0FC6781E" w14:textId="77777777" w:rsidR="00930D1E" w:rsidRDefault="00930D1E" w:rsidP="00930D1E">
      <w:r>
        <w:t>Pokud jde o Jiný tarif neiniciovaný Objednatelem, je Dopravce vždy povinen za účelem kontroly jízdních dokladů na své náklady vybavit KORDIS, Objednatele nebo jím pověřené osoby stejnými kontrolními zařízeními, jaká pro kontrolu jízdních dokladů používají ve Vlacích pracovníci Dopravce, v počtu odpovídajícím aktuálnímu počtu pracovníků přepravní kontroly KORDIS, Objednatele nebo jím pověřené osoby.</w:t>
      </w:r>
    </w:p>
    <w:p w14:paraId="56D2CD67" w14:textId="77777777" w:rsidR="00930D1E" w:rsidRDefault="00930D1E" w:rsidP="00930D1E">
      <w:pPr>
        <w:rPr>
          <w:ins w:id="920" w:author="Word Document Comparison" w:date="2023-11-20T10:37:00Z"/>
        </w:rPr>
      </w:pPr>
    </w:p>
    <w:p w14:paraId="4BFABF22" w14:textId="77777777" w:rsidR="00930D1E" w:rsidRDefault="00930D1E" w:rsidP="00930D1E">
      <w:pPr>
        <w:rPr>
          <w:del w:id="921" w:author="Word Document Comparison" w:date="2023-11-20T10:37:00Z"/>
        </w:rPr>
      </w:pPr>
      <w:del w:id="922" w:author="Word Document Comparison" w:date="2023-11-20T10:37:00Z">
        <w:r w:rsidRPr="00AC7179">
          <w:delText xml:space="preserve">Dopravce je povinen zajistit, aby byl předprodej předplatních jízdních dokladů zajištěn nejpozději 14 dnů před datem platnosti tarifu a předprodej jednorázových jízdních dokladů nejpozději 3 dny před datem </w:delText>
        </w:r>
        <w:r w:rsidRPr="00E45BEA">
          <w:delText xml:space="preserve">platnosti </w:delText>
        </w:r>
        <w:r>
          <w:delText>Jiného tarifu.</w:delText>
        </w:r>
      </w:del>
    </w:p>
    <w:p w14:paraId="6D8369F1" w14:textId="77777777" w:rsidR="00930D1E" w:rsidRDefault="00930D1E" w:rsidP="00930D1E">
      <w:r w:rsidRPr="001D38F4">
        <w:t xml:space="preserve">Dopravce je povinen </w:t>
      </w:r>
      <w:r>
        <w:t xml:space="preserve">nejpozději do zahájení platnosti </w:t>
      </w:r>
      <w:r w:rsidRPr="001D38F4">
        <w:t xml:space="preserve">zajistit </w:t>
      </w:r>
      <w:r>
        <w:t xml:space="preserve">seznámení </w:t>
      </w:r>
      <w:r w:rsidRPr="001D38F4">
        <w:t xml:space="preserve">zaměstnanců </w:t>
      </w:r>
      <w:r>
        <w:t>s Jiným tarifem a smluvními přepravními podmínkami</w:t>
      </w:r>
      <w:r w:rsidRPr="001865DB">
        <w:t>.</w:t>
      </w:r>
    </w:p>
    <w:p w14:paraId="658446A6" w14:textId="4549680C" w:rsidR="00930D1E" w:rsidRDefault="00930D1E" w:rsidP="00A63281">
      <w:pPr>
        <w:pStyle w:val="Nadpis2"/>
      </w:pPr>
      <w:bookmarkStart w:id="923" w:name="_Toc117683636"/>
      <w:bookmarkStart w:id="924" w:name="_Toc150718927"/>
      <w:r>
        <w:t>Uznávání jízdních dokladů</w:t>
      </w:r>
      <w:bookmarkEnd w:id="923"/>
      <w:bookmarkEnd w:id="924"/>
    </w:p>
    <w:p w14:paraId="2944D599" w14:textId="26BB8AF6" w:rsidR="00930D1E" w:rsidRDefault="00930D1E" w:rsidP="00930D1E">
      <w:r>
        <w:rPr>
          <w:lang w:eastAsia="x-none"/>
        </w:rPr>
        <w:t>Dopravce je povinen uznávat všechny druhy jízdních doklady vydané dle platných tarifů a smluvních přepravních podmínek dle Smlouvy. V případě rozporů či nejasností je Dopravce oprávněn požádat KORDIS o závazný Výklad tarifu.</w:t>
      </w:r>
    </w:p>
    <w:p w14:paraId="50C305CE" w14:textId="4673DACC" w:rsidR="00930D1E" w:rsidRPr="0093419D" w:rsidRDefault="00930D1E" w:rsidP="00A63281">
      <w:pPr>
        <w:pStyle w:val="Nadpis2"/>
      </w:pPr>
      <w:bookmarkStart w:id="925" w:name="_Toc117683637"/>
      <w:bookmarkStart w:id="926" w:name="_Toc150718928"/>
      <w:r>
        <w:lastRenderedPageBreak/>
        <w:t>Prodej jízdních dokladů Dopravcem</w:t>
      </w:r>
      <w:bookmarkEnd w:id="925"/>
      <w:bookmarkEnd w:id="926"/>
    </w:p>
    <w:p w14:paraId="64C284A7" w14:textId="49CED349" w:rsidR="00930D1E" w:rsidRDefault="00930D1E" w:rsidP="00930D1E">
      <w:pPr>
        <w:pStyle w:val="Nadpis3"/>
        <w:rPr>
          <w:lang w:val="cs-CZ"/>
        </w:rPr>
      </w:pPr>
      <w:bookmarkStart w:id="927" w:name="_Toc117683638"/>
      <w:bookmarkStart w:id="928" w:name="_Toc150718929"/>
      <w:r>
        <w:rPr>
          <w:lang w:val="cs-CZ"/>
        </w:rPr>
        <w:t>Prodej jízdních dokladů dopravcem</w:t>
      </w:r>
      <w:bookmarkEnd w:id="927"/>
      <w:bookmarkEnd w:id="928"/>
    </w:p>
    <w:p w14:paraId="1567EC30" w14:textId="77777777" w:rsidR="00930D1E" w:rsidRDefault="00930D1E" w:rsidP="00930D1E">
      <w:pPr>
        <w:rPr>
          <w:lang w:eastAsia="x-none"/>
        </w:rPr>
      </w:pPr>
      <w:r>
        <w:rPr>
          <w:lang w:eastAsia="x-none"/>
        </w:rPr>
        <w:t xml:space="preserve">KORDIS stanovuje požadavky na způsob a rozsah prodeje jízdních dokladů Dopravcem. Pokud tato změna nevyvolá dodatečné náklady Dopravci, je Dopravce povinen tyto požadavky akceptovat. </w:t>
      </w:r>
    </w:p>
    <w:p w14:paraId="4EDCA808" w14:textId="77777777" w:rsidR="00930D1E" w:rsidRDefault="00930D1E" w:rsidP="00930D1E">
      <w:pPr>
        <w:rPr>
          <w:lang w:eastAsia="x-none"/>
        </w:rPr>
      </w:pPr>
      <w:r>
        <w:rPr>
          <w:lang w:eastAsia="x-none"/>
        </w:rPr>
        <w:t>Dopravce je povinen jízdní doklady IDS JMK prodávat jménem KORDIS JMK</w:t>
      </w:r>
      <w:r w:rsidRPr="00134BC6">
        <w:t xml:space="preserve"> </w:t>
      </w:r>
      <w:r>
        <w:t>a je povinen za tímto účelem uzavřít příslušnou smlouvu s KORDIS.</w:t>
      </w:r>
    </w:p>
    <w:p w14:paraId="02271666" w14:textId="1874E5A5" w:rsidR="00930D1E" w:rsidRPr="00AC7179" w:rsidRDefault="00930D1E" w:rsidP="00930D1E">
      <w:pPr>
        <w:rPr>
          <w:lang w:eastAsia="x-none"/>
        </w:rPr>
      </w:pPr>
      <w:r w:rsidRPr="0093419D">
        <w:rPr>
          <w:lang w:eastAsia="x-none"/>
        </w:rPr>
        <w:t xml:space="preserve">Dopravce </w:t>
      </w:r>
      <w:r>
        <w:rPr>
          <w:lang w:eastAsia="x-none"/>
        </w:rPr>
        <w:t xml:space="preserve">jízdní doklady jiných </w:t>
      </w:r>
      <w:r w:rsidR="00ED70C1">
        <w:rPr>
          <w:lang w:eastAsia="x-none"/>
        </w:rPr>
        <w:t>tarifů,</w:t>
      </w:r>
      <w:r>
        <w:rPr>
          <w:lang w:eastAsia="x-none"/>
        </w:rPr>
        <w:t xml:space="preserve"> než IDS JMK </w:t>
      </w:r>
      <w:r w:rsidRPr="0093419D">
        <w:rPr>
          <w:lang w:eastAsia="x-none"/>
        </w:rPr>
        <w:t xml:space="preserve">je oprávněn prodávat </w:t>
      </w:r>
      <w:r>
        <w:rPr>
          <w:lang w:eastAsia="x-none"/>
        </w:rPr>
        <w:t xml:space="preserve">i </w:t>
      </w:r>
      <w:r w:rsidRPr="00AC7179">
        <w:rPr>
          <w:lang w:eastAsia="x-none"/>
        </w:rPr>
        <w:t>jako komisionář nebo je pořizovat prostřednictvím jiného dopravce.</w:t>
      </w:r>
    </w:p>
    <w:p w14:paraId="3092F237" w14:textId="77777777" w:rsidR="00930D1E" w:rsidRDefault="00930D1E" w:rsidP="00930D1E">
      <w:pPr>
        <w:rPr>
          <w:lang w:eastAsia="x-none"/>
        </w:rPr>
      </w:pPr>
      <w:r>
        <w:rPr>
          <w:lang w:eastAsia="x-none"/>
        </w:rPr>
        <w:t xml:space="preserve">Prodávaný sortiment, technické řešení, rozměry, vzhled a grafické řešení jízdních dokladů stanovuje KORDIS. Pokud tato změna nevyvolá dodatečné náklady Dopravci, je Dopravce povinen tyto požadavky akceptovat. </w:t>
      </w:r>
    </w:p>
    <w:p w14:paraId="1062F370" w14:textId="77777777" w:rsidR="00930D1E" w:rsidRDefault="00930D1E" w:rsidP="00930D1E">
      <w:pPr>
        <w:rPr>
          <w:lang w:eastAsia="x-none"/>
        </w:rPr>
      </w:pPr>
    </w:p>
    <w:p w14:paraId="3F21D6CB" w14:textId="6A37082D" w:rsidR="00930D1E" w:rsidRDefault="00930D1E" w:rsidP="00930D1E">
      <w:pPr>
        <w:pStyle w:val="Nadpis3"/>
        <w:rPr>
          <w:lang w:val="cs-CZ"/>
        </w:rPr>
      </w:pPr>
      <w:bookmarkStart w:id="929" w:name="_Ref115088512"/>
      <w:bookmarkStart w:id="930" w:name="_Toc117683639"/>
      <w:bookmarkStart w:id="931" w:name="_Toc150718930"/>
      <w:r>
        <w:rPr>
          <w:lang w:val="cs-CZ"/>
        </w:rPr>
        <w:t xml:space="preserve">Pravidla prodeje jízdních dokladů u Vlakového </w:t>
      </w:r>
      <w:bookmarkEnd w:id="929"/>
      <w:r>
        <w:rPr>
          <w:lang w:val="cs-CZ"/>
        </w:rPr>
        <w:t>doprovodu</w:t>
      </w:r>
      <w:bookmarkEnd w:id="930"/>
      <w:bookmarkEnd w:id="931"/>
    </w:p>
    <w:p w14:paraId="103A120D" w14:textId="77777777" w:rsidR="00930D1E" w:rsidRDefault="00930D1E" w:rsidP="00930D1E">
      <w:pPr>
        <w:rPr>
          <w:lang w:eastAsia="x-none"/>
        </w:rPr>
      </w:pPr>
      <w:r>
        <w:rPr>
          <w:lang w:eastAsia="x-none"/>
        </w:rPr>
        <w:t>V případě, že je v Jednotce přítomen Vlakový doprovod na základě požadavku Objednatele</w:t>
      </w:r>
      <w:r w:rsidRPr="00D9081C">
        <w:rPr>
          <w:lang w:eastAsia="x-none"/>
        </w:rPr>
        <w:t xml:space="preserve">, je </w:t>
      </w:r>
      <w:r>
        <w:rPr>
          <w:lang w:eastAsia="x-none"/>
        </w:rPr>
        <w:t xml:space="preserve">Dopravce povinen zajistit prodej jízdních dokladů dle Smlouvy, a současně je povinen: </w:t>
      </w:r>
    </w:p>
    <w:p w14:paraId="1ED32A35" w14:textId="77777777" w:rsidR="00930D1E" w:rsidRDefault="00930D1E" w:rsidP="00930D1E">
      <w:pPr>
        <w:numPr>
          <w:ilvl w:val="0"/>
          <w:numId w:val="40"/>
        </w:numPr>
        <w:rPr>
          <w:lang w:eastAsia="x-none"/>
        </w:rPr>
      </w:pPr>
      <w:r>
        <w:rPr>
          <w:lang w:eastAsia="x-none"/>
        </w:rPr>
        <w:t xml:space="preserve">projednat a získat souhlas KORDIS s grafickým řešením, bezpečnostními prvky, použitým druhem papíru, způsobem evidence jízdních dokladů a předáváním podkladů o jejich prodeji; bezpečnostní prvky a druh papíru odpovídající standardu SJT jsou akceptovány; </w:t>
      </w:r>
    </w:p>
    <w:p w14:paraId="2606F08C" w14:textId="701EDAAE" w:rsidR="00930D1E" w:rsidRDefault="00930D1E" w:rsidP="00930D1E">
      <w:pPr>
        <w:numPr>
          <w:ilvl w:val="0"/>
          <w:numId w:val="40"/>
        </w:numPr>
        <w:rPr>
          <w:lang w:eastAsia="x-none"/>
        </w:rPr>
      </w:pPr>
      <w:r>
        <w:rPr>
          <w:lang w:eastAsia="x-none"/>
        </w:rPr>
        <w:t>vybavit V</w:t>
      </w:r>
      <w:r w:rsidRPr="00661DFB">
        <w:rPr>
          <w:lang w:eastAsia="x-none"/>
        </w:rPr>
        <w:t xml:space="preserve">lakový doprovod odpovídajícím </w:t>
      </w:r>
      <w:r>
        <w:rPr>
          <w:lang w:eastAsia="x-none"/>
        </w:rPr>
        <w:t xml:space="preserve">prodejním </w:t>
      </w:r>
      <w:r w:rsidRPr="00326DE5">
        <w:rPr>
          <w:lang w:eastAsia="x-none"/>
        </w:rPr>
        <w:t>zařízením dle čl.</w:t>
      </w:r>
      <w:ins w:id="932" w:author="Word Document Comparison" w:date="2023-11-20T10:37:00Z">
        <w:r w:rsidRPr="00326DE5">
          <w:rPr>
            <w:lang w:eastAsia="x-none"/>
          </w:rPr>
          <w:fldChar w:fldCharType="begin"/>
        </w:r>
        <w:r w:rsidRPr="00326DE5">
          <w:rPr>
            <w:lang w:eastAsia="x-none"/>
          </w:rPr>
          <w:instrText xml:space="preserve"> REF _Ref488669414 \r \h </w:instrText>
        </w:r>
        <w:r>
          <w:rPr>
            <w:lang w:eastAsia="x-none"/>
          </w:rPr>
          <w:instrText xml:space="preserve"> \* MERGEFORMAT </w:instrText>
        </w:r>
      </w:ins>
      <w:r w:rsidRPr="00326DE5">
        <w:rPr>
          <w:lang w:eastAsia="x-none"/>
        </w:rPr>
      </w:r>
      <w:ins w:id="933" w:author="Word Document Comparison" w:date="2023-11-20T10:37:00Z">
        <w:r w:rsidR="00000000">
          <w:rPr>
            <w:lang w:eastAsia="x-none"/>
          </w:rPr>
          <w:fldChar w:fldCharType="separate"/>
        </w:r>
        <w:r w:rsidRPr="00326DE5">
          <w:rPr>
            <w:lang w:eastAsia="x-none"/>
          </w:rPr>
          <w:fldChar w:fldCharType="end"/>
        </w:r>
        <w:r w:rsidR="00714689">
          <w:rPr>
            <w:lang w:eastAsia="x-none"/>
          </w:rPr>
          <w:fldChar w:fldCharType="begin"/>
        </w:r>
        <w:r w:rsidR="00714689">
          <w:rPr>
            <w:lang w:eastAsia="x-none"/>
          </w:rPr>
          <w:instrText xml:space="preserve"> REF _Ref149726993 \n \h </w:instrText>
        </w:r>
      </w:ins>
      <w:r w:rsidR="00714689">
        <w:rPr>
          <w:lang w:eastAsia="x-none"/>
        </w:rPr>
      </w:r>
      <w:ins w:id="934" w:author="Word Document Comparison" w:date="2023-11-20T10:37:00Z">
        <w:r w:rsidR="00714689">
          <w:rPr>
            <w:lang w:eastAsia="x-none"/>
          </w:rPr>
          <w:fldChar w:fldCharType="separate"/>
        </w:r>
        <w:r w:rsidR="004B6A2D">
          <w:rPr>
            <w:lang w:eastAsia="x-none"/>
          </w:rPr>
          <w:t>9.8.4</w:t>
        </w:r>
        <w:r w:rsidR="00714689">
          <w:rPr>
            <w:lang w:eastAsia="x-none"/>
          </w:rPr>
          <w:fldChar w:fldCharType="end"/>
        </w:r>
      </w:ins>
      <w:del w:id="935" w:author="Word Document Comparison" w:date="2023-11-20T10:37:00Z">
        <w:r w:rsidRPr="00326DE5">
          <w:rPr>
            <w:lang w:eastAsia="x-none"/>
          </w:rPr>
          <w:fldChar w:fldCharType="begin"/>
        </w:r>
        <w:r w:rsidRPr="00326DE5">
          <w:rPr>
            <w:lang w:eastAsia="x-none"/>
          </w:rPr>
          <w:delInstrText xml:space="preserve"> REF _Ref488669414 \r \h </w:delInstrText>
        </w:r>
        <w:r>
          <w:rPr>
            <w:lang w:eastAsia="x-none"/>
          </w:rPr>
          <w:delInstrText xml:space="preserve"> \* MERGEFORMAT </w:delInstrText>
        </w:r>
        <w:r w:rsidRPr="00326DE5">
          <w:rPr>
            <w:lang w:eastAsia="x-none"/>
          </w:rPr>
        </w:r>
        <w:r w:rsidRPr="00326DE5">
          <w:rPr>
            <w:lang w:eastAsia="x-none"/>
          </w:rPr>
          <w:fldChar w:fldCharType="separate"/>
        </w:r>
        <w:r>
          <w:rPr>
            <w:lang w:eastAsia="x-none"/>
          </w:rPr>
          <w:delText>9.6.4</w:delText>
        </w:r>
        <w:r w:rsidRPr="00326DE5">
          <w:rPr>
            <w:lang w:eastAsia="x-none"/>
          </w:rPr>
          <w:fldChar w:fldCharType="end"/>
        </w:r>
      </w:del>
      <w:r w:rsidRPr="00326DE5">
        <w:rPr>
          <w:lang w:eastAsia="x-none"/>
        </w:rPr>
        <w:t>;</w:t>
      </w:r>
    </w:p>
    <w:p w14:paraId="7346F4A9" w14:textId="3A4EA50D" w:rsidR="00930D1E" w:rsidRDefault="00930D1E" w:rsidP="00930D1E">
      <w:pPr>
        <w:numPr>
          <w:ilvl w:val="0"/>
          <w:numId w:val="40"/>
        </w:numPr>
        <w:rPr>
          <w:lang w:eastAsia="x-none"/>
        </w:rPr>
      </w:pPr>
      <w:r>
        <w:rPr>
          <w:lang w:eastAsia="x-none"/>
        </w:rPr>
        <w:t xml:space="preserve">po dobu trvání Smlouvy zapůjčit KORDIS </w:t>
      </w:r>
      <w:ins w:id="936" w:author="Word Document Comparison" w:date="2023-11-20T10:37:00Z">
        <w:r w:rsidR="00AB2803">
          <w:rPr>
            <w:lang w:eastAsia="x-none"/>
          </w:rPr>
          <w:t>2</w:t>
        </w:r>
      </w:ins>
      <w:del w:id="937" w:author="Word Document Comparison" w:date="2023-11-20T10:37:00Z">
        <w:r>
          <w:rPr>
            <w:lang w:eastAsia="x-none"/>
          </w:rPr>
          <w:delText>1</w:delText>
        </w:r>
      </w:del>
      <w:r>
        <w:rPr>
          <w:lang w:eastAsia="x-none"/>
        </w:rPr>
        <w:t xml:space="preserve"> ks</w:t>
      </w:r>
      <w:ins w:id="938" w:author="Word Document Comparison" w:date="2023-11-20T10:37:00Z">
        <w:r>
          <w:rPr>
            <w:lang w:eastAsia="x-none"/>
          </w:rPr>
          <w:t xml:space="preserve"> </w:t>
        </w:r>
        <w:r w:rsidR="00AB2803">
          <w:rPr>
            <w:lang w:eastAsia="x-none"/>
          </w:rPr>
          <w:t>ostré verze</w:t>
        </w:r>
      </w:ins>
      <w:r>
        <w:rPr>
          <w:lang w:eastAsia="x-none"/>
        </w:rPr>
        <w:t xml:space="preserve"> prodejního zařízení k ověřování jeho funkčnosti a správnosti dat;</w:t>
      </w:r>
    </w:p>
    <w:p w14:paraId="0424F461" w14:textId="77777777" w:rsidR="00930D1E" w:rsidRDefault="00930D1E" w:rsidP="00930D1E">
      <w:pPr>
        <w:numPr>
          <w:ilvl w:val="0"/>
          <w:numId w:val="40"/>
        </w:numPr>
        <w:rPr>
          <w:lang w:eastAsia="x-none"/>
        </w:rPr>
      </w:pPr>
      <w:r>
        <w:rPr>
          <w:lang w:eastAsia="x-none"/>
        </w:rPr>
        <w:t>akceptovat platby bankovními kartami;</w:t>
      </w:r>
    </w:p>
    <w:p w14:paraId="18BFDFD1" w14:textId="77777777" w:rsidR="00930D1E" w:rsidRPr="007938A7" w:rsidRDefault="00930D1E" w:rsidP="00930D1E">
      <w:pPr>
        <w:numPr>
          <w:ilvl w:val="0"/>
          <w:numId w:val="40"/>
        </w:numPr>
        <w:rPr>
          <w:lang w:eastAsia="x-none"/>
        </w:rPr>
      </w:pPr>
      <w:r w:rsidRPr="007938A7">
        <w:t xml:space="preserve">zajistit spolehlivé ověřování nároku na slevu při </w:t>
      </w:r>
      <w:r>
        <w:t>prodeji jízdních dokladů;</w:t>
      </w:r>
    </w:p>
    <w:p w14:paraId="13FA1FB5" w14:textId="77777777" w:rsidR="00930D1E" w:rsidRDefault="00930D1E" w:rsidP="00930D1E">
      <w:pPr>
        <w:numPr>
          <w:ilvl w:val="0"/>
          <w:numId w:val="40"/>
        </w:numPr>
        <w:rPr>
          <w:lang w:eastAsia="x-none"/>
        </w:rPr>
      </w:pPr>
      <w:r>
        <w:rPr>
          <w:lang w:eastAsia="x-none"/>
        </w:rPr>
        <w:t>na vyžádání KORDIS předat vzorové tisky jízdních dokladů;</w:t>
      </w:r>
    </w:p>
    <w:p w14:paraId="7D9F20DE" w14:textId="13ABB6E0" w:rsidR="00930D1E" w:rsidRDefault="00930D1E" w:rsidP="00930D1E">
      <w:pPr>
        <w:numPr>
          <w:ilvl w:val="0"/>
          <w:numId w:val="40"/>
        </w:numPr>
        <w:rPr>
          <w:lang w:eastAsia="x-none"/>
        </w:rPr>
      </w:pPr>
      <w:r>
        <w:rPr>
          <w:lang w:eastAsia="x-none"/>
        </w:rPr>
        <w:t xml:space="preserve">zajišťovat další činnosti Vlakového doprovodu dle </w:t>
      </w:r>
      <w:ins w:id="939" w:author="Word Document Comparison" w:date="2023-11-20T10:37:00Z">
        <w:r w:rsidR="00714689">
          <w:rPr>
            <w:lang w:eastAsia="x-none"/>
          </w:rPr>
          <w:t>odst.</w:t>
        </w:r>
      </w:ins>
      <w:del w:id="940" w:author="Word Document Comparison" w:date="2023-11-20T10:37:00Z">
        <w:r>
          <w:rPr>
            <w:lang w:eastAsia="x-none"/>
          </w:rPr>
          <w:delText>článku</w:delText>
        </w:r>
      </w:del>
      <w:r>
        <w:rPr>
          <w:lang w:eastAsia="x-none"/>
        </w:rPr>
        <w:t xml:space="preserve"> </w:t>
      </w:r>
      <w:r>
        <w:rPr>
          <w:lang w:eastAsia="x-none"/>
        </w:rPr>
        <w:fldChar w:fldCharType="begin"/>
      </w:r>
      <w:r>
        <w:rPr>
          <w:lang w:eastAsia="x-none"/>
        </w:rPr>
        <w:instrText xml:space="preserve"> REF _Ref115077855 \r \h </w:instrText>
      </w:r>
      <w:r>
        <w:rPr>
          <w:lang w:eastAsia="x-none"/>
        </w:rPr>
      </w:r>
      <w:r>
        <w:rPr>
          <w:lang w:eastAsia="x-none"/>
        </w:rPr>
        <w:fldChar w:fldCharType="separate"/>
      </w:r>
      <w:del w:id="941" w:author="Word Document Comparison" w:date="2023-11-20T10:37:00Z">
        <w:r>
          <w:rPr>
            <w:lang w:eastAsia="x-none"/>
          </w:rPr>
          <w:delText>11</w:delText>
        </w:r>
      </w:del>
      <w:r>
        <w:rPr>
          <w:lang w:eastAsia="x-none"/>
        </w:rPr>
        <w:fldChar w:fldCharType="end"/>
      </w:r>
      <w:ins w:id="942" w:author="Word Document Comparison" w:date="2023-11-20T10:37:00Z">
        <w:r w:rsidR="00714689">
          <w:rPr>
            <w:lang w:eastAsia="x-none"/>
          </w:rPr>
          <w:fldChar w:fldCharType="begin"/>
        </w:r>
        <w:r w:rsidR="00714689">
          <w:rPr>
            <w:lang w:eastAsia="x-none"/>
          </w:rPr>
          <w:instrText xml:space="preserve"> REF _Ref149727020 \n \h </w:instrText>
        </w:r>
      </w:ins>
      <w:r w:rsidR="00714689">
        <w:rPr>
          <w:lang w:eastAsia="x-none"/>
        </w:rPr>
      </w:r>
      <w:ins w:id="943" w:author="Word Document Comparison" w:date="2023-11-20T10:37:00Z">
        <w:r w:rsidR="00714689">
          <w:rPr>
            <w:lang w:eastAsia="x-none"/>
          </w:rPr>
          <w:fldChar w:fldCharType="separate"/>
        </w:r>
        <w:r w:rsidR="004B6A2D">
          <w:rPr>
            <w:lang w:eastAsia="x-none"/>
          </w:rPr>
          <w:t>10.2</w:t>
        </w:r>
        <w:r w:rsidR="00714689">
          <w:rPr>
            <w:lang w:eastAsia="x-none"/>
          </w:rPr>
          <w:fldChar w:fldCharType="end"/>
        </w:r>
      </w:ins>
      <w:r>
        <w:rPr>
          <w:lang w:eastAsia="x-none"/>
        </w:rPr>
        <w:t xml:space="preserve"> TPSŽ, zejména provádění přepravní kontroly.</w:t>
      </w:r>
    </w:p>
    <w:p w14:paraId="5CBCD4BD" w14:textId="77777777" w:rsidR="00930D1E" w:rsidRDefault="00930D1E" w:rsidP="00930D1E">
      <w:pPr>
        <w:rPr>
          <w:lang w:eastAsia="x-none"/>
        </w:rPr>
      </w:pPr>
      <w:r>
        <w:rPr>
          <w:lang w:eastAsia="x-none"/>
        </w:rPr>
        <w:t xml:space="preserve">Po projednání s Dopravcem a vyřešení logistiky má KORDIS právo rozhodnout o redukci sortimentu prodávaných jízdních dokladů nebo o zavedení doplňkového prodeje předtištěných jízdních dokladů </w:t>
      </w:r>
      <w:r w:rsidRPr="00E60C65">
        <w:rPr>
          <w:lang w:eastAsia="x-none"/>
        </w:rPr>
        <w:t>např. univerzální jízdenky IDS JMK nebo čipové peněženky</w:t>
      </w:r>
      <w:r>
        <w:rPr>
          <w:lang w:eastAsia="x-none"/>
        </w:rPr>
        <w:t>.</w:t>
      </w:r>
    </w:p>
    <w:p w14:paraId="533A4CAC" w14:textId="315E77FA" w:rsidR="00930D1E" w:rsidRDefault="00930D1E" w:rsidP="00930D1E">
      <w:pPr>
        <w:pStyle w:val="Nadpis3"/>
        <w:rPr>
          <w:lang w:val="cs-CZ"/>
        </w:rPr>
      </w:pPr>
      <w:bookmarkStart w:id="944" w:name="_Ref115088532"/>
      <w:bookmarkStart w:id="945" w:name="_Toc117683640"/>
      <w:bookmarkStart w:id="946" w:name="_Toc150718931"/>
      <w:r>
        <w:rPr>
          <w:lang w:val="cs-CZ"/>
        </w:rPr>
        <w:t xml:space="preserve">Pravidla prodeje jízdních dokladů </w:t>
      </w:r>
      <w:bookmarkEnd w:id="944"/>
      <w:r>
        <w:rPr>
          <w:lang w:val="cs-CZ"/>
        </w:rPr>
        <w:t>v prodejních místech</w:t>
      </w:r>
      <w:bookmarkEnd w:id="945"/>
      <w:bookmarkEnd w:id="946"/>
    </w:p>
    <w:p w14:paraId="7E9C3F8B" w14:textId="77777777" w:rsidR="00930D1E" w:rsidRDefault="00930D1E" w:rsidP="00930D1E">
      <w:pPr>
        <w:rPr>
          <w:lang w:eastAsia="x-none"/>
        </w:rPr>
      </w:pPr>
      <w:r>
        <w:rPr>
          <w:lang w:eastAsia="x-none"/>
        </w:rPr>
        <w:t xml:space="preserve">V případě, že Objednatel požaduje zajištění prodeje jízdních dokladů dle Smlouvy v prodejních místech, je Dopravce po celou dobu jejich provozu stanovenou přílohou 2 TPSŽ povinen: </w:t>
      </w:r>
    </w:p>
    <w:p w14:paraId="4B3EA843" w14:textId="77777777" w:rsidR="00930D1E" w:rsidRDefault="00930D1E" w:rsidP="00930D1E">
      <w:pPr>
        <w:numPr>
          <w:ilvl w:val="0"/>
          <w:numId w:val="40"/>
        </w:numPr>
        <w:rPr>
          <w:lang w:eastAsia="x-none"/>
        </w:rPr>
      </w:pPr>
      <w:r>
        <w:rPr>
          <w:lang w:eastAsia="x-none"/>
        </w:rPr>
        <w:t>zajistit prodej jízdních dokladů elektronickým systémem s tiskárnou a automatickou evidencí prodeje. Systém musí umožnit tisk jízdních dokladů ve dvou formách:</w:t>
      </w:r>
    </w:p>
    <w:p w14:paraId="3DC9FA6A" w14:textId="77777777" w:rsidR="00930D1E" w:rsidRDefault="00930D1E" w:rsidP="00930D1E">
      <w:pPr>
        <w:numPr>
          <w:ilvl w:val="1"/>
          <w:numId w:val="40"/>
        </w:numPr>
        <w:rPr>
          <w:lang w:eastAsia="x-none"/>
        </w:rPr>
      </w:pPr>
      <w:r>
        <w:rPr>
          <w:lang w:eastAsia="x-none"/>
        </w:rPr>
        <w:t xml:space="preserve">jako jízdní doklady určené k následnému označení ve validátorech o rozměrech 51 x 85 mm, tištěné na papír o gramáži min.100 </w:t>
      </w:r>
      <w:proofErr w:type="spellStart"/>
      <w:r>
        <w:rPr>
          <w:lang w:eastAsia="x-none"/>
        </w:rPr>
        <w:t>gsm</w:t>
      </w:r>
      <w:proofErr w:type="spellEnd"/>
      <w:r>
        <w:rPr>
          <w:lang w:eastAsia="x-none"/>
        </w:rPr>
        <w:t xml:space="preserve"> </w:t>
      </w:r>
      <w:r w:rsidRPr="0028525A">
        <w:rPr>
          <w:lang w:eastAsia="x-none"/>
        </w:rPr>
        <w:t>(ISO 536)</w:t>
      </w:r>
      <w:r>
        <w:rPr>
          <w:lang w:eastAsia="x-none"/>
        </w:rPr>
        <w:t>;</w:t>
      </w:r>
    </w:p>
    <w:p w14:paraId="089899D1" w14:textId="77777777" w:rsidR="00930D1E" w:rsidRDefault="00930D1E" w:rsidP="00930D1E">
      <w:pPr>
        <w:numPr>
          <w:ilvl w:val="1"/>
          <w:numId w:val="40"/>
        </w:numPr>
        <w:rPr>
          <w:lang w:eastAsia="x-none"/>
        </w:rPr>
      </w:pPr>
      <w:r>
        <w:rPr>
          <w:lang w:eastAsia="x-none"/>
        </w:rPr>
        <w:t xml:space="preserve">jako jízdní doklady s vytištěnou platností, může být použit </w:t>
      </w:r>
      <w:proofErr w:type="spellStart"/>
      <w:r>
        <w:rPr>
          <w:lang w:eastAsia="x-none"/>
        </w:rPr>
        <w:t>termotisk</w:t>
      </w:r>
      <w:proofErr w:type="spellEnd"/>
      <w:r>
        <w:rPr>
          <w:lang w:eastAsia="x-none"/>
        </w:rPr>
        <w:t xml:space="preserve"> i klasický tisk;</w:t>
      </w:r>
    </w:p>
    <w:p w14:paraId="61518A37" w14:textId="77777777" w:rsidR="00930D1E" w:rsidRDefault="00930D1E" w:rsidP="00930D1E">
      <w:pPr>
        <w:numPr>
          <w:ilvl w:val="0"/>
          <w:numId w:val="40"/>
        </w:numPr>
        <w:rPr>
          <w:lang w:eastAsia="x-none"/>
        </w:rPr>
      </w:pPr>
      <w:r>
        <w:rPr>
          <w:lang w:eastAsia="x-none"/>
        </w:rPr>
        <w:t xml:space="preserve">projednat a získat souhlas KORDIS s grafickým řešením, bezpečnostními prvky, </w:t>
      </w:r>
      <w:r>
        <w:rPr>
          <w:lang w:eastAsia="x-none"/>
        </w:rPr>
        <w:lastRenderedPageBreak/>
        <w:t>použitým druhem a rozměry papíru, způsobem evidence jízdních dokladů a předáváním podkladů o jejich prodeji; bezpečnostní prvky a druh papíru odpovídající standardu SJT jsou akceptovány</w:t>
      </w:r>
    </w:p>
    <w:p w14:paraId="10304F07" w14:textId="77777777" w:rsidR="00930D1E" w:rsidRDefault="00930D1E" w:rsidP="00930D1E">
      <w:pPr>
        <w:numPr>
          <w:ilvl w:val="0"/>
          <w:numId w:val="40"/>
        </w:numPr>
        <w:rPr>
          <w:lang w:eastAsia="x-none"/>
        </w:rPr>
      </w:pPr>
      <w:r>
        <w:rPr>
          <w:lang w:eastAsia="x-none"/>
        </w:rPr>
        <w:t>zajistit prodej předtištěných jízdních dokladů stanovených KORDIS - např. univerzální jízdenky IDS JMK případně i čipové peněženky;</w:t>
      </w:r>
    </w:p>
    <w:p w14:paraId="28547A5D" w14:textId="77777777" w:rsidR="00930D1E" w:rsidRDefault="00930D1E" w:rsidP="00930D1E">
      <w:pPr>
        <w:numPr>
          <w:ilvl w:val="0"/>
          <w:numId w:val="40"/>
        </w:numPr>
        <w:rPr>
          <w:lang w:eastAsia="x-none"/>
        </w:rPr>
      </w:pPr>
      <w:r>
        <w:rPr>
          <w:lang w:eastAsia="x-none"/>
        </w:rPr>
        <w:t>akceptovat platby bankovními kartami;</w:t>
      </w:r>
    </w:p>
    <w:p w14:paraId="4BE70BD0" w14:textId="77777777" w:rsidR="00930D1E" w:rsidRDefault="00930D1E" w:rsidP="00930D1E">
      <w:pPr>
        <w:numPr>
          <w:ilvl w:val="0"/>
          <w:numId w:val="40"/>
        </w:numPr>
        <w:rPr>
          <w:lang w:eastAsia="x-none"/>
        </w:rPr>
      </w:pPr>
      <w:r>
        <w:rPr>
          <w:lang w:eastAsia="x-none"/>
        </w:rPr>
        <w:t xml:space="preserve">zajistit vystavování průkazů a slevových průkazů včetně obalů potřebných pro zakoupení jízdních dokladu; </w:t>
      </w:r>
    </w:p>
    <w:p w14:paraId="79BD1615" w14:textId="77777777" w:rsidR="00930D1E" w:rsidRDefault="00930D1E" w:rsidP="00930D1E">
      <w:pPr>
        <w:numPr>
          <w:ilvl w:val="0"/>
          <w:numId w:val="40"/>
        </w:numPr>
        <w:rPr>
          <w:lang w:eastAsia="x-none"/>
        </w:rPr>
      </w:pPr>
      <w:r>
        <w:rPr>
          <w:lang w:eastAsia="x-none"/>
        </w:rPr>
        <w:t xml:space="preserve">zajistit </w:t>
      </w:r>
      <w:r w:rsidRPr="007938A7">
        <w:t>spolehlivé ověřování nároku na slevu při vystavování průkazek</w:t>
      </w:r>
      <w:r>
        <w:t xml:space="preserve"> a prodeji jízdních dokladů;</w:t>
      </w:r>
    </w:p>
    <w:p w14:paraId="66051691" w14:textId="77777777" w:rsidR="00930D1E" w:rsidRDefault="00930D1E" w:rsidP="00930D1E">
      <w:pPr>
        <w:numPr>
          <w:ilvl w:val="0"/>
          <w:numId w:val="40"/>
        </w:numPr>
        <w:rPr>
          <w:lang w:eastAsia="x-none"/>
        </w:rPr>
      </w:pPr>
      <w:r>
        <w:t xml:space="preserve">zajistit vyhledání </w:t>
      </w:r>
      <w:r w:rsidRPr="004E7808">
        <w:t xml:space="preserve">informace o spojení v IDS JMK a po celé ČR vlaky, autobusy i městskými dopravami, pro cestování po IDS JMK je povinné využívání vyhledávače na </w:t>
      </w:r>
      <w:hyperlink r:id="rId10" w:history="1">
        <w:r w:rsidRPr="00C03EBC">
          <w:rPr>
            <w:rStyle w:val="Hypertextovodkaz"/>
          </w:rPr>
          <w:t>www.idsjmk.cz</w:t>
        </w:r>
      </w:hyperlink>
      <w:r w:rsidRPr="004E7808">
        <w:t>;</w:t>
      </w:r>
    </w:p>
    <w:p w14:paraId="6C3FAB17" w14:textId="77777777" w:rsidR="00930D1E" w:rsidRDefault="00930D1E" w:rsidP="00930D1E">
      <w:pPr>
        <w:numPr>
          <w:ilvl w:val="0"/>
          <w:numId w:val="40"/>
        </w:numPr>
        <w:rPr>
          <w:lang w:eastAsia="x-none"/>
        </w:rPr>
      </w:pPr>
      <w:r>
        <w:rPr>
          <w:lang w:eastAsia="x-none"/>
        </w:rPr>
        <w:t>zajistit poskytování informací o Tarifu IDS JMK, SPP IDS JMK a o tarifních zvýhodněních, o Jiných tarifech a přepravních podmínkách platných ve Vlacích;</w:t>
      </w:r>
    </w:p>
    <w:p w14:paraId="61937934" w14:textId="5F312BBC" w:rsidR="00930D1E" w:rsidRDefault="00930D1E" w:rsidP="00930D1E">
      <w:pPr>
        <w:numPr>
          <w:ilvl w:val="0"/>
          <w:numId w:val="40"/>
        </w:numPr>
        <w:rPr>
          <w:lang w:eastAsia="x-none"/>
        </w:rPr>
      </w:pPr>
      <w:r>
        <w:rPr>
          <w:lang w:eastAsia="x-none"/>
        </w:rPr>
        <w:t>zajistit poskytování informací o</w:t>
      </w:r>
      <w:r w:rsidRPr="0036136C">
        <w:rPr>
          <w:lang w:eastAsia="x-none"/>
        </w:rPr>
        <w:t xml:space="preserve"> </w:t>
      </w:r>
      <w:r>
        <w:rPr>
          <w:lang w:eastAsia="x-none"/>
        </w:rPr>
        <w:t>mimořádnostech</w:t>
      </w:r>
      <w:r w:rsidR="0063093A" w:rsidRPr="0063093A">
        <w:t xml:space="preserve"> </w:t>
      </w:r>
      <w:r w:rsidR="0063093A">
        <w:t>v dopravě</w:t>
      </w:r>
      <w:r>
        <w:rPr>
          <w:lang w:eastAsia="x-none"/>
        </w:rPr>
        <w:t>, výlukových opatřeních, včetně aktivního informování cestujících na nástupištích dle pokynu KORDIS nebo DID;</w:t>
      </w:r>
    </w:p>
    <w:p w14:paraId="719DB6CD" w14:textId="77777777" w:rsidR="00930D1E" w:rsidRDefault="00930D1E" w:rsidP="00930D1E">
      <w:pPr>
        <w:numPr>
          <w:ilvl w:val="0"/>
          <w:numId w:val="40"/>
        </w:numPr>
        <w:rPr>
          <w:lang w:eastAsia="x-none"/>
        </w:rPr>
      </w:pPr>
      <w:r>
        <w:rPr>
          <w:lang w:eastAsia="x-none"/>
        </w:rPr>
        <w:t>zpracování vratek jízdních dokladů, vrácení jízdného za nevyužité jízdní doklady, vrácení poměrné části nevyužité předplatní jízdenky, vrácení částí neprojetého jízdného v případě mimořádnosti v dopravě dle platných tarifů a smluvních přepravních podmínek, a to i když nebyl problém způsoben Dopravcem a jízdní doklad byl vydán jiným dopravcem IDS JMK;</w:t>
      </w:r>
    </w:p>
    <w:p w14:paraId="4A7ABA6D" w14:textId="77777777" w:rsidR="00930D1E" w:rsidRDefault="00930D1E" w:rsidP="00930D1E">
      <w:pPr>
        <w:numPr>
          <w:ilvl w:val="0"/>
          <w:numId w:val="40"/>
        </w:numPr>
        <w:rPr>
          <w:lang w:eastAsia="x-none"/>
        </w:rPr>
      </w:pPr>
      <w:r>
        <w:rPr>
          <w:lang w:eastAsia="x-none"/>
        </w:rPr>
        <w:t>zajistit přijímání reklamací, podnětů a dotazů;</w:t>
      </w:r>
    </w:p>
    <w:p w14:paraId="614ECD6C" w14:textId="77777777" w:rsidR="00930D1E" w:rsidRPr="00D577DE" w:rsidRDefault="00930D1E" w:rsidP="00930D1E">
      <w:pPr>
        <w:numPr>
          <w:ilvl w:val="0"/>
          <w:numId w:val="40"/>
        </w:numPr>
        <w:rPr>
          <w:lang w:eastAsia="x-none"/>
        </w:rPr>
      </w:pPr>
      <w:r>
        <w:rPr>
          <w:lang w:eastAsia="x-none"/>
        </w:rPr>
        <w:t>zajistit vydávání duplikátů jízdních dokladů, v</w:t>
      </w:r>
      <w:r w:rsidRPr="00D577DE">
        <w:rPr>
          <w:lang w:eastAsia="x-none"/>
        </w:rPr>
        <w:t xml:space="preserve"> případě, že cestujícímu vybledne jízdní doklad vytištěný na termopapír (zejména případ předplatní jízdenky), na všech prodejních místech zajistit bezplatnou okamžitou výměnu za nový doklad a evidovanou skartaci starého dokladu</w:t>
      </w:r>
      <w:r>
        <w:rPr>
          <w:lang w:eastAsia="x-none"/>
        </w:rPr>
        <w:t>;</w:t>
      </w:r>
    </w:p>
    <w:p w14:paraId="272BA2AB" w14:textId="77777777" w:rsidR="00930D1E" w:rsidRDefault="00930D1E" w:rsidP="00930D1E">
      <w:pPr>
        <w:numPr>
          <w:ilvl w:val="0"/>
          <w:numId w:val="40"/>
        </w:numPr>
        <w:rPr>
          <w:lang w:eastAsia="x-none"/>
        </w:rPr>
      </w:pPr>
      <w:r>
        <w:rPr>
          <w:lang w:eastAsia="x-none"/>
        </w:rPr>
        <w:t>zajistit řešení dalších záležitostí dopravního charakteru.</w:t>
      </w:r>
    </w:p>
    <w:p w14:paraId="500C4C51" w14:textId="77777777" w:rsidR="00930D1E" w:rsidRDefault="00930D1E" w:rsidP="00930D1E">
      <w:pPr>
        <w:numPr>
          <w:ilvl w:val="0"/>
          <w:numId w:val="40"/>
        </w:numPr>
        <w:rPr>
          <w:lang w:eastAsia="x-none"/>
        </w:rPr>
      </w:pPr>
      <w:r w:rsidRPr="00DA4111">
        <w:t>zajistit přesné a kontrolovatelné evidence pro sledování spotřeby a zásob průkazek k </w:t>
      </w:r>
      <w:proofErr w:type="spellStart"/>
      <w:r w:rsidRPr="00DA4111">
        <w:t>předplatním</w:t>
      </w:r>
      <w:proofErr w:type="spellEnd"/>
      <w:r w:rsidRPr="00DA4111">
        <w:t xml:space="preserve"> jízdenkám a hologramů;</w:t>
      </w:r>
    </w:p>
    <w:p w14:paraId="02D8A33C" w14:textId="77777777" w:rsidR="00930D1E" w:rsidRDefault="00930D1E" w:rsidP="00930D1E">
      <w:pPr>
        <w:numPr>
          <w:ilvl w:val="0"/>
          <w:numId w:val="40"/>
        </w:numPr>
        <w:rPr>
          <w:lang w:eastAsia="x-none"/>
        </w:rPr>
      </w:pPr>
      <w:r>
        <w:rPr>
          <w:lang w:eastAsia="x-none"/>
        </w:rPr>
        <w:t>pro cesty v rámci oblasti IDS JMK přednostně nabízet jízdní doklady IDS JMK;</w:t>
      </w:r>
    </w:p>
    <w:p w14:paraId="4BFAE62D" w14:textId="77777777" w:rsidR="00930D1E" w:rsidRDefault="00930D1E" w:rsidP="00930D1E">
      <w:pPr>
        <w:numPr>
          <w:ilvl w:val="0"/>
          <w:numId w:val="40"/>
        </w:numPr>
        <w:rPr>
          <w:lang w:eastAsia="x-none"/>
        </w:rPr>
      </w:pPr>
      <w:r>
        <w:rPr>
          <w:lang w:eastAsia="x-none"/>
        </w:rPr>
        <w:t>na vyžádání KORDIS předat vzorové tisky jízdních dokladů;</w:t>
      </w:r>
    </w:p>
    <w:p w14:paraId="735D1AB9" w14:textId="77777777" w:rsidR="00930D1E" w:rsidRDefault="00930D1E" w:rsidP="00930D1E">
      <w:pPr>
        <w:numPr>
          <w:ilvl w:val="0"/>
          <w:numId w:val="40"/>
        </w:numPr>
        <w:rPr>
          <w:lang w:eastAsia="x-none"/>
        </w:rPr>
      </w:pPr>
      <w:r w:rsidRPr="00D577DE">
        <w:rPr>
          <w:lang w:eastAsia="x-none"/>
        </w:rPr>
        <w:t xml:space="preserve">zajistit elektronický informační zdroj, který bude v každém okamžiku </w:t>
      </w:r>
      <w:r>
        <w:rPr>
          <w:lang w:eastAsia="x-none"/>
        </w:rPr>
        <w:t xml:space="preserve">poskytovat  </w:t>
      </w:r>
      <w:r w:rsidRPr="00D577DE">
        <w:rPr>
          <w:lang w:eastAsia="x-none"/>
        </w:rPr>
        <w:t>aktuální seznam telefonních čísel provozovaných prodejních míst. Tento seznam musí být dostupný on-line pro KORDIS pro případnou nouzovou komunikaci</w:t>
      </w:r>
      <w:r>
        <w:rPr>
          <w:lang w:eastAsia="x-none"/>
        </w:rPr>
        <w:t>;</w:t>
      </w:r>
      <w:r w:rsidRPr="00D577DE">
        <w:t xml:space="preserve"> </w:t>
      </w:r>
    </w:p>
    <w:p w14:paraId="55D71BE6" w14:textId="77777777" w:rsidR="00930D1E" w:rsidRDefault="00930D1E" w:rsidP="00930D1E">
      <w:pPr>
        <w:numPr>
          <w:ilvl w:val="0"/>
          <w:numId w:val="40"/>
        </w:numPr>
        <w:rPr>
          <w:lang w:eastAsia="x-none"/>
        </w:rPr>
      </w:pPr>
      <w:r>
        <w:rPr>
          <w:lang w:eastAsia="x-none"/>
        </w:rPr>
        <w:t>umožnit KORDIS přímo komunikovat se zaměstnanci prodejních míst  – zejména v případech, kdy je třeba poskytnout cestujícím, popř. získat od cestujících informace. Telefonní hovory vedené mezi KORDIS mohou být nahrávány a archivovány u KORDIS;</w:t>
      </w:r>
    </w:p>
    <w:p w14:paraId="38562796" w14:textId="77777777" w:rsidR="00930D1E" w:rsidRDefault="00930D1E" w:rsidP="00930D1E">
      <w:pPr>
        <w:numPr>
          <w:ilvl w:val="0"/>
          <w:numId w:val="40"/>
        </w:numPr>
        <w:rPr>
          <w:lang w:eastAsia="x-none"/>
        </w:rPr>
      </w:pPr>
      <w:r>
        <w:rPr>
          <w:lang w:eastAsia="x-none"/>
        </w:rPr>
        <w:t>předat KORDIS telefonní čísla a emailové adresy kontaktních osob zodpovědných za řízení prodejních míst.</w:t>
      </w:r>
    </w:p>
    <w:p w14:paraId="5C3987F2" w14:textId="70563146" w:rsidR="00930D1E" w:rsidRPr="00DA4111" w:rsidRDefault="00930D1E" w:rsidP="00A63281">
      <w:pPr>
        <w:pStyle w:val="Nadpis2"/>
      </w:pPr>
      <w:bookmarkStart w:id="947" w:name="_Toc117683641"/>
      <w:bookmarkStart w:id="948" w:name="_Toc150718932"/>
      <w:r w:rsidRPr="00B6635D">
        <w:t>P</w:t>
      </w:r>
      <w:r w:rsidRPr="00DA4111">
        <w:t xml:space="preserve">ožadavky na prodejní, kontrolní a evidenční systém </w:t>
      </w:r>
      <w:r>
        <w:t>D</w:t>
      </w:r>
      <w:r w:rsidRPr="00DA4111">
        <w:t>opravce</w:t>
      </w:r>
      <w:bookmarkEnd w:id="947"/>
      <w:bookmarkEnd w:id="948"/>
    </w:p>
    <w:p w14:paraId="262142AE" w14:textId="77777777" w:rsidR="00930D1E" w:rsidRPr="00AC7179" w:rsidRDefault="00930D1E" w:rsidP="00930D1E">
      <w:pPr>
        <w:numPr>
          <w:ilvl w:val="0"/>
          <w:numId w:val="6"/>
        </w:numPr>
        <w:rPr>
          <w:lang w:val="x-none" w:eastAsia="x-none"/>
        </w:rPr>
      </w:pPr>
      <w:r w:rsidRPr="007938A7">
        <w:rPr>
          <w:lang w:val="x-none" w:eastAsia="x-none"/>
        </w:rPr>
        <w:t xml:space="preserve">Veškeré </w:t>
      </w:r>
      <w:r>
        <w:rPr>
          <w:lang w:eastAsia="x-none"/>
        </w:rPr>
        <w:t xml:space="preserve">Dopravcem </w:t>
      </w:r>
      <w:r w:rsidRPr="007938A7">
        <w:rPr>
          <w:lang w:val="x-none" w:eastAsia="x-none"/>
        </w:rPr>
        <w:t xml:space="preserve">prodávané jízdní doklady musí </w:t>
      </w:r>
      <w:r>
        <w:rPr>
          <w:lang w:eastAsia="x-none"/>
        </w:rPr>
        <w:t xml:space="preserve">mít přiděleno unikátní evidenční číslo a musí </w:t>
      </w:r>
      <w:r w:rsidRPr="007938A7">
        <w:rPr>
          <w:lang w:val="x-none" w:eastAsia="x-none"/>
        </w:rPr>
        <w:t xml:space="preserve">být automaticky evidovány. Pokud jde o jízdní doklady prodávané formou přímého </w:t>
      </w:r>
      <w:r w:rsidRPr="007938A7">
        <w:rPr>
          <w:lang w:val="x-none" w:eastAsia="x-none"/>
        </w:rPr>
        <w:lastRenderedPageBreak/>
        <w:t xml:space="preserve">tisku, musí se evidovat minimálně druh </w:t>
      </w:r>
      <w:r w:rsidRPr="0093419D">
        <w:rPr>
          <w:lang w:eastAsia="x-none"/>
        </w:rPr>
        <w:t>dokladu</w:t>
      </w:r>
      <w:r w:rsidRPr="00AC7179">
        <w:rPr>
          <w:lang w:val="x-none" w:eastAsia="x-none"/>
        </w:rPr>
        <w:t>, cena, DPH, způsob platby, unikátní evidenční číslo, místo prodeje, prodejce, datum, čas a další skutečnosti dohodnuté mezi Dopravcem a KORDIS</w:t>
      </w:r>
      <w:r w:rsidRPr="00AC7179">
        <w:rPr>
          <w:lang w:eastAsia="x-none"/>
        </w:rPr>
        <w:t xml:space="preserve"> a odsouhlasené KORDIS</w:t>
      </w:r>
      <w:r w:rsidRPr="00AC7179">
        <w:rPr>
          <w:lang w:val="x-none" w:eastAsia="x-none"/>
        </w:rPr>
        <w:t xml:space="preserve">. </w:t>
      </w:r>
      <w:r w:rsidRPr="00AC7179">
        <w:rPr>
          <w:lang w:eastAsia="x-none"/>
        </w:rPr>
        <w:t xml:space="preserve">U dokladů </w:t>
      </w:r>
      <w:r w:rsidRPr="00AC7179">
        <w:rPr>
          <w:lang w:val="x-none" w:eastAsia="x-none"/>
        </w:rPr>
        <w:t>předtištěn</w:t>
      </w:r>
      <w:r w:rsidRPr="00AC7179">
        <w:rPr>
          <w:lang w:eastAsia="x-none"/>
        </w:rPr>
        <w:t>ých</w:t>
      </w:r>
      <w:r w:rsidRPr="00AC7179">
        <w:rPr>
          <w:lang w:val="x-none" w:eastAsia="x-none"/>
        </w:rPr>
        <w:t xml:space="preserve"> se eviduje pouze druh, cena, DPH, místo prodeje, způsob platby, prodejce, datum, čas. </w:t>
      </w:r>
    </w:p>
    <w:p w14:paraId="6507D909" w14:textId="77777777" w:rsidR="00930D1E" w:rsidRPr="00E45BEA" w:rsidRDefault="00930D1E" w:rsidP="00930D1E">
      <w:pPr>
        <w:numPr>
          <w:ilvl w:val="0"/>
          <w:numId w:val="6"/>
        </w:numPr>
        <w:rPr>
          <w:lang w:val="x-none" w:eastAsia="x-none"/>
        </w:rPr>
      </w:pPr>
      <w:r w:rsidRPr="00AC7179">
        <w:rPr>
          <w:lang w:val="x-none" w:eastAsia="x-none"/>
        </w:rPr>
        <w:t>Zařízení umožňující prodej jízdenek musí být přizpůsobeno výše uvedeným požadavkům a musí být chráněno před možností neoprávněné úpravy dat ze s</w:t>
      </w:r>
      <w:r w:rsidRPr="00E45BEA">
        <w:rPr>
          <w:lang w:val="x-none" w:eastAsia="x-none"/>
        </w:rPr>
        <w:t>trany personálu nebo třetích subjektů.</w:t>
      </w:r>
    </w:p>
    <w:p w14:paraId="791E2793" w14:textId="77777777" w:rsidR="00930D1E" w:rsidRPr="00E45BEA" w:rsidRDefault="00930D1E" w:rsidP="00930D1E">
      <w:pPr>
        <w:numPr>
          <w:ilvl w:val="0"/>
          <w:numId w:val="6"/>
        </w:numPr>
        <w:rPr>
          <w:lang w:val="x-none" w:eastAsia="x-none"/>
        </w:rPr>
      </w:pPr>
      <w:r w:rsidRPr="00E45BEA">
        <w:rPr>
          <w:lang w:val="x-none" w:eastAsia="x-none"/>
        </w:rPr>
        <w:t xml:space="preserve">Dopravce je povinen veškerá svá zařízení koncipovat tak, aby umožňovala prodej a kontrolu jízdních dokladů v různých tarifech dle aktuální potřeby Objednatele. </w:t>
      </w:r>
    </w:p>
    <w:p w14:paraId="14E13588" w14:textId="5D6332EA" w:rsidR="00930D1E" w:rsidRPr="00E45BEA" w:rsidRDefault="00930D1E" w:rsidP="00930D1E">
      <w:pPr>
        <w:numPr>
          <w:ilvl w:val="0"/>
          <w:numId w:val="6"/>
        </w:numPr>
        <w:rPr>
          <w:lang w:val="x-none" w:eastAsia="x-none"/>
        </w:rPr>
      </w:pPr>
      <w:r w:rsidRPr="00E45BEA">
        <w:rPr>
          <w:lang w:val="x-none" w:eastAsia="x-none"/>
        </w:rPr>
        <w:t xml:space="preserve">Jízdní doklady vydávané formou přímého tisku musí být vybaveny </w:t>
      </w:r>
      <w:r>
        <w:rPr>
          <w:lang w:eastAsia="x-none"/>
        </w:rPr>
        <w:t>2D</w:t>
      </w:r>
      <w:r w:rsidRPr="00E45BEA">
        <w:rPr>
          <w:lang w:val="x-none" w:eastAsia="x-none"/>
        </w:rPr>
        <w:t xml:space="preserve"> kódem umožňujícím načtení při externí kontrole. Obsahem kódu budou minimálně </w:t>
      </w:r>
      <w:r>
        <w:rPr>
          <w:lang w:eastAsia="x-none"/>
        </w:rPr>
        <w:t xml:space="preserve">unikátní evidenční číslo, </w:t>
      </w:r>
      <w:r w:rsidRPr="00E45BEA">
        <w:rPr>
          <w:lang w:val="x-none" w:eastAsia="x-none"/>
        </w:rPr>
        <w:t>informace o druhu jízdenky, ceně a tarifní informace vztahující se k jízdence. Přesné požadavky</w:t>
      </w:r>
      <w:r>
        <w:rPr>
          <w:lang w:eastAsia="x-none"/>
        </w:rPr>
        <w:t>,</w:t>
      </w:r>
      <w:r w:rsidRPr="00E45BEA">
        <w:rPr>
          <w:lang w:val="x-none" w:eastAsia="x-none"/>
        </w:rPr>
        <w:t xml:space="preserve"> zejména obsah, velikost, druh 2D kódu, šifrování</w:t>
      </w:r>
      <w:r>
        <w:rPr>
          <w:lang w:eastAsia="x-none"/>
        </w:rPr>
        <w:t>,</w:t>
      </w:r>
      <w:r w:rsidRPr="00E45BEA">
        <w:rPr>
          <w:lang w:val="x-none" w:eastAsia="x-none"/>
        </w:rPr>
        <w:t xml:space="preserve"> </w:t>
      </w:r>
      <w:ins w:id="949" w:author="Word Document Comparison" w:date="2023-11-20T10:37:00Z">
        <w:r w:rsidR="00A331E2">
          <w:rPr>
            <w:lang w:eastAsia="x-none"/>
          </w:rPr>
          <w:t>budou dojednány mezi</w:t>
        </w:r>
      </w:ins>
      <w:del w:id="950" w:author="Word Document Comparison" w:date="2023-11-20T10:37:00Z">
        <w:r w:rsidRPr="00E45BEA">
          <w:rPr>
            <w:lang w:val="x-none" w:eastAsia="x-none"/>
          </w:rPr>
          <w:delText>definuje</w:delText>
        </w:r>
      </w:del>
      <w:r w:rsidRPr="00DB560E">
        <w:t xml:space="preserve"> KORDIS</w:t>
      </w:r>
      <w:ins w:id="951" w:author="Word Document Comparison" w:date="2023-11-20T10:37:00Z">
        <w:r w:rsidR="00A331E2">
          <w:rPr>
            <w:lang w:eastAsia="x-none"/>
          </w:rPr>
          <w:t xml:space="preserve"> a Dopravcem</w:t>
        </w:r>
      </w:ins>
      <w:r w:rsidRPr="00E45BEA">
        <w:rPr>
          <w:lang w:val="x-none" w:eastAsia="x-none"/>
        </w:rPr>
        <w:t xml:space="preserve"> při zavádění systému Dopravcem.</w:t>
      </w:r>
    </w:p>
    <w:p w14:paraId="1ECF5117" w14:textId="77777777" w:rsidR="00930D1E" w:rsidRPr="007A478E" w:rsidRDefault="00930D1E" w:rsidP="00930D1E">
      <w:pPr>
        <w:numPr>
          <w:ilvl w:val="0"/>
          <w:numId w:val="6"/>
        </w:numPr>
        <w:rPr>
          <w:lang w:val="x-none" w:eastAsia="x-none"/>
        </w:rPr>
      </w:pPr>
      <w:r w:rsidRPr="007A478E">
        <w:rPr>
          <w:lang w:val="x-none" w:eastAsia="x-none"/>
        </w:rPr>
        <w:t xml:space="preserve">Veškeré systémy budované </w:t>
      </w:r>
      <w:r>
        <w:rPr>
          <w:lang w:eastAsia="x-none"/>
        </w:rPr>
        <w:t>Do</w:t>
      </w:r>
      <w:proofErr w:type="spellStart"/>
      <w:r w:rsidRPr="007A478E">
        <w:rPr>
          <w:lang w:val="x-none" w:eastAsia="x-none"/>
        </w:rPr>
        <w:t>pravcem</w:t>
      </w:r>
      <w:proofErr w:type="spellEnd"/>
      <w:r w:rsidRPr="007A478E">
        <w:rPr>
          <w:lang w:val="x-none" w:eastAsia="x-none"/>
        </w:rPr>
        <w:t xml:space="preserve"> musí umožnit paralelní správu minimálně 2 druhů elektronických kartových odbavovacích systémů </w:t>
      </w:r>
      <w:r w:rsidRPr="007A478E">
        <w:rPr>
          <w:lang w:eastAsia="x-none"/>
        </w:rPr>
        <w:t>dle požadavku KORDIS</w:t>
      </w:r>
      <w:r w:rsidRPr="007A478E">
        <w:rPr>
          <w:lang w:val="x-none" w:eastAsia="x-none"/>
        </w:rPr>
        <w:t xml:space="preserve"> a dále možnost on-line a off-line kontroly jízdních dokladů vydaných ve formě QR.</w:t>
      </w:r>
    </w:p>
    <w:p w14:paraId="1266990E" w14:textId="77777777" w:rsidR="00930D1E" w:rsidRPr="00DB6AE0" w:rsidRDefault="00930D1E" w:rsidP="00930D1E">
      <w:pPr>
        <w:numPr>
          <w:ilvl w:val="0"/>
          <w:numId w:val="6"/>
        </w:numPr>
        <w:rPr>
          <w:lang w:val="x-none" w:eastAsia="x-none"/>
        </w:rPr>
      </w:pPr>
      <w:r w:rsidRPr="007A478E">
        <w:rPr>
          <w:lang w:val="x-none" w:eastAsia="x-none"/>
        </w:rPr>
        <w:t xml:space="preserve">Datové výstupy z prodejních systémů musí být realizovány ve formě a rozsahu </w:t>
      </w:r>
      <w:r>
        <w:rPr>
          <w:lang w:eastAsia="x-none"/>
        </w:rPr>
        <w:t xml:space="preserve">dle požadavku </w:t>
      </w:r>
      <w:r w:rsidRPr="007A478E">
        <w:rPr>
          <w:lang w:val="x-none" w:eastAsia="x-none"/>
        </w:rPr>
        <w:t xml:space="preserve">KORDIS </w:t>
      </w:r>
      <w:r>
        <w:rPr>
          <w:lang w:eastAsia="x-none"/>
        </w:rPr>
        <w:t xml:space="preserve">definovaného </w:t>
      </w:r>
      <w:r w:rsidRPr="007A478E">
        <w:rPr>
          <w:lang w:val="x-none" w:eastAsia="x-none"/>
        </w:rPr>
        <w:t>při zahájení přípravy těchto systémů. Zejména musí být realizovány v souladu s</w:t>
      </w:r>
      <w:r>
        <w:rPr>
          <w:lang w:eastAsia="x-none"/>
        </w:rPr>
        <w:t>e</w:t>
      </w:r>
      <w:r>
        <w:rPr>
          <w:lang w:val="x-none" w:eastAsia="x-none"/>
        </w:rPr>
        <w:t> </w:t>
      </w:r>
      <w:r>
        <w:rPr>
          <w:lang w:eastAsia="x-none"/>
        </w:rPr>
        <w:t>Smlouvou o podmínkách přepravy</w:t>
      </w:r>
      <w:r w:rsidRPr="00562453">
        <w:rPr>
          <w:lang w:val="x-none" w:eastAsia="x-none"/>
        </w:rPr>
        <w:t>.</w:t>
      </w:r>
      <w:r>
        <w:rPr>
          <w:lang w:eastAsia="x-none"/>
        </w:rPr>
        <w:t xml:space="preserve"> Datové výstupy musí obsahovat i údaje o čase a místu prodeje jízdního dokladu. </w:t>
      </w:r>
    </w:p>
    <w:p w14:paraId="050A5C52" w14:textId="77777777" w:rsidR="00930D1E" w:rsidRPr="00DB6AE0" w:rsidRDefault="00930D1E" w:rsidP="00930D1E">
      <w:pPr>
        <w:numPr>
          <w:ilvl w:val="0"/>
          <w:numId w:val="6"/>
        </w:numPr>
        <w:rPr>
          <w:lang w:val="x-none" w:eastAsia="x-none"/>
        </w:rPr>
      </w:pPr>
      <w:r>
        <w:rPr>
          <w:lang w:eastAsia="x-none"/>
        </w:rPr>
        <w:t>Objednatel má právo na přístup k údajům o všech jízdních dokladech prodaných ve Vlacích a k údajům o elektronických akceptacích jízdních dokladů ve Vlacích. Dopravce má povinnost tyto údaje evidovat, zpracovat a ve strojově čitelné podobě předávat na výzvu Objednateli případně KORDIS. Pro každý jízdní doklad musí být předán údaj minimálně v rozsahu uvedeném v bodě 1.</w:t>
      </w:r>
    </w:p>
    <w:p w14:paraId="79846C09" w14:textId="77777777" w:rsidR="00930D1E" w:rsidRPr="00DB6AE0" w:rsidRDefault="00930D1E" w:rsidP="00930D1E">
      <w:pPr>
        <w:numPr>
          <w:ilvl w:val="0"/>
          <w:numId w:val="6"/>
        </w:numPr>
        <w:rPr>
          <w:lang w:val="x-none" w:eastAsia="x-none"/>
        </w:rPr>
      </w:pPr>
      <w:r w:rsidRPr="00ED292D">
        <w:t xml:space="preserve">Všechny jízdní doklady v IDS JMK vydávané </w:t>
      </w:r>
      <w:r>
        <w:t xml:space="preserve">Dopravcem </w:t>
      </w:r>
      <w:r w:rsidRPr="00ED292D">
        <w:t xml:space="preserve">musí na sobě nést ochranné prvky </w:t>
      </w:r>
      <w:r>
        <w:t xml:space="preserve">odsouhlasené KORDIS. </w:t>
      </w:r>
    </w:p>
    <w:p w14:paraId="68318296" w14:textId="77777777" w:rsidR="00930D1E" w:rsidRPr="00DB6AE0" w:rsidRDefault="00930D1E" w:rsidP="00930D1E">
      <w:pPr>
        <w:numPr>
          <w:ilvl w:val="0"/>
          <w:numId w:val="6"/>
        </w:numPr>
        <w:rPr>
          <w:lang w:val="x-none" w:eastAsia="x-none"/>
        </w:rPr>
      </w:pPr>
      <w:r w:rsidRPr="00ED292D">
        <w:t xml:space="preserve">Pro zvýšení účinnosti ochrany jízdních dokladů proti zneužití </w:t>
      </w:r>
      <w:r>
        <w:t xml:space="preserve">Dopravce </w:t>
      </w:r>
      <w:r w:rsidRPr="00ED292D">
        <w:t xml:space="preserve">učiní </w:t>
      </w:r>
      <w:r>
        <w:t>taková</w:t>
      </w:r>
      <w:r w:rsidRPr="00ED292D">
        <w:t xml:space="preserve"> organizační opatření, jejichž výsledkem bude přesná a kontrolovatelná evidence a sledování zásob a spotřeby kotoučků pro tisk jízdenek, jízdenek, průkazek k </w:t>
      </w:r>
      <w:proofErr w:type="spellStart"/>
      <w:r w:rsidRPr="00ED292D">
        <w:t>předplatním</w:t>
      </w:r>
      <w:proofErr w:type="spellEnd"/>
      <w:r w:rsidRPr="00ED292D">
        <w:t xml:space="preserve"> jízdenkám a holografických známek aj. </w:t>
      </w:r>
    </w:p>
    <w:p w14:paraId="4E6BB54B" w14:textId="55D4E614" w:rsidR="00930D1E" w:rsidRPr="00DB6AE0" w:rsidRDefault="00930D1E" w:rsidP="00930D1E">
      <w:pPr>
        <w:numPr>
          <w:ilvl w:val="0"/>
          <w:numId w:val="6"/>
        </w:numPr>
        <w:rPr>
          <w:lang w:val="x-none" w:eastAsia="x-none"/>
        </w:rPr>
      </w:pPr>
      <w:r>
        <w:t>D</w:t>
      </w:r>
      <w:r w:rsidRPr="00ED292D">
        <w:t xml:space="preserve">opravce je povinen předat KORDIS informace o způsobu zabezpečení výše uvedených materiálů. KORDIS je v případě zjištění jejich nedostatečné ochrany oprávněn </w:t>
      </w:r>
      <w:r w:rsidR="00ED70C1" w:rsidRPr="00ED292D">
        <w:t>omezit,</w:t>
      </w:r>
      <w:r w:rsidRPr="00ED292D">
        <w:t xml:space="preserve"> popř. zakázat dopravci prodej jednotlivých jízdních dokladů.</w:t>
      </w:r>
    </w:p>
    <w:p w14:paraId="1516E14E" w14:textId="77777777" w:rsidR="00930D1E" w:rsidRDefault="00930D1E" w:rsidP="00930D1E">
      <w:r w:rsidRPr="00ED292D">
        <w:t xml:space="preserve">Tyto požadavky musí splňovat i </w:t>
      </w:r>
      <w:r>
        <w:t xml:space="preserve">případný </w:t>
      </w:r>
      <w:r w:rsidRPr="00ED292D">
        <w:t>prodejce</w:t>
      </w:r>
      <w:r>
        <w:t xml:space="preserve"> pověřený Dopravcem k prodeji jízdních dokladů dle této smlouvy. </w:t>
      </w:r>
    </w:p>
    <w:p w14:paraId="29CE25C2" w14:textId="57405AC0" w:rsidR="00930D1E" w:rsidRPr="005423DB" w:rsidRDefault="00930D1E" w:rsidP="00A63281">
      <w:pPr>
        <w:pStyle w:val="Nadpis2"/>
      </w:pPr>
      <w:bookmarkStart w:id="952" w:name="_Toc117683642"/>
      <w:bookmarkStart w:id="953" w:name="_Toc150718933"/>
      <w:r w:rsidRPr="005423DB">
        <w:t>Přepravní kontrola</w:t>
      </w:r>
      <w:bookmarkEnd w:id="952"/>
      <w:bookmarkEnd w:id="953"/>
    </w:p>
    <w:p w14:paraId="648B54B2" w14:textId="5AAB57F5" w:rsidR="00930D1E" w:rsidRPr="005423DB" w:rsidRDefault="00930D1E" w:rsidP="00930D1E">
      <w:pPr>
        <w:pStyle w:val="Nadpis3"/>
        <w:rPr>
          <w:lang w:val="cs-CZ"/>
        </w:rPr>
      </w:pPr>
      <w:bookmarkStart w:id="954" w:name="_Toc117683643"/>
      <w:bookmarkStart w:id="955" w:name="_Toc150718934"/>
      <w:r w:rsidRPr="005423DB">
        <w:rPr>
          <w:lang w:val="cs-CZ"/>
        </w:rPr>
        <w:t>Přepravní kontrola vykonávaná KORDIS případně Objednatelem</w:t>
      </w:r>
      <w:bookmarkEnd w:id="954"/>
      <w:bookmarkEnd w:id="955"/>
    </w:p>
    <w:p w14:paraId="503D2CF8" w14:textId="77777777" w:rsidR="00930D1E" w:rsidRPr="005423DB" w:rsidRDefault="00930D1E" w:rsidP="00930D1E">
      <w:r w:rsidRPr="005423DB">
        <w:t xml:space="preserve">KORDIS, případně Objednatel jsou oprávněni ve Vlacích provádět přepravní kontrolu. </w:t>
      </w:r>
    </w:p>
    <w:p w14:paraId="55F30D0B" w14:textId="77777777" w:rsidR="00930D1E" w:rsidRPr="005423DB" w:rsidRDefault="00930D1E" w:rsidP="00930D1E">
      <w:r w:rsidRPr="005423DB">
        <w:t>V takovém případě platí pro provádění přepravní kontroly následující pravidla:</w:t>
      </w:r>
    </w:p>
    <w:p w14:paraId="68484EDD" w14:textId="77777777" w:rsidR="00930D1E" w:rsidRPr="005423DB" w:rsidRDefault="00930D1E" w:rsidP="00930D1E">
      <w:r w:rsidRPr="005423DB">
        <w:t xml:space="preserve">Na KORDIS respektive Objednatele přechází práva, která subjektu provádějícímu přepravní kontrolu v budoucnu vzniknou v souvislosti se zjištěním osob, které porušují platné tarify a smluvní přepravní podmínky, a dále osob cestujících bez platného jízdního dokladu, jako zejména nárok na dodatečné zaplacení jízdného a přirážky k jízdnému ve smyslu příslušných </w:t>
      </w:r>
      <w:r w:rsidRPr="005423DB">
        <w:lastRenderedPageBreak/>
        <w:t>zákonných ustanovení, tarifů či smluvních přepravních podmínek, případně dalších částek z tohoto plynoucích.</w:t>
      </w:r>
    </w:p>
    <w:p w14:paraId="39065565" w14:textId="77777777" w:rsidR="00930D1E" w:rsidRPr="005423DB" w:rsidRDefault="00930D1E" w:rsidP="00930D1E">
      <w:r w:rsidRPr="005423DB">
        <w:t xml:space="preserve">Tato práva vůči uvedeným cestujícím přechází na subjekt provádějící přepravní kontrolu okamžikem zjištění takového cestujícího, tedy okamžitě, kdy ve smyslu příslušných právních předpisů vzniká právo na zaplacení jízdného, přirážky k jízdnému a případně dalších částek, plynoucích z právních předpisů. Postoupení těchto práv je bezúplatné. </w:t>
      </w:r>
    </w:p>
    <w:p w14:paraId="4306C6C1" w14:textId="77777777" w:rsidR="00930D1E" w:rsidRPr="005423DB" w:rsidRDefault="00930D1E" w:rsidP="00930D1E">
      <w:r w:rsidRPr="005423DB">
        <w:t>Případné vybrané jízdné či doplatky jízdného včetně DPH jsou příjmem Objednatele.</w:t>
      </w:r>
    </w:p>
    <w:p w14:paraId="7603A364" w14:textId="3CBDD297" w:rsidR="00930D1E" w:rsidRDefault="00930D1E" w:rsidP="00930D1E">
      <w:r w:rsidRPr="005423DB">
        <w:t>Vybrané smluvní postihy či další částky za porušení platných tarifů a smluvních přepravních podmínek jsou příjmem subjektu provádějícího přepravní kontrolu.</w:t>
      </w:r>
    </w:p>
    <w:p w14:paraId="04A025E6" w14:textId="77777777" w:rsidR="00930D1E" w:rsidRPr="005423DB" w:rsidRDefault="00930D1E" w:rsidP="00930D1E">
      <w:r w:rsidRPr="005423DB">
        <w:t xml:space="preserve">Cestující bez platného jízdního dokladu ve Vlaku se </w:t>
      </w:r>
      <w:r>
        <w:t xml:space="preserve">v obvodu IDS JMK </w:t>
      </w:r>
      <w:r w:rsidRPr="005423DB">
        <w:t>považuje vždy za cestujícího bez platného jízdního dokladu IDS JMK a jsou na něj aplikovány sankce a poplatky výhradně dle SPP IDS JMK.</w:t>
      </w:r>
    </w:p>
    <w:p w14:paraId="0EDA91B2" w14:textId="77777777" w:rsidR="00930D1E" w:rsidRPr="005423DB" w:rsidRDefault="00930D1E" w:rsidP="00930D1E">
      <w:r w:rsidRPr="005423DB">
        <w:t>Při provádění přepravní kontroly nemají osoby tuto kontrolu provádějící povinnost se hlásit Vlakovému doprovodu nebo strojvedoucímu.</w:t>
      </w:r>
      <w:r>
        <w:t xml:space="preserve"> </w:t>
      </w:r>
    </w:p>
    <w:p w14:paraId="7214026C" w14:textId="3D6DBB1D" w:rsidR="00930D1E" w:rsidRDefault="00930D1E" w:rsidP="00930D1E">
      <w:r w:rsidRPr="005423DB">
        <w:t xml:space="preserve">Osoby provádějící přepravní kontrolu mají pravomoc provádět rovněž kontrolu plnění povinností Vlakového doprovodu, případně strojvedoucího, plynoucích ze Smlouvy. Přesný postup při zjištění závady bude dohodnut s Dopravcem, v případě dostatečného zdokumentování závady např. fotografií nemá osoba provádějící přepravní kontrolu povinnost toto hlásit Vlakovému </w:t>
      </w:r>
      <w:r w:rsidR="00ED70C1" w:rsidRPr="005423DB">
        <w:t>doprovodu,</w:t>
      </w:r>
      <w:r w:rsidRPr="005423DB">
        <w:t xml:space="preserve"> resp. strojvedoucímu. </w:t>
      </w:r>
      <w:r>
        <w:t>Při činnosti osob provádějících přepravní kontrolu nesmí dojít k ohrožení bezpečného provozování dráhy a drážní dopravy, musí šetřit dobré jméno dopravce a vystupovat vůči cestujícímu v souladu s čl. 11 TPSŽ</w:t>
      </w:r>
    </w:p>
    <w:p w14:paraId="04ADE23F" w14:textId="21887CE8" w:rsidR="00930D1E" w:rsidRPr="005423DB" w:rsidRDefault="00930D1E" w:rsidP="00930D1E">
      <w:pPr>
        <w:pStyle w:val="Nadpis3"/>
        <w:rPr>
          <w:lang w:val="cs-CZ"/>
        </w:rPr>
      </w:pPr>
      <w:bookmarkStart w:id="956" w:name="_Ref117683426"/>
      <w:bookmarkStart w:id="957" w:name="_Toc117683644"/>
      <w:bookmarkStart w:id="958" w:name="_Toc150718935"/>
      <w:r w:rsidRPr="005423DB">
        <w:rPr>
          <w:lang w:val="cs-CZ"/>
        </w:rPr>
        <w:t>Přepravní kontrola vykonávaná Dopravcem</w:t>
      </w:r>
      <w:bookmarkEnd w:id="956"/>
      <w:bookmarkEnd w:id="957"/>
      <w:bookmarkEnd w:id="958"/>
    </w:p>
    <w:p w14:paraId="3BBDA835" w14:textId="2AD45FB6" w:rsidR="002A6087" w:rsidRDefault="002A6087" w:rsidP="00930D1E">
      <w:pPr>
        <w:rPr>
          <w:lang w:eastAsia="x-none"/>
        </w:rPr>
      </w:pPr>
      <w:r>
        <w:rPr>
          <w:lang w:eastAsia="x-none"/>
        </w:rPr>
        <w:t>Přepravní kontrola vykonávaná Dopravcem je možná pouze s předchozím souhlasem Objednatele</w:t>
      </w:r>
      <w:r w:rsidR="00293F78">
        <w:rPr>
          <w:lang w:eastAsia="x-none"/>
        </w:rPr>
        <w:t xml:space="preserve"> nebo KORDIS.</w:t>
      </w:r>
    </w:p>
    <w:p w14:paraId="1DCD4BDA" w14:textId="57FDAC4A" w:rsidR="00930D1E" w:rsidRPr="005423DB" w:rsidRDefault="00930D1E" w:rsidP="00930D1E">
      <w:r w:rsidRPr="005423DB">
        <w:rPr>
          <w:lang w:eastAsia="x-none"/>
        </w:rPr>
        <w:t>Pokud je na Vlaku přítomen Vlakový doprovod</w:t>
      </w:r>
      <w:r>
        <w:rPr>
          <w:lang w:eastAsia="x-none"/>
        </w:rPr>
        <w:t xml:space="preserve"> na základě požadavku Objednatele</w:t>
      </w:r>
      <w:r w:rsidRPr="005423DB">
        <w:rPr>
          <w:lang w:eastAsia="x-none"/>
        </w:rPr>
        <w:t>, je povinen</w:t>
      </w:r>
      <w:r w:rsidRPr="005423DB">
        <w:t xml:space="preserve"> realizovat přepravní kontrolu nepřetržitě po celou dobu své přítomnosti na Vlaku v celém </w:t>
      </w:r>
      <w:r w:rsidR="00ED70C1" w:rsidRPr="005423DB">
        <w:t>vlaku,</w:t>
      </w:r>
      <w:r w:rsidRPr="005423DB">
        <w:t xml:space="preserve"> a to </w:t>
      </w:r>
      <w:r>
        <w:t xml:space="preserve">následně </w:t>
      </w:r>
      <w:r w:rsidRPr="005423DB">
        <w:t xml:space="preserve">po uspokojení požadavků cestujících na odbavení a po skončení nezbytných technologických činností. Případně je povinen </w:t>
      </w:r>
      <w:r>
        <w:t xml:space="preserve">přepravní kontrolu </w:t>
      </w:r>
      <w:r w:rsidRPr="005423DB">
        <w:t xml:space="preserve"> vykonat i na upozornění - výzvu cestujících. </w:t>
      </w:r>
    </w:p>
    <w:p w14:paraId="67E3B02D" w14:textId="77777777" w:rsidR="00930D1E" w:rsidRPr="005423DB" w:rsidRDefault="00930D1E" w:rsidP="00930D1E">
      <w:r w:rsidRPr="005423DB">
        <w:t xml:space="preserve">Dopravce je povinen na výzvu KORDIS zajistit </w:t>
      </w:r>
      <w:r>
        <w:t xml:space="preserve">obvykle 1x ročně </w:t>
      </w:r>
      <w:r w:rsidRPr="005423DB">
        <w:t xml:space="preserve">proškolení všech pracovníků provádějících přepravní kontrolu pracovníky KORDIS z oblasti Tarifu a SPP IDS JMK, a to do 3 měsíců od této výzvy. KORDIS má právo rozhodnout, zda bude školení probíhat jeho pracovníky nebo jej může provést proškolený specialista Dopravce. </w:t>
      </w:r>
    </w:p>
    <w:p w14:paraId="24EAA137" w14:textId="77777777" w:rsidR="00930D1E" w:rsidRPr="005423DB" w:rsidRDefault="00930D1E" w:rsidP="00930D1E">
      <w:r w:rsidRPr="005423DB">
        <w:t xml:space="preserve">Jízdné či doplatky jízdného včetně DPH vybrané Dopravcem během přepravní kontroly připadající na všechny Vlaky dle Smlouvy se považují za tržby Objednatele. Dopravce je povinen zahrnout tyto tržby do měsíčního hlášení o tržbách zasílaného KORDIS ve struktuře definované KORDIS. </w:t>
      </w:r>
    </w:p>
    <w:p w14:paraId="58377FEA" w14:textId="77777777" w:rsidR="00930D1E" w:rsidRDefault="00930D1E" w:rsidP="00930D1E">
      <w:r w:rsidRPr="005423DB">
        <w:t xml:space="preserve">Přirážky a postihy udělené Dopravcem je Dopravce rovněž povinen hlásit KORDIS, zůstávají však příjmem Dopravce. </w:t>
      </w:r>
    </w:p>
    <w:p w14:paraId="6433120A" w14:textId="77777777" w:rsidR="00930D1E" w:rsidRDefault="00930D1E" w:rsidP="00930D1E">
      <w:pPr>
        <w:rPr>
          <w:lang w:eastAsia="x-none"/>
        </w:rPr>
      </w:pPr>
      <w:r>
        <w:rPr>
          <w:lang w:eastAsia="x-none"/>
        </w:rPr>
        <w:t>Dopravce je oprávněn pověřit výkonem přepravní kontroly jiný subjekt. V tomto případě se na něj vztahují stejná pravidla, jako kdyby přepravní kontrolu prováděl samotný Dopravce.</w:t>
      </w:r>
    </w:p>
    <w:p w14:paraId="16480844" w14:textId="77777777" w:rsidR="00930D1E" w:rsidRPr="005423DB" w:rsidRDefault="00930D1E" w:rsidP="00930D1E">
      <w:r w:rsidRPr="005423DB">
        <w:t xml:space="preserve">Cestující bez platného jízdního dokladu ve Vlaku </w:t>
      </w:r>
      <w:r>
        <w:t xml:space="preserve">v obvodu IDS JMK </w:t>
      </w:r>
      <w:r w:rsidRPr="005423DB">
        <w:t>se považuje vždy za cestujícího bez platného jízdního dokladu IDS JMK a jsou na něj aplikovány sankce a poplatky výhradně dle SPP IDS JMK.</w:t>
      </w:r>
    </w:p>
    <w:p w14:paraId="6471CB21" w14:textId="484CE795" w:rsidR="00930D1E" w:rsidRPr="005423DB" w:rsidRDefault="00930D1E" w:rsidP="00930D1E">
      <w:pPr>
        <w:pStyle w:val="Nadpis3"/>
        <w:rPr>
          <w:lang w:val="cs-CZ"/>
        </w:rPr>
      </w:pPr>
      <w:bookmarkStart w:id="959" w:name="_Toc117683645"/>
      <w:bookmarkStart w:id="960" w:name="_Toc150718936"/>
      <w:r w:rsidRPr="005423DB">
        <w:rPr>
          <w:lang w:val="cs-CZ"/>
        </w:rPr>
        <w:lastRenderedPageBreak/>
        <w:t>Součinnost Dopravce</w:t>
      </w:r>
      <w:bookmarkEnd w:id="959"/>
      <w:bookmarkEnd w:id="960"/>
    </w:p>
    <w:p w14:paraId="7C8A9431" w14:textId="77777777" w:rsidR="00930D1E" w:rsidRPr="005423DB" w:rsidRDefault="00930D1E" w:rsidP="00930D1E">
      <w:pPr>
        <w:rPr>
          <w:lang w:eastAsia="x-none"/>
        </w:rPr>
      </w:pPr>
      <w:r w:rsidRPr="005423DB">
        <w:t>Dopravce je povinen poskytnout subjektům provádějícím přepravní kontrolu potřebnou součinnost v souladu s platnými tarify, smluvními přepravními podmínkami a obecně závaznými právními předpisy.</w:t>
      </w:r>
    </w:p>
    <w:p w14:paraId="6B640885" w14:textId="3F28946F" w:rsidR="00930D1E" w:rsidRPr="005423DB" w:rsidRDefault="00930D1E" w:rsidP="00930D1E">
      <w:r w:rsidRPr="005423DB">
        <w:t xml:space="preserve">V případě </w:t>
      </w:r>
      <w:r w:rsidR="00ED70C1" w:rsidRPr="005423DB">
        <w:t>pokynu,</w:t>
      </w:r>
      <w:r w:rsidRPr="005423DB">
        <w:t xml:space="preserve"> resp. souhlasu Objednatele k zavedení Jiných tarifů a smluvních přepravních podmínek vedle Tarifu IDS JMK a SPP IDS JMK je Dopravce povinen poskytnout potřebnou součinnost pro umožnění výkonu přepravní kontroly společností KORDIS, Objednatelem nebo jím pověřenou osobou. </w:t>
      </w:r>
    </w:p>
    <w:p w14:paraId="77A7C5BB" w14:textId="77777777" w:rsidR="00930D1E" w:rsidRDefault="00930D1E" w:rsidP="00930D1E">
      <w:r w:rsidRPr="005423DB">
        <w:t>Pro kontrolu jízdních dokladů Jiného tarifu je Dopravce vždy povinen za účelem kontroly jízdních dokladů vybavit KORDIS, Objednatele nebo jím pověřenou osobou stejnými kontrolními zařízeními, jaká pro kontrolu jízdních dokladů používají ve vlacích pracovníci Dopravce, v počtu odpovídajícím aktuálnímu počtu pracovníků provádějících přepravní kontrolu u KORDIS, Objednatele nebo jím pověřené osoby. Dopravce je dále povinen zajistit proškolení všech pracovníků přepravní kontroly tak, aby mohla být přepravní kontrola vykonávána v plném rozsahu uznávaného sortimentu jízdních dokladů. V případě, že zapůjčené zařízení bude sloužit pro kontrolu jízdních</w:t>
      </w:r>
      <w:r>
        <w:t xml:space="preserve"> dokladů Jiného tarifu neiniciovaného Objednatelem je Dopravce povinen zapůjčit tato zařízení bezplatně a hradit s tím spojené veškeré další provozní náklady.</w:t>
      </w:r>
    </w:p>
    <w:p w14:paraId="7A599B07" w14:textId="0018202E" w:rsidR="00930D1E" w:rsidRPr="00B6635D" w:rsidRDefault="00930D1E" w:rsidP="00930D1E">
      <w:pPr>
        <w:pStyle w:val="Nadpis3"/>
      </w:pPr>
      <w:bookmarkStart w:id="961" w:name="_Toc117683646"/>
      <w:bookmarkStart w:id="962" w:name="_Ref141694306"/>
      <w:bookmarkStart w:id="963" w:name="_Ref149726993"/>
      <w:bookmarkStart w:id="964" w:name="_Toc150718937"/>
      <w:r w:rsidRPr="00FC1AB9">
        <w:rPr>
          <w:lang w:val="cs-CZ"/>
        </w:rPr>
        <w:t>Technické požadavky na kontrolní zařízení</w:t>
      </w:r>
      <w:bookmarkEnd w:id="961"/>
      <w:bookmarkEnd w:id="962"/>
      <w:bookmarkEnd w:id="963"/>
      <w:bookmarkEnd w:id="964"/>
    </w:p>
    <w:p w14:paraId="5A9D64BC" w14:textId="77777777" w:rsidR="00930D1E" w:rsidRPr="00AC7179" w:rsidRDefault="00930D1E" w:rsidP="00930D1E">
      <w:r w:rsidRPr="00DA4111">
        <w:t xml:space="preserve">Vlakový </w:t>
      </w:r>
      <w:r>
        <w:t xml:space="preserve">doprovod či strojvedoucí </w:t>
      </w:r>
      <w:r w:rsidRPr="00DA4111">
        <w:t xml:space="preserve">vykonávající kontrolu jízdních dokladů </w:t>
      </w:r>
      <w:r>
        <w:t xml:space="preserve">dle Smlouvy </w:t>
      </w:r>
      <w:r w:rsidRPr="00DA4111">
        <w:t>musí být vybaven zařízením v on-line provozu (tzn. on-line v případě dostupnosti mobilní sítě) umožňující načítání dat minimálně rychlostí LTE s neomezeným datovým tarifem případně s datovým tarifem, v n</w:t>
      </w:r>
      <w:r w:rsidRPr="007938A7">
        <w:t>ěmž bude pro</w:t>
      </w:r>
      <w:r w:rsidRPr="0093419D">
        <w:t xml:space="preserve"> jízdní doklady </w:t>
      </w:r>
      <w:r>
        <w:t>IDS JMK vyčleněno minimálně 3</w:t>
      </w:r>
      <w:r w:rsidRPr="00AC7179">
        <w:t>0 GB měsíčně, které umožní minimálně následující úkony:</w:t>
      </w:r>
    </w:p>
    <w:p w14:paraId="632E709D" w14:textId="77777777" w:rsidR="00930D1E" w:rsidRPr="00B34211" w:rsidRDefault="00930D1E" w:rsidP="00930D1E">
      <w:pPr>
        <w:numPr>
          <w:ilvl w:val="0"/>
          <w:numId w:val="5"/>
        </w:numPr>
        <w:rPr>
          <w:rFonts w:cs="Arial"/>
        </w:rPr>
      </w:pPr>
      <w:r w:rsidRPr="00AC7179">
        <w:rPr>
          <w:rFonts w:cs="Arial"/>
        </w:rPr>
        <w:t xml:space="preserve">sledování </w:t>
      </w:r>
      <w:r w:rsidRPr="00B34211">
        <w:rPr>
          <w:rFonts w:cs="Arial"/>
        </w:rPr>
        <w:t>polohy zařízení pomocí GPS, která musí umožnit automatické přiřazení zařízení do tarifní zóny;</w:t>
      </w:r>
    </w:p>
    <w:p w14:paraId="07A31B98" w14:textId="77777777" w:rsidR="00930D1E" w:rsidRPr="00B34211" w:rsidRDefault="00930D1E" w:rsidP="00930D1E">
      <w:pPr>
        <w:numPr>
          <w:ilvl w:val="0"/>
          <w:numId w:val="5"/>
        </w:numPr>
      </w:pPr>
      <w:r w:rsidRPr="00B34211">
        <w:rPr>
          <w:rFonts w:cs="Arial"/>
        </w:rPr>
        <w:t xml:space="preserve">prodej </w:t>
      </w:r>
      <w:r w:rsidRPr="00B34211">
        <w:t>jízdních dokladů IDS JMK v tištěné podobě, přesný rozsah sortimentu stanoví KORDIS; dopravce je povinen používat k tisku papír s potiskem a ochrannými prvky stanovenými KORDIS;</w:t>
      </w:r>
    </w:p>
    <w:p w14:paraId="1766408E" w14:textId="77777777" w:rsidR="00930D1E" w:rsidRPr="00B34211" w:rsidRDefault="00930D1E" w:rsidP="00930D1E">
      <w:pPr>
        <w:numPr>
          <w:ilvl w:val="0"/>
          <w:numId w:val="5"/>
        </w:numPr>
      </w:pPr>
      <w:r w:rsidRPr="00B34211">
        <w:t>prodej jízdních dokladů s přirážkou;</w:t>
      </w:r>
    </w:p>
    <w:p w14:paraId="48C7531D" w14:textId="0ACA80A7" w:rsidR="00930D1E" w:rsidRPr="00B34211" w:rsidRDefault="00930D1E" w:rsidP="00930D1E">
      <w:pPr>
        <w:numPr>
          <w:ilvl w:val="0"/>
          <w:numId w:val="5"/>
        </w:numPr>
      </w:pPr>
      <w:bookmarkStart w:id="965" w:name="_Hlk116634167"/>
      <w:r w:rsidRPr="00B34211">
        <w:t>možnost platby bankovní kartou v off-line režimu, tzn. v režimu, kdy není nutné okamžité ověření platby u banky</w:t>
      </w:r>
      <w:r w:rsidR="007023DA">
        <w:t>;</w:t>
      </w:r>
    </w:p>
    <w:bookmarkEnd w:id="965"/>
    <w:p w14:paraId="21CC5CF9" w14:textId="77777777" w:rsidR="00930D1E" w:rsidRPr="00B34211" w:rsidRDefault="00930D1E" w:rsidP="00930D1E">
      <w:pPr>
        <w:numPr>
          <w:ilvl w:val="0"/>
          <w:numId w:val="5"/>
        </w:numPr>
      </w:pPr>
      <w:r w:rsidRPr="00B34211">
        <w:t>výběr samostatné přirážky k jízdnému;</w:t>
      </w:r>
    </w:p>
    <w:p w14:paraId="38178357" w14:textId="77777777" w:rsidR="00930D1E" w:rsidRPr="007A478E" w:rsidRDefault="00930D1E" w:rsidP="00930D1E">
      <w:pPr>
        <w:numPr>
          <w:ilvl w:val="0"/>
          <w:numId w:val="5"/>
        </w:numPr>
      </w:pPr>
      <w:r w:rsidRPr="00B34211">
        <w:t>kontrolu platnosti 2D jízdenek ve formátu QR, přesná specifikace pro čtení jízdenek bude nastavena před Zahájením provozu</w:t>
      </w:r>
      <w:r>
        <w:t>;</w:t>
      </w:r>
      <w:r w:rsidRPr="00B34211">
        <w:t xml:space="preserve"> </w:t>
      </w:r>
    </w:p>
    <w:p w14:paraId="791673FF" w14:textId="1D579942" w:rsidR="00930D1E" w:rsidRPr="001865DB" w:rsidRDefault="00930D1E" w:rsidP="00930D1E">
      <w:pPr>
        <w:numPr>
          <w:ilvl w:val="0"/>
          <w:numId w:val="5"/>
        </w:numPr>
        <w:rPr>
          <w:rFonts w:cs="Arial"/>
        </w:rPr>
      </w:pPr>
      <w:r w:rsidRPr="007A478E">
        <w:rPr>
          <w:rFonts w:cs="Arial"/>
        </w:rPr>
        <w:t xml:space="preserve">automatické on-line stahování dat o cestujících a jejich identifikátorech a k nim přiřazeným jízdním dokladům z Dopravního zúčtovacího centra (dále DZC) provozovaného KORDIS a jejich šifrované zabezpečené </w:t>
      </w:r>
      <w:r w:rsidRPr="001D38F4">
        <w:rPr>
          <w:rFonts w:cs="Arial"/>
        </w:rPr>
        <w:t xml:space="preserve">ukládání do paměti přístroje. Uložená data musí obsahovat minimálně: fotografie </w:t>
      </w:r>
      <w:r w:rsidRPr="00827FD6">
        <w:rPr>
          <w:rFonts w:cs="Arial"/>
        </w:rPr>
        <w:t xml:space="preserve">cestujících, jejich jména a příjmení, data narození, jejich identifikátory ve formě tokenů čísel čipové karty a kompletní informace o jimi pořízených jízdních dokladech. Zařízení musí garantovat </w:t>
      </w:r>
      <w:ins w:id="966" w:author="Word Document Comparison" w:date="2023-11-20T10:37:00Z">
        <w:r w:rsidR="00D8495F">
          <w:rPr>
            <w:rFonts w:cs="Arial"/>
          </w:rPr>
          <w:t xml:space="preserve">plnou funkčnost kontroly </w:t>
        </w:r>
        <w:r w:rsidR="0058190B">
          <w:rPr>
            <w:rFonts w:cs="Arial"/>
          </w:rPr>
          <w:t>elektronických jízdních dokladů z DZC</w:t>
        </w:r>
        <w:r w:rsidR="00D8495F">
          <w:rPr>
            <w:rFonts w:cs="Arial"/>
          </w:rPr>
          <w:t xml:space="preserve"> s tím, že </w:t>
        </w:r>
      </w:ins>
      <w:r w:rsidRPr="00827FD6">
        <w:rPr>
          <w:rFonts w:cs="Arial"/>
        </w:rPr>
        <w:t>pro údaje o</w:t>
      </w:r>
      <w:r w:rsidRPr="001865DB">
        <w:rPr>
          <w:rFonts w:cs="Arial"/>
        </w:rPr>
        <w:t xml:space="preserve"> cestujících </w:t>
      </w:r>
      <w:ins w:id="967" w:author="Word Document Comparison" w:date="2023-11-20T10:37:00Z">
        <w:r w:rsidR="00D8495F">
          <w:rPr>
            <w:rFonts w:cs="Arial"/>
          </w:rPr>
          <w:t>bude vyhrazena</w:t>
        </w:r>
      </w:ins>
      <w:del w:id="968" w:author="Word Document Comparison" w:date="2023-11-20T10:37:00Z">
        <w:r w:rsidRPr="001865DB">
          <w:rPr>
            <w:rFonts w:cs="Arial"/>
          </w:rPr>
          <w:delText>IDS JMK</w:delText>
        </w:r>
      </w:del>
      <w:r w:rsidRPr="001865DB">
        <w:rPr>
          <w:rFonts w:cs="Arial"/>
        </w:rPr>
        <w:t xml:space="preserve"> paměť o velikosti </w:t>
      </w:r>
      <w:ins w:id="969" w:author="Word Document Comparison" w:date="2023-11-20T10:37:00Z">
        <w:r w:rsidR="00D8495F">
          <w:rPr>
            <w:rFonts w:cs="Arial"/>
          </w:rPr>
          <w:t>nejvýše</w:t>
        </w:r>
      </w:ins>
      <w:del w:id="970" w:author="Word Document Comparison" w:date="2023-11-20T10:37:00Z">
        <w:r w:rsidRPr="001865DB">
          <w:rPr>
            <w:rFonts w:cs="Arial"/>
          </w:rPr>
          <w:delText>minimálně</w:delText>
        </w:r>
      </w:del>
      <w:r w:rsidRPr="001865DB">
        <w:rPr>
          <w:rFonts w:cs="Arial"/>
        </w:rPr>
        <w:t xml:space="preserve"> </w:t>
      </w:r>
      <w:r>
        <w:rPr>
          <w:rFonts w:cs="Arial"/>
        </w:rPr>
        <w:t>24</w:t>
      </w:r>
      <w:r w:rsidRPr="001865DB">
        <w:rPr>
          <w:rFonts w:cs="Arial"/>
        </w:rPr>
        <w:t xml:space="preserve"> GB.</w:t>
      </w:r>
      <w:del w:id="971" w:author="Word Document Comparison" w:date="2023-11-20T10:37:00Z">
        <w:r w:rsidRPr="001865DB">
          <w:rPr>
            <w:rFonts w:cs="Arial"/>
          </w:rPr>
          <w:delText xml:space="preserve"> </w:delText>
        </w:r>
      </w:del>
    </w:p>
    <w:p w14:paraId="6D6D0435" w14:textId="77777777" w:rsidR="00930D1E" w:rsidRPr="00CD17BD" w:rsidRDefault="00930D1E" w:rsidP="00930D1E">
      <w:pPr>
        <w:numPr>
          <w:ilvl w:val="0"/>
          <w:numId w:val="5"/>
        </w:numPr>
        <w:rPr>
          <w:rFonts w:cs="Arial"/>
        </w:rPr>
      </w:pPr>
      <w:r w:rsidRPr="001865DB">
        <w:rPr>
          <w:rFonts w:cs="Arial"/>
        </w:rPr>
        <w:t xml:space="preserve">načtení čísla tokenu (identifikátoru cestujícího) </w:t>
      </w:r>
      <w:r>
        <w:rPr>
          <w:rFonts w:cs="Arial"/>
        </w:rPr>
        <w:t xml:space="preserve">jak z bankovní karty tak prostřednictvím NFC </w:t>
      </w:r>
      <w:r w:rsidRPr="001B577A">
        <w:rPr>
          <w:rFonts w:cs="Arial"/>
        </w:rPr>
        <w:t>čtečk</w:t>
      </w:r>
      <w:r>
        <w:rPr>
          <w:rFonts w:cs="Arial"/>
        </w:rPr>
        <w:t>o</w:t>
      </w:r>
      <w:r w:rsidRPr="001B577A">
        <w:rPr>
          <w:rFonts w:cs="Arial"/>
        </w:rPr>
        <w:t xml:space="preserve">u bankovních karet standardů VISA a Mastercard obsahující </w:t>
      </w:r>
      <w:proofErr w:type="spellStart"/>
      <w:r w:rsidRPr="001B577A">
        <w:rPr>
          <w:rFonts w:cs="Arial"/>
        </w:rPr>
        <w:t>KORDISem</w:t>
      </w:r>
      <w:proofErr w:type="spellEnd"/>
      <w:r w:rsidRPr="001B577A">
        <w:rPr>
          <w:rFonts w:cs="Arial"/>
        </w:rPr>
        <w:t xml:space="preserve"> definovaný algoritmus pro </w:t>
      </w:r>
      <w:proofErr w:type="spellStart"/>
      <w:r w:rsidRPr="001B577A">
        <w:rPr>
          <w:rFonts w:cs="Arial"/>
        </w:rPr>
        <w:t>tokenizaci</w:t>
      </w:r>
      <w:proofErr w:type="spellEnd"/>
      <w:r w:rsidRPr="001B577A">
        <w:rPr>
          <w:rFonts w:cs="Arial"/>
        </w:rPr>
        <w:t xml:space="preserve"> čísel karet osazený KORDIS defino</w:t>
      </w:r>
      <w:r w:rsidRPr="0018196C">
        <w:rPr>
          <w:rFonts w:cs="Arial"/>
        </w:rPr>
        <w:t>vaným klíčem. Tato čtečka i její SW a předání klíčů KORD</w:t>
      </w:r>
      <w:r>
        <w:rPr>
          <w:rFonts w:cs="Arial"/>
        </w:rPr>
        <w:t>I</w:t>
      </w:r>
      <w:r w:rsidRPr="0018196C">
        <w:rPr>
          <w:rFonts w:cs="Arial"/>
        </w:rPr>
        <w:t>S musí být v souladu s</w:t>
      </w:r>
      <w:r w:rsidRPr="00CD17BD">
        <w:rPr>
          <w:rFonts w:cs="Arial"/>
        </w:rPr>
        <w:t xml:space="preserve"> bezpečnostními požadavky PCI DSS </w:t>
      </w:r>
      <w:r w:rsidRPr="00CD17BD">
        <w:rPr>
          <w:rFonts w:cs="Arial"/>
        </w:rPr>
        <w:lastRenderedPageBreak/>
        <w:t>a dalšími obou karetních asociací. Současně musí umožňovat dálkové přehrání klíče k </w:t>
      </w:r>
      <w:proofErr w:type="spellStart"/>
      <w:r w:rsidRPr="00CD17BD">
        <w:rPr>
          <w:rFonts w:cs="Arial"/>
        </w:rPr>
        <w:t>tokenizačnímu</w:t>
      </w:r>
      <w:proofErr w:type="spellEnd"/>
      <w:r w:rsidRPr="00CD17BD">
        <w:rPr>
          <w:rFonts w:cs="Arial"/>
        </w:rPr>
        <w:t xml:space="preserve"> algoritmu či přidání dalšího klíče tak, aby bylo možné k jedné kartě generovat více tokenů;</w:t>
      </w:r>
    </w:p>
    <w:p w14:paraId="0A4747CA" w14:textId="77777777" w:rsidR="00930D1E" w:rsidRPr="00CF5616" w:rsidRDefault="00930D1E" w:rsidP="00930D1E">
      <w:pPr>
        <w:numPr>
          <w:ilvl w:val="0"/>
          <w:numId w:val="5"/>
        </w:numPr>
        <w:rPr>
          <w:rFonts w:cs="Arial"/>
        </w:rPr>
      </w:pPr>
      <w:r w:rsidRPr="001865DB">
        <w:rPr>
          <w:rFonts w:cs="Arial"/>
        </w:rPr>
        <w:t>načtení</w:t>
      </w:r>
      <w:r w:rsidRPr="00CD17BD">
        <w:rPr>
          <w:rFonts w:cs="Arial"/>
        </w:rPr>
        <w:t xml:space="preserve"> </w:t>
      </w:r>
      <w:r w:rsidRPr="00CF5616">
        <w:rPr>
          <w:rFonts w:cs="Arial"/>
        </w:rPr>
        <w:t xml:space="preserve">UID karty čtečkou karet standardu </w:t>
      </w:r>
      <w:proofErr w:type="spellStart"/>
      <w:r w:rsidRPr="00CF5616">
        <w:rPr>
          <w:rFonts w:cs="Arial"/>
        </w:rPr>
        <w:t>Mifare</w:t>
      </w:r>
      <w:proofErr w:type="spellEnd"/>
      <w:r>
        <w:rPr>
          <w:rFonts w:cs="Arial"/>
        </w:rPr>
        <w:t xml:space="preserve"> jako identifikátoru cestujícího</w:t>
      </w:r>
      <w:r w:rsidRPr="00CF5616">
        <w:rPr>
          <w:rFonts w:cs="Arial"/>
        </w:rPr>
        <w:t xml:space="preserve">; </w:t>
      </w:r>
    </w:p>
    <w:p w14:paraId="6B99BE76" w14:textId="77777777" w:rsidR="00930D1E" w:rsidRPr="000C6671" w:rsidRDefault="00930D1E" w:rsidP="00930D1E">
      <w:pPr>
        <w:numPr>
          <w:ilvl w:val="0"/>
          <w:numId w:val="5"/>
        </w:numPr>
        <w:rPr>
          <w:rFonts w:cs="Arial"/>
        </w:rPr>
      </w:pPr>
      <w:r w:rsidRPr="001865DB">
        <w:rPr>
          <w:rFonts w:cs="Arial"/>
        </w:rPr>
        <w:t>načtení</w:t>
      </w:r>
      <w:r w:rsidRPr="00CF5616">
        <w:rPr>
          <w:rFonts w:cs="Arial"/>
        </w:rPr>
        <w:t xml:space="preserve"> UID karty a dalších údajů </w:t>
      </w:r>
      <w:r w:rsidRPr="000C6671">
        <w:rPr>
          <w:rFonts w:cs="Arial"/>
        </w:rPr>
        <w:t>(zejména tokenu cestujícího) NFC čtečkou;</w:t>
      </w:r>
    </w:p>
    <w:p w14:paraId="042CA9E9" w14:textId="449F38E4" w:rsidR="00930D1E" w:rsidRPr="00D25DE9" w:rsidRDefault="00930D1E" w:rsidP="00930D1E">
      <w:pPr>
        <w:numPr>
          <w:ilvl w:val="0"/>
          <w:numId w:val="5"/>
        </w:numPr>
        <w:rPr>
          <w:rFonts w:cs="Arial"/>
        </w:rPr>
      </w:pPr>
      <w:r w:rsidRPr="001865DB">
        <w:rPr>
          <w:rFonts w:cs="Arial"/>
        </w:rPr>
        <w:t>načtení</w:t>
      </w:r>
      <w:r w:rsidRPr="000C6671">
        <w:rPr>
          <w:rFonts w:cs="Arial"/>
        </w:rPr>
        <w:t xml:space="preserve"> token</w:t>
      </w:r>
      <w:r>
        <w:rPr>
          <w:rFonts w:cs="Arial"/>
        </w:rPr>
        <w:t>u</w:t>
      </w:r>
      <w:r w:rsidRPr="000C6671">
        <w:rPr>
          <w:rFonts w:cs="Arial"/>
        </w:rPr>
        <w:t xml:space="preserve"> </w:t>
      </w:r>
      <w:ins w:id="972" w:author="Word Document Comparison" w:date="2023-11-20T10:37:00Z">
        <w:r w:rsidR="005D3EC7">
          <w:rPr>
            <w:rFonts w:cs="Arial"/>
          </w:rPr>
          <w:t>z EOC IDS JMK ve formě</w:t>
        </w:r>
        <w:r w:rsidRPr="000C6671">
          <w:rPr>
            <w:rFonts w:cs="Arial"/>
          </w:rPr>
          <w:t> </w:t>
        </w:r>
        <w:r w:rsidRPr="00D25DE9">
          <w:rPr>
            <w:rFonts w:cs="Arial"/>
          </w:rPr>
          <w:t>2D kód</w:t>
        </w:r>
        <w:r>
          <w:rPr>
            <w:rFonts w:cs="Arial"/>
          </w:rPr>
          <w:t>u</w:t>
        </w:r>
        <w:r w:rsidR="005D3EC7">
          <w:rPr>
            <w:rFonts w:cs="Arial"/>
          </w:rPr>
          <w:t xml:space="preserve"> a zobrazení platných jízdních dokladů</w:t>
        </w:r>
      </w:ins>
      <w:del w:id="973" w:author="Word Document Comparison" w:date="2023-11-20T10:37:00Z">
        <w:r w:rsidRPr="000C6671">
          <w:rPr>
            <w:rFonts w:cs="Arial"/>
          </w:rPr>
          <w:delText>cestujícího z </w:delText>
        </w:r>
        <w:r w:rsidRPr="00D25DE9">
          <w:rPr>
            <w:rFonts w:cs="Arial"/>
          </w:rPr>
          <w:delText>2D kód</w:delText>
        </w:r>
        <w:r>
          <w:rPr>
            <w:rFonts w:cs="Arial"/>
          </w:rPr>
          <w:delText>u</w:delText>
        </w:r>
      </w:del>
      <w:r>
        <w:rPr>
          <w:rFonts w:cs="Arial"/>
        </w:rPr>
        <w:t xml:space="preserve"> s možností vypnutí této funkce;</w:t>
      </w:r>
    </w:p>
    <w:p w14:paraId="407EF8A1" w14:textId="77777777" w:rsidR="00930D1E" w:rsidRPr="0070497C" w:rsidRDefault="00930D1E" w:rsidP="00930D1E">
      <w:pPr>
        <w:numPr>
          <w:ilvl w:val="0"/>
          <w:numId w:val="5"/>
        </w:numPr>
        <w:rPr>
          <w:rFonts w:cs="Arial"/>
        </w:rPr>
      </w:pPr>
      <w:r w:rsidRPr="00D25DE9">
        <w:rPr>
          <w:rFonts w:cs="Arial"/>
        </w:rPr>
        <w:t>na základě údajů ze čteček vyhledat v paměti údaje o platných jí</w:t>
      </w:r>
      <w:r w:rsidRPr="009561B8">
        <w:rPr>
          <w:rFonts w:cs="Arial"/>
        </w:rPr>
        <w:t>zdenkách cestujícího, zobrazit jeho barevnou fotografii a osobní údaje, automati</w:t>
      </w:r>
      <w:r w:rsidRPr="0070497C">
        <w:rPr>
          <w:rFonts w:cs="Arial"/>
        </w:rPr>
        <w:t xml:space="preserve">cky vyhodnotit platnost jízdních dokladů; </w:t>
      </w:r>
      <w:r>
        <w:rPr>
          <w:rFonts w:cs="Arial"/>
        </w:rPr>
        <w:t>pokud nebude jízdní doklad nalezen v paměti, bude po manuálním potvrzení provedeno on-line ověření v DZC;</w:t>
      </w:r>
    </w:p>
    <w:p w14:paraId="6215200A" w14:textId="77777777" w:rsidR="00930D1E" w:rsidRPr="007E1D26" w:rsidRDefault="00930D1E" w:rsidP="00930D1E">
      <w:pPr>
        <w:numPr>
          <w:ilvl w:val="0"/>
          <w:numId w:val="5"/>
        </w:numPr>
        <w:rPr>
          <w:rFonts w:cs="Arial"/>
        </w:rPr>
      </w:pPr>
      <w:r w:rsidRPr="0070497C">
        <w:rPr>
          <w:rFonts w:cs="Arial"/>
        </w:rPr>
        <w:t xml:space="preserve">předávat data o výsledcích kontroly </w:t>
      </w:r>
      <w:r>
        <w:rPr>
          <w:rFonts w:cs="Arial"/>
        </w:rPr>
        <w:t xml:space="preserve">pro každý token </w:t>
      </w:r>
      <w:r w:rsidRPr="0070497C">
        <w:rPr>
          <w:rFonts w:cs="Arial"/>
        </w:rPr>
        <w:t>a o GPS poloze pracovníka při kontrole do DZC samostatně za každého pracovníka</w:t>
      </w:r>
      <w:r w:rsidRPr="00A5611B">
        <w:rPr>
          <w:rFonts w:cs="Arial"/>
        </w:rPr>
        <w:t>;</w:t>
      </w:r>
    </w:p>
    <w:p w14:paraId="5F7AFA85" w14:textId="77777777" w:rsidR="00930D1E" w:rsidRDefault="00930D1E" w:rsidP="00930D1E">
      <w:pPr>
        <w:numPr>
          <w:ilvl w:val="0"/>
          <w:numId w:val="5"/>
        </w:numPr>
        <w:rPr>
          <w:rFonts w:cs="Arial"/>
        </w:rPr>
      </w:pPr>
      <w:r w:rsidRPr="007E1D26">
        <w:rPr>
          <w:rFonts w:cs="Arial"/>
        </w:rPr>
        <w:t xml:space="preserve">uhradit platbu za jízdné a </w:t>
      </w:r>
      <w:r>
        <w:rPr>
          <w:rFonts w:cs="Arial"/>
        </w:rPr>
        <w:t>přirážku k jízdnému</w:t>
      </w:r>
      <w:r w:rsidRPr="007E1D26">
        <w:rPr>
          <w:rFonts w:cs="Arial"/>
        </w:rPr>
        <w:t xml:space="preserve"> bankovní kartou standardu VISA a Mastercard;</w:t>
      </w:r>
    </w:p>
    <w:p w14:paraId="0BE9A6D2" w14:textId="77777777" w:rsidR="00930D1E" w:rsidRPr="00B6635D" w:rsidRDefault="00930D1E" w:rsidP="00930D1E">
      <w:pPr>
        <w:numPr>
          <w:ilvl w:val="0"/>
          <w:numId w:val="5"/>
        </w:numPr>
        <w:rPr>
          <w:rFonts w:cs="Arial"/>
        </w:rPr>
      </w:pPr>
      <w:r>
        <w:rPr>
          <w:rFonts w:cs="Arial"/>
        </w:rPr>
        <w:t xml:space="preserve">uhradit platbu za jízdné a přirážku k jízdnému pro příslušné UID karty se zůstatkem evidovaným centrálně v DZC a dobít tuto elektronickou peněženku; </w:t>
      </w:r>
    </w:p>
    <w:p w14:paraId="1DB18C59" w14:textId="77777777" w:rsidR="00930D1E" w:rsidRPr="00AC7179" w:rsidRDefault="00930D1E" w:rsidP="00930D1E">
      <w:pPr>
        <w:numPr>
          <w:ilvl w:val="0"/>
          <w:numId w:val="5"/>
        </w:numPr>
        <w:rPr>
          <w:rFonts w:cs="Arial"/>
        </w:rPr>
      </w:pPr>
      <w:r w:rsidRPr="00DA4111">
        <w:rPr>
          <w:rFonts w:cs="Arial"/>
        </w:rPr>
        <w:t xml:space="preserve">vyhledání spojení všemi druhy dopravy </w:t>
      </w:r>
      <w:r w:rsidRPr="007938A7">
        <w:rPr>
          <w:rFonts w:cs="Arial"/>
        </w:rPr>
        <w:t>v IDS JMK</w:t>
      </w:r>
      <w:r w:rsidRPr="0093419D">
        <w:rPr>
          <w:rFonts w:cs="Arial"/>
        </w:rPr>
        <w:t xml:space="preserve"> a v </w:t>
      </w:r>
      <w:r w:rsidRPr="00AC7179">
        <w:rPr>
          <w:rFonts w:cs="Arial"/>
        </w:rPr>
        <w:t>ČR, tisk vyhledaného spojení;</w:t>
      </w:r>
    </w:p>
    <w:p w14:paraId="3F6205CD" w14:textId="77777777" w:rsidR="00930D1E" w:rsidRPr="00AC7179" w:rsidRDefault="00930D1E" w:rsidP="00930D1E">
      <w:pPr>
        <w:numPr>
          <w:ilvl w:val="0"/>
          <w:numId w:val="5"/>
        </w:numPr>
        <w:rPr>
          <w:rFonts w:cs="Arial"/>
        </w:rPr>
      </w:pPr>
      <w:r w:rsidRPr="00AC7179">
        <w:rPr>
          <w:rFonts w:cs="Arial"/>
        </w:rPr>
        <w:t>tisk potvrzení o zpoždění;</w:t>
      </w:r>
    </w:p>
    <w:p w14:paraId="2E8570A6" w14:textId="77777777" w:rsidR="00930D1E" w:rsidRPr="00B6635D" w:rsidRDefault="00930D1E" w:rsidP="00930D1E">
      <w:pPr>
        <w:numPr>
          <w:ilvl w:val="0"/>
          <w:numId w:val="5"/>
        </w:numPr>
        <w:rPr>
          <w:rFonts w:cs="Arial"/>
        </w:rPr>
      </w:pPr>
      <w:r w:rsidRPr="00AC7179">
        <w:rPr>
          <w:rFonts w:cs="Arial"/>
        </w:rPr>
        <w:t xml:space="preserve">tisk </w:t>
      </w:r>
      <w:r>
        <w:rPr>
          <w:rFonts w:cs="Arial"/>
        </w:rPr>
        <w:t>vratky;</w:t>
      </w:r>
    </w:p>
    <w:p w14:paraId="503F6EB7" w14:textId="77777777" w:rsidR="00930D1E" w:rsidRPr="00DA4111" w:rsidRDefault="00930D1E" w:rsidP="00930D1E">
      <w:pPr>
        <w:numPr>
          <w:ilvl w:val="0"/>
          <w:numId w:val="5"/>
        </w:numPr>
        <w:rPr>
          <w:rFonts w:cs="Arial"/>
        </w:rPr>
      </w:pPr>
      <w:r w:rsidRPr="00B6635D">
        <w:rPr>
          <w:rFonts w:cs="Arial"/>
        </w:rPr>
        <w:t>další tisky dohodnuté mezi KORDIS a Dopravcem</w:t>
      </w:r>
      <w:r w:rsidRPr="00DA4111">
        <w:rPr>
          <w:rFonts w:cs="Arial"/>
        </w:rPr>
        <w:t>;</w:t>
      </w:r>
    </w:p>
    <w:p w14:paraId="2C87373A" w14:textId="77777777" w:rsidR="00930D1E" w:rsidRPr="00AC7179" w:rsidRDefault="00930D1E" w:rsidP="00930D1E">
      <w:pPr>
        <w:numPr>
          <w:ilvl w:val="0"/>
          <w:numId w:val="5"/>
        </w:numPr>
        <w:rPr>
          <w:rFonts w:cs="Arial"/>
        </w:rPr>
      </w:pPr>
      <w:r>
        <w:rPr>
          <w:rFonts w:cs="Arial"/>
        </w:rPr>
        <w:t xml:space="preserve">otevřenost systému kontrolního zařízení, aby bylo </w:t>
      </w:r>
      <w:r w:rsidRPr="00DA4111">
        <w:rPr>
          <w:rFonts w:cs="Arial"/>
        </w:rPr>
        <w:t>možn</w:t>
      </w:r>
      <w:r>
        <w:rPr>
          <w:rFonts w:cs="Arial"/>
        </w:rPr>
        <w:t>é</w:t>
      </w:r>
      <w:r w:rsidRPr="00DA4111">
        <w:rPr>
          <w:rFonts w:cs="Arial"/>
        </w:rPr>
        <w:t xml:space="preserve"> </w:t>
      </w:r>
      <w:r>
        <w:rPr>
          <w:rFonts w:cs="Arial"/>
        </w:rPr>
        <w:t xml:space="preserve">instalovat </w:t>
      </w:r>
      <w:r w:rsidRPr="00DA4111">
        <w:rPr>
          <w:rFonts w:cs="Arial"/>
        </w:rPr>
        <w:t>další kontrolní</w:t>
      </w:r>
      <w:r w:rsidRPr="0093419D">
        <w:rPr>
          <w:rFonts w:cs="Arial"/>
        </w:rPr>
        <w:t xml:space="preserve"> aplikac</w:t>
      </w:r>
      <w:r>
        <w:rPr>
          <w:rFonts w:cs="Arial"/>
        </w:rPr>
        <w:t xml:space="preserve">e vyvinuté pro danou platformu a zařízení; </w:t>
      </w:r>
    </w:p>
    <w:p w14:paraId="5A5E7041" w14:textId="77777777" w:rsidR="00930D1E" w:rsidRPr="00AC7179" w:rsidRDefault="00930D1E" w:rsidP="00930D1E">
      <w:pPr>
        <w:numPr>
          <w:ilvl w:val="0"/>
          <w:numId w:val="5"/>
        </w:numPr>
        <w:rPr>
          <w:rFonts w:cs="Arial"/>
        </w:rPr>
      </w:pPr>
      <w:r w:rsidRPr="00AC7179">
        <w:rPr>
          <w:rFonts w:cs="Arial"/>
        </w:rPr>
        <w:t xml:space="preserve">musí umožňovat více variant </w:t>
      </w:r>
      <w:proofErr w:type="spellStart"/>
      <w:r w:rsidRPr="00AC7179">
        <w:rPr>
          <w:rFonts w:cs="Arial"/>
        </w:rPr>
        <w:t>tokenizace</w:t>
      </w:r>
      <w:proofErr w:type="spellEnd"/>
      <w:r w:rsidRPr="00AC7179">
        <w:rPr>
          <w:rFonts w:cs="Arial"/>
        </w:rPr>
        <w:t xml:space="preserve"> a automatické prohledávání databáze dle tokenů;</w:t>
      </w:r>
    </w:p>
    <w:p w14:paraId="740552B0" w14:textId="77777777" w:rsidR="00930D1E" w:rsidRDefault="00930D1E" w:rsidP="00930D1E">
      <w:pPr>
        <w:numPr>
          <w:ilvl w:val="0"/>
          <w:numId w:val="5"/>
        </w:numPr>
        <w:rPr>
          <w:rFonts w:cs="Arial"/>
        </w:rPr>
      </w:pPr>
      <w:r w:rsidRPr="00AC7179">
        <w:rPr>
          <w:rFonts w:cs="Arial"/>
        </w:rPr>
        <w:t xml:space="preserve">musí umožňovat rozšíření o </w:t>
      </w:r>
      <w:r>
        <w:rPr>
          <w:rFonts w:cs="Arial"/>
        </w:rPr>
        <w:t>Jiné</w:t>
      </w:r>
      <w:r w:rsidRPr="00AC7179">
        <w:rPr>
          <w:rFonts w:cs="Arial"/>
        </w:rPr>
        <w:t xml:space="preserve"> tarify</w:t>
      </w:r>
      <w:r>
        <w:rPr>
          <w:rFonts w:cs="Arial"/>
        </w:rPr>
        <w:t>;</w:t>
      </w:r>
    </w:p>
    <w:p w14:paraId="0B422B6B" w14:textId="2B565A59" w:rsidR="00930D1E" w:rsidRDefault="00930D1E" w:rsidP="00930D1E">
      <w:pPr>
        <w:numPr>
          <w:ilvl w:val="0"/>
          <w:numId w:val="5"/>
        </w:numPr>
        <w:rPr>
          <w:rFonts w:cs="Arial"/>
        </w:rPr>
      </w:pPr>
      <w:r>
        <w:rPr>
          <w:rFonts w:cs="Arial"/>
        </w:rPr>
        <w:t xml:space="preserve">elektronickou jízdenku IDS JMK přiřazenou k bankovní kartě prostřednictvím tokenu nebo </w:t>
      </w:r>
      <w:proofErr w:type="spellStart"/>
      <w:r>
        <w:rPr>
          <w:rFonts w:cs="Arial"/>
        </w:rPr>
        <w:t>Mifare</w:t>
      </w:r>
      <w:proofErr w:type="spellEnd"/>
      <w:r>
        <w:rPr>
          <w:rFonts w:cs="Arial"/>
        </w:rPr>
        <w:t xml:space="preserve"> či obdobnému čipu prostřednictvím UID kódu včetně fotografie a dalších údajů o cestujícím musí být zařízení schopno zobrazit být do </w:t>
      </w:r>
      <w:ins w:id="974" w:author="Word Document Comparison" w:date="2023-11-20T10:37:00Z">
        <w:r w:rsidR="00AB2803">
          <w:rPr>
            <w:rFonts w:cs="Arial"/>
          </w:rPr>
          <w:t xml:space="preserve">2 </w:t>
        </w:r>
        <w:r>
          <w:rPr>
            <w:rFonts w:cs="Arial"/>
          </w:rPr>
          <w:t>sekund</w:t>
        </w:r>
      </w:ins>
      <w:del w:id="975" w:author="Word Document Comparison" w:date="2023-11-20T10:37:00Z">
        <w:r>
          <w:rPr>
            <w:rFonts w:cs="Arial"/>
          </w:rPr>
          <w:delText>1 sekundy</w:delText>
        </w:r>
      </w:del>
      <w:r>
        <w:rPr>
          <w:rFonts w:cs="Arial"/>
        </w:rPr>
        <w:t xml:space="preserve"> od přiložení karty / čipu ke čtečce;</w:t>
      </w:r>
    </w:p>
    <w:p w14:paraId="0488568E" w14:textId="77777777" w:rsidR="00930D1E" w:rsidRPr="00B34211" w:rsidRDefault="00930D1E" w:rsidP="00930D1E">
      <w:pPr>
        <w:numPr>
          <w:ilvl w:val="0"/>
          <w:numId w:val="5"/>
        </w:numPr>
        <w:rPr>
          <w:rFonts w:cs="Arial"/>
        </w:rPr>
      </w:pPr>
      <w:r>
        <w:rPr>
          <w:rFonts w:cs="Arial"/>
        </w:rPr>
        <w:t xml:space="preserve">pro načtení </w:t>
      </w:r>
      <w:r w:rsidRPr="00D158CE">
        <w:rPr>
          <w:rFonts w:cs="Arial"/>
        </w:rPr>
        <w:t xml:space="preserve">fyzické karty, karty v mobilním zařízení prostřednictvím NFC nebo UID čipu </w:t>
      </w:r>
      <w:r>
        <w:rPr>
          <w:rFonts w:cs="Arial"/>
        </w:rPr>
        <w:t xml:space="preserve">musí </w:t>
      </w:r>
      <w:r w:rsidRPr="00B34211">
        <w:rPr>
          <w:rFonts w:cs="Arial"/>
        </w:rPr>
        <w:t>postačovat jejich umístění na vzdálenost 2 cm od terminálu;</w:t>
      </w:r>
    </w:p>
    <w:p w14:paraId="7D6D3F47" w14:textId="77777777" w:rsidR="00930D1E" w:rsidRPr="00B34211" w:rsidRDefault="00930D1E" w:rsidP="00930D1E">
      <w:pPr>
        <w:numPr>
          <w:ilvl w:val="0"/>
          <w:numId w:val="5"/>
        </w:numPr>
        <w:rPr>
          <w:rFonts w:cs="Arial"/>
        </w:rPr>
      </w:pPr>
      <w:r w:rsidRPr="00B34211">
        <w:rPr>
          <w:rFonts w:cs="Arial"/>
        </w:rPr>
        <w:t>načítání údajů potřebných ke kontrole musí být možné bez ohledu na přítomnost dalších aplikací v mobilním telefonu využitém pro NFC předání tokenu či UID karty;</w:t>
      </w:r>
    </w:p>
    <w:p w14:paraId="632181C0" w14:textId="77777777" w:rsidR="00930D1E" w:rsidRPr="00B34211" w:rsidRDefault="00930D1E" w:rsidP="00930D1E">
      <w:pPr>
        <w:numPr>
          <w:ilvl w:val="0"/>
          <w:numId w:val="5"/>
        </w:numPr>
        <w:rPr>
          <w:rFonts w:cs="Arial"/>
        </w:rPr>
      </w:pPr>
      <w:r w:rsidRPr="00B34211">
        <w:rPr>
          <w:rFonts w:cs="Arial"/>
        </w:rPr>
        <w:t xml:space="preserve">pro případ nenačtení kódu nosiče prostřednictvím čtečky musí zařízení umožnit ruční zadání kódu vystaveného k jízdence a jeho kontrolu vzhledem k interní databázi </w:t>
      </w:r>
      <w:r>
        <w:rPr>
          <w:rFonts w:cs="Arial"/>
        </w:rPr>
        <w:t>stejně jako</w:t>
      </w:r>
      <w:r w:rsidRPr="00B34211">
        <w:rPr>
          <w:rFonts w:cs="Arial"/>
        </w:rPr>
        <w:t xml:space="preserve"> on-line kontrolu napojením na DZC či jiná definovaná rozhraní;</w:t>
      </w:r>
    </w:p>
    <w:p w14:paraId="177B7F70" w14:textId="77777777" w:rsidR="00930D1E" w:rsidRPr="00B34211" w:rsidRDefault="00930D1E" w:rsidP="00930D1E">
      <w:pPr>
        <w:numPr>
          <w:ilvl w:val="0"/>
          <w:numId w:val="5"/>
        </w:numPr>
        <w:rPr>
          <w:rFonts w:cs="Arial"/>
        </w:rPr>
      </w:pPr>
      <w:r w:rsidRPr="00B34211">
        <w:rPr>
          <w:rFonts w:cs="Arial"/>
        </w:rPr>
        <w:t>zařízení musí umožnit paralelní kontrolu jízdního dokladu z více databází – tzn. k jednomu nosiči může být vygenerováno více tokenů dle dopravního systému a zařízení zobrazí současně všechny jízdní doklady k němu přiřazené ve více systémech;</w:t>
      </w:r>
    </w:p>
    <w:p w14:paraId="77D4B99C" w14:textId="3F1BBB86" w:rsidR="00930D1E" w:rsidRPr="00CD5BC7" w:rsidRDefault="00E66A4D" w:rsidP="00930D1E">
      <w:pPr>
        <w:numPr>
          <w:ilvl w:val="0"/>
          <w:numId w:val="5"/>
        </w:numPr>
        <w:rPr>
          <w:rFonts w:cs="Arial"/>
        </w:rPr>
      </w:pPr>
      <w:bookmarkStart w:id="976" w:name="_Hlk116634179"/>
      <w:ins w:id="977" w:author="Word Document Comparison" w:date="2023-11-20T10:37:00Z">
        <w:r w:rsidRPr="00E66A4D">
          <w:t>•</w:t>
        </w:r>
        <w:r w:rsidRPr="00E66A4D">
          <w:tab/>
        </w:r>
      </w:ins>
      <w:r w:rsidR="00930D1E" w:rsidRPr="00B34211">
        <w:t xml:space="preserve">Dopravce je na výzvu </w:t>
      </w:r>
      <w:r w:rsidR="00CD5BC7">
        <w:t>O</w:t>
      </w:r>
      <w:r w:rsidR="00CD5BC7" w:rsidRPr="00B34211">
        <w:t xml:space="preserve">bjednatele </w:t>
      </w:r>
      <w:r w:rsidR="00930D1E" w:rsidRPr="00B34211">
        <w:t xml:space="preserve">do 1 roku povinen zařízení upravit tak, aby byly informace o prodaných jízdních dokladech předávány on-line do DZC (pokud bude dostupný signál) a </w:t>
      </w:r>
      <w:ins w:id="978" w:author="Word Document Comparison" w:date="2023-11-20T10:37:00Z">
        <w:r w:rsidRPr="00E66A4D">
          <w:t>jízdní doklady byly prodávány jménem</w:t>
        </w:r>
      </w:ins>
      <w:del w:id="979" w:author="Word Document Comparison" w:date="2023-11-20T10:37:00Z">
        <w:r w:rsidR="00930D1E" w:rsidRPr="00B34211">
          <w:delText>platba proběhla prostřednictvím systémů</w:delText>
        </w:r>
      </w:del>
      <w:r w:rsidR="00930D1E" w:rsidRPr="00B34211">
        <w:t xml:space="preserve"> KORDIS; </w:t>
      </w:r>
    </w:p>
    <w:p w14:paraId="5651EEFA" w14:textId="33F21037" w:rsidR="00CD5BC7" w:rsidRPr="00B34211" w:rsidRDefault="00CD5BC7" w:rsidP="00930D1E">
      <w:pPr>
        <w:numPr>
          <w:ilvl w:val="0"/>
          <w:numId w:val="5"/>
        </w:numPr>
        <w:rPr>
          <w:rFonts w:cs="Arial"/>
        </w:rPr>
      </w:pPr>
      <w:r w:rsidRPr="00B34211">
        <w:t xml:space="preserve">Dopravce je na výzvu </w:t>
      </w:r>
      <w:r>
        <w:t>O</w:t>
      </w:r>
      <w:r w:rsidRPr="00B34211">
        <w:t>bjednatele do 1 roku povinen</w:t>
      </w:r>
      <w:r>
        <w:t xml:space="preserve"> zařízení upravit tak, aby splňovalo </w:t>
      </w:r>
      <w:r>
        <w:lastRenderedPageBreak/>
        <w:t xml:space="preserve">aktuální požadavky Objednatele na provádění přepravní kontroly a prodeje jízdních dokladů (např. přebírání, odesílání a zobrazování dalších dat z DZC apod.); </w:t>
      </w:r>
    </w:p>
    <w:bookmarkEnd w:id="976"/>
    <w:p w14:paraId="36E19247" w14:textId="25F5ECA8" w:rsidR="00930D1E" w:rsidRPr="00B34211" w:rsidRDefault="00930D1E" w:rsidP="00930D1E">
      <w:pPr>
        <w:numPr>
          <w:ilvl w:val="0"/>
          <w:numId w:val="5"/>
        </w:numPr>
        <w:rPr>
          <w:rFonts w:cs="Arial"/>
        </w:rPr>
      </w:pPr>
      <w:r w:rsidRPr="00B34211">
        <w:rPr>
          <w:rFonts w:cs="Arial"/>
        </w:rPr>
        <w:t xml:space="preserve">přesné grafické řešení, </w:t>
      </w:r>
      <w:proofErr w:type="spellStart"/>
      <w:r w:rsidRPr="00B34211">
        <w:rPr>
          <w:rFonts w:cs="Arial"/>
        </w:rPr>
        <w:t>workflow</w:t>
      </w:r>
      <w:proofErr w:type="spellEnd"/>
      <w:r w:rsidRPr="00B34211">
        <w:rPr>
          <w:rFonts w:cs="Arial"/>
        </w:rPr>
        <w:t xml:space="preserve"> a front-office zařízení pro prodej a čtení jízdních dokladů IDS JMK a jejich zobrazení personálu podléhá </w:t>
      </w:r>
      <w:ins w:id="980" w:author="Word Document Comparison" w:date="2023-11-20T10:37:00Z">
        <w:r w:rsidR="00AB2803">
          <w:rPr>
            <w:rFonts w:cs="Arial"/>
          </w:rPr>
          <w:t>předchozí konzultaci s</w:t>
        </w:r>
      </w:ins>
      <w:del w:id="981" w:author="Word Document Comparison" w:date="2023-11-20T10:37:00Z">
        <w:r w:rsidRPr="00B34211">
          <w:rPr>
            <w:rFonts w:cs="Arial"/>
          </w:rPr>
          <w:delText>souhlasu</w:delText>
        </w:r>
      </w:del>
      <w:r w:rsidRPr="00B34211">
        <w:rPr>
          <w:rFonts w:cs="Arial"/>
        </w:rPr>
        <w:t xml:space="preserve"> KORDIS. Dodavatel zařízení je povinen přesné řešení s KORDIS konzultovat.</w:t>
      </w:r>
    </w:p>
    <w:p w14:paraId="06B58A55" w14:textId="77777777" w:rsidR="00930D1E" w:rsidRPr="00B34211" w:rsidRDefault="00930D1E" w:rsidP="00930D1E">
      <w:r w:rsidRPr="00B34211">
        <w:t>Dopravce je povinen zajistit na vlastní náklady veškerý potřebný upgrade a údržbu HW a SW pro provoz výše uvedeného zařízení.</w:t>
      </w:r>
    </w:p>
    <w:p w14:paraId="7D889EDD" w14:textId="77777777" w:rsidR="00930D1E" w:rsidRPr="00B34211" w:rsidRDefault="00930D1E" w:rsidP="00930D1E">
      <w:pPr>
        <w:rPr>
          <w:lang w:val="x-none"/>
        </w:rPr>
      </w:pPr>
      <w:r w:rsidRPr="00B34211">
        <w:rPr>
          <w:lang w:val="x-none"/>
        </w:rPr>
        <w:t xml:space="preserve">V případě požadavku Objednatele na zavedení dalších tarifů je dopravce povinen tyto tarify zapracovat i do </w:t>
      </w:r>
      <w:r w:rsidRPr="00B34211">
        <w:t xml:space="preserve">tohoto </w:t>
      </w:r>
      <w:r w:rsidRPr="00B34211">
        <w:rPr>
          <w:lang w:val="x-none"/>
        </w:rPr>
        <w:t xml:space="preserve">zařízení </w:t>
      </w:r>
      <w:r w:rsidRPr="00B34211">
        <w:t>V</w:t>
      </w:r>
      <w:r w:rsidRPr="00B34211">
        <w:rPr>
          <w:lang w:val="x-none"/>
        </w:rPr>
        <w:t>lakového doprovodu.</w:t>
      </w:r>
    </w:p>
    <w:p w14:paraId="7D438921" w14:textId="6684AEDD" w:rsidR="00930D1E" w:rsidRDefault="00930D1E" w:rsidP="00930D1E">
      <w:r w:rsidRPr="00B34211">
        <w:t>Dopravce je při přípravě řešení kontrolního</w:t>
      </w:r>
      <w:r w:rsidRPr="00DA4111">
        <w:t xml:space="preserve"> </w:t>
      </w:r>
      <w:r w:rsidRPr="007E1D26">
        <w:t xml:space="preserve">a prodejního </w:t>
      </w:r>
      <w:r w:rsidRPr="00B6635D">
        <w:t>zařízení povinen konzultovat řešení s KORDIS</w:t>
      </w:r>
      <w:ins w:id="982" w:author="Word Document Comparison" w:date="2023-11-20T10:37:00Z">
        <w:r>
          <w:t>.</w:t>
        </w:r>
      </w:ins>
      <w:del w:id="983" w:author="Word Document Comparison" w:date="2023-11-20T10:37:00Z">
        <w:r w:rsidRPr="00B6635D">
          <w:delText xml:space="preserve"> a získat jeho souhlas s funkčností </w:delText>
        </w:r>
        <w:r w:rsidRPr="007E1D26">
          <w:delText xml:space="preserve">zařízení </w:delText>
        </w:r>
        <w:r w:rsidRPr="00B6635D">
          <w:delText>a správností zobrazovaných informací.</w:delText>
        </w:r>
        <w:r>
          <w:delText xml:space="preserve"> KORDIS není oprávněn souhlas bez spravedlivého důvodu neudělit. Spravedlivým důvodem se v tomto případě rozumí zejména nedodržení požadavků KORDIS na funkčnost a postupy kontroly zařízením.</w:delText>
        </w:r>
      </w:del>
      <w:r>
        <w:t xml:space="preserve"> </w:t>
      </w:r>
    </w:p>
    <w:p w14:paraId="7FF95777" w14:textId="77777777" w:rsidR="00F6763D" w:rsidRDefault="00930D1E" w:rsidP="00930D1E">
      <w:r>
        <w:t xml:space="preserve">Pro účely testování správnosti prodeje a kontroly jízdních dokladů je Dopravce povinen bezúplatně zapůjčit KORDIS 2 ks pracovníky Dopravce aktuálně využívaného prodejního a kontrolního zařízení včetně kompletního SW vybavení a jeho aktualizací. </w:t>
      </w:r>
    </w:p>
    <w:p w14:paraId="0B353938" w14:textId="77777777" w:rsidR="00930D1E" w:rsidRDefault="00930D1E" w:rsidP="00930D1E">
      <w:pPr>
        <w:rPr>
          <w:ins w:id="984" w:author="Word Document Comparison" w:date="2023-11-20T10:37:00Z"/>
        </w:rPr>
      </w:pPr>
    </w:p>
    <w:p w14:paraId="22F0B924" w14:textId="7D0F76B6" w:rsidR="00930D1E" w:rsidRDefault="00F6763D" w:rsidP="00930D1E">
      <w:pPr>
        <w:rPr>
          <w:del w:id="985" w:author="Word Document Comparison" w:date="2023-11-20T10:37:00Z"/>
        </w:rPr>
      </w:pPr>
      <w:del w:id="986" w:author="Word Document Comparison" w:date="2023-11-20T10:37:00Z">
        <w:r>
          <w:delText xml:space="preserve">Požadavek dle tohoto článku </w:delText>
        </w:r>
        <w:r>
          <w:fldChar w:fldCharType="begin"/>
        </w:r>
        <w:r>
          <w:delInstrText xml:space="preserve"> REF _Ref141694306 \n \h </w:delInstrText>
        </w:r>
        <w:r>
          <w:fldChar w:fldCharType="separate"/>
        </w:r>
        <w:r>
          <w:delText>9.8.4</w:delText>
        </w:r>
        <w:r>
          <w:fldChar w:fldCharType="end"/>
        </w:r>
        <w:r>
          <w:delText xml:space="preserve"> je Dopravce povinen splňovat nejpozději do 12 měsíců od výzvy Objednatele, nedohodne-li se Objednatel s Dopravcem na termínu dřívějším. Náklady na realizaci těchto požadavků budou Dopravci hrazeny postupem stanoveným ve Smlouvě pro úhradu nákladů souvisejících se změnou TPSŽ.</w:delText>
        </w:r>
      </w:del>
    </w:p>
    <w:p w14:paraId="07FB6130" w14:textId="041263F0" w:rsidR="00930D1E" w:rsidRDefault="00930D1E" w:rsidP="00A63281">
      <w:pPr>
        <w:pStyle w:val="Nadpis2"/>
      </w:pPr>
      <w:bookmarkStart w:id="987" w:name="_Toc104126174"/>
      <w:bookmarkStart w:id="988" w:name="_Toc150718938"/>
      <w:r>
        <w:t>Umožnění komisionářského prodeje</w:t>
      </w:r>
      <w:bookmarkEnd w:id="987"/>
      <w:bookmarkEnd w:id="988"/>
    </w:p>
    <w:p w14:paraId="51CC3060" w14:textId="76E2471A" w:rsidR="00930D1E" w:rsidRPr="00B51FBE" w:rsidRDefault="00930D1E" w:rsidP="00930D1E">
      <w:pPr>
        <w:rPr>
          <w:lang w:eastAsia="x-none"/>
        </w:rPr>
      </w:pPr>
      <w:r>
        <w:rPr>
          <w:lang w:eastAsia="x-none"/>
        </w:rPr>
        <w:t>Dopravce je povinen umožnit prodej jízdních dokladů společností KORDIS případně dalším subjektem pověřeným Objednatelem, kteří budou vystupovat jako komisionáři</w:t>
      </w:r>
      <w:r w:rsidR="00785F0A">
        <w:rPr>
          <w:lang w:eastAsia="x-none"/>
        </w:rPr>
        <w:t>,</w:t>
      </w:r>
      <w:r>
        <w:rPr>
          <w:lang w:eastAsia="x-none"/>
        </w:rPr>
        <w:t xml:space="preserve"> a za tím účelem s těmito subjekty </w:t>
      </w:r>
      <w:r w:rsidR="00785F0A">
        <w:rPr>
          <w:lang w:eastAsia="x-none"/>
        </w:rPr>
        <w:t xml:space="preserve">mít uzavřenu </w:t>
      </w:r>
      <w:r>
        <w:rPr>
          <w:lang w:eastAsia="x-none"/>
        </w:rPr>
        <w:t xml:space="preserve">příslušnou smlouvu. </w:t>
      </w:r>
    </w:p>
    <w:p w14:paraId="2168A6B9" w14:textId="77777777" w:rsidR="00930D1E" w:rsidRDefault="00930D1E" w:rsidP="00930D1E">
      <w:r>
        <w:t xml:space="preserve"> </w:t>
      </w:r>
    </w:p>
    <w:p w14:paraId="46D0C480" w14:textId="77777777" w:rsidR="00930D1E" w:rsidRDefault="00930D1E" w:rsidP="00930D1E">
      <w:pPr>
        <w:widowControl/>
        <w:spacing w:before="0" w:after="0"/>
        <w:jc w:val="left"/>
      </w:pPr>
      <w:r>
        <w:br w:type="page"/>
      </w:r>
    </w:p>
    <w:p w14:paraId="520F2C4E" w14:textId="430B2EDD" w:rsidR="00930D1E" w:rsidRDefault="00930D1E" w:rsidP="00930D1E">
      <w:pPr>
        <w:pStyle w:val="Nadpis1"/>
      </w:pPr>
      <w:bookmarkStart w:id="989" w:name="_Toc104126185"/>
      <w:bookmarkStart w:id="990" w:name="_Toc150718939"/>
      <w:r>
        <w:lastRenderedPageBreak/>
        <w:t>standard vlakového doprovodu a daLších pracovníků dopravce</w:t>
      </w:r>
      <w:bookmarkEnd w:id="989"/>
      <w:bookmarkEnd w:id="990"/>
    </w:p>
    <w:p w14:paraId="2B2382F4" w14:textId="08743481" w:rsidR="00930D1E" w:rsidRDefault="00930D1E" w:rsidP="00A63281">
      <w:pPr>
        <w:pStyle w:val="Nadpis2"/>
      </w:pPr>
      <w:bookmarkStart w:id="991" w:name="_Toc104126187"/>
      <w:bookmarkStart w:id="992" w:name="_Toc150718940"/>
      <w:r>
        <w:t>Vlakový doprovod</w:t>
      </w:r>
      <w:bookmarkEnd w:id="991"/>
      <w:bookmarkEnd w:id="992"/>
    </w:p>
    <w:p w14:paraId="0C63A395" w14:textId="6B550AD1" w:rsidR="00930D1E" w:rsidRDefault="005F48A5" w:rsidP="00930D1E">
      <w:pPr>
        <w:rPr>
          <w:lang w:eastAsia="x-none"/>
        </w:rPr>
      </w:pPr>
      <w:r>
        <w:rPr>
          <w:lang w:eastAsia="x-none"/>
        </w:rPr>
        <w:t xml:space="preserve">V případě, že bude Vlakový </w:t>
      </w:r>
      <w:r w:rsidR="00ED70C1">
        <w:rPr>
          <w:lang w:eastAsia="x-none"/>
        </w:rPr>
        <w:t>doprovod</w:t>
      </w:r>
      <w:r>
        <w:rPr>
          <w:lang w:eastAsia="x-none"/>
        </w:rPr>
        <w:t xml:space="preserve"> </w:t>
      </w:r>
      <w:r w:rsidR="00930D1E">
        <w:rPr>
          <w:lang w:eastAsia="x-none"/>
        </w:rPr>
        <w:t>Objednatel</w:t>
      </w:r>
      <w:r>
        <w:rPr>
          <w:lang w:eastAsia="x-none"/>
        </w:rPr>
        <w:t>em požadován, stanoví Objednatel</w:t>
      </w:r>
      <w:r w:rsidR="00930D1E">
        <w:rPr>
          <w:lang w:eastAsia="x-none"/>
        </w:rPr>
        <w:t xml:space="preserve"> pro příslušné období jízdního řádu objednávku Vlakového doprovodu v</w:t>
      </w:r>
      <w:r>
        <w:rPr>
          <w:lang w:eastAsia="x-none"/>
        </w:rPr>
        <w:t> Objednávce jízdního řádu</w:t>
      </w:r>
      <w:r w:rsidR="00930D1E">
        <w:rPr>
          <w:lang w:eastAsia="x-none"/>
        </w:rPr>
        <w:t xml:space="preserve">. </w:t>
      </w:r>
    </w:p>
    <w:p w14:paraId="658755E8" w14:textId="77777777" w:rsidR="00930D1E" w:rsidRDefault="00930D1E" w:rsidP="00930D1E">
      <w:pPr>
        <w:rPr>
          <w:lang w:eastAsia="x-none"/>
        </w:rPr>
      </w:pPr>
      <w:r>
        <w:rPr>
          <w:lang w:eastAsia="x-none"/>
        </w:rPr>
        <w:t>KORDIS stanoví rámcové oběhy vlakového doprovodu. Tyto oběhy musí být Dopravcem dodrženy s výjimkou odůvodněných případů nebo na pokyn KORDIS.</w:t>
      </w:r>
    </w:p>
    <w:p w14:paraId="13F789C3" w14:textId="77777777" w:rsidR="00930D1E" w:rsidRDefault="00930D1E" w:rsidP="00930D1E">
      <w:pPr>
        <w:rPr>
          <w:lang w:eastAsia="x-none"/>
        </w:rPr>
      </w:pPr>
      <w:r>
        <w:rPr>
          <w:lang w:eastAsia="x-none"/>
        </w:rPr>
        <w:t>Objednatel a KORDIS má právo na dočasnou dobu přesměrovat Vlakový doprovod z plánovaných Vlaků do jiné lokality nebo na jiné Vlaky se zachováním místa a času nástupu a ukončení služby a plánovaných přestávek.</w:t>
      </w:r>
    </w:p>
    <w:p w14:paraId="5A30FBB0" w14:textId="77777777" w:rsidR="00930D1E" w:rsidRDefault="00930D1E" w:rsidP="00930D1E">
      <w:r w:rsidRPr="00314C46">
        <w:t xml:space="preserve">Dopravce je povinen vybavit </w:t>
      </w:r>
      <w:r>
        <w:t>V</w:t>
      </w:r>
      <w:r w:rsidRPr="00314C46">
        <w:t xml:space="preserve">lakový doprovod </w:t>
      </w:r>
      <w:r>
        <w:t xml:space="preserve">zařízením umožňujícím hlasovou komunikaci s KORDIS. </w:t>
      </w:r>
    </w:p>
    <w:p w14:paraId="24346C00" w14:textId="77777777" w:rsidR="00930D1E" w:rsidRDefault="00930D1E" w:rsidP="00930D1E">
      <w:pPr>
        <w:rPr>
          <w:lang w:eastAsia="x-none"/>
        </w:rPr>
      </w:pPr>
      <w:r w:rsidRPr="00983759">
        <w:rPr>
          <w:lang w:eastAsia="x-none"/>
        </w:rPr>
        <w:t>Dopravce je povinen zajistit KORDIS on-line dostupný elektronický informační zdroj, ve kterém budou v každém okamžiku dostupné aktuální</w:t>
      </w:r>
      <w:r>
        <w:rPr>
          <w:lang w:eastAsia="x-none"/>
        </w:rPr>
        <w:t xml:space="preserve"> a</w:t>
      </w:r>
      <w:r w:rsidRPr="00983759">
        <w:rPr>
          <w:lang w:eastAsia="x-none"/>
        </w:rPr>
        <w:t xml:space="preserve"> plánované obraty Vlakového doprovodu a rozpis činností v jednotlivých směnách.  </w:t>
      </w:r>
    </w:p>
    <w:p w14:paraId="0A200668" w14:textId="77777777" w:rsidR="00930D1E" w:rsidRDefault="00930D1E" w:rsidP="00930D1E">
      <w:r>
        <w:t xml:space="preserve">Dopravce je povinen zajistit elektronický informační zdroj, který bude KORDIS poskytovat v každém okamžiku aktuální seznam turnusů a telefonních čísel Vlakového doprovodu a strojvedoucích v daném okamžiku provozovaných Vlaků. Tento seznam musí být dostupný on-line pro </w:t>
      </w:r>
      <w:smartTag w:uri="urn:schemas-microsoft-com:office:smarttags" w:element="PersonName">
        <w:r>
          <w:t>CED</w:t>
        </w:r>
      </w:smartTag>
      <w:r>
        <w:t xml:space="preserve"> i DID pro případnou nouzovou komunikaci. </w:t>
      </w:r>
    </w:p>
    <w:p w14:paraId="09A2856C" w14:textId="77777777" w:rsidR="00930D1E" w:rsidRDefault="00930D1E" w:rsidP="00930D1E">
      <w:r>
        <w:t xml:space="preserve">Dopravce je povinen vybavit každého pracovníka Vlakového doprovodu osobním čipovým nosičem dodaným KORDIS umožňujícím po jeho </w:t>
      </w:r>
      <w:bookmarkStart w:id="993" w:name="_Hlk138236896"/>
      <w:r>
        <w:t>přiložení k automatu KORDIS v Jednotce</w:t>
      </w:r>
      <w:bookmarkEnd w:id="993"/>
      <w:r>
        <w:t xml:space="preserve"> identifikaci zahájení či ukončení jízdy na daném vlaku. Dopravce je povinen předat KORDIS aktuální telefonní číslo na držitele příslušného nosiče. </w:t>
      </w:r>
    </w:p>
    <w:p w14:paraId="3AE53835" w14:textId="0989E60E" w:rsidR="00930D1E" w:rsidRDefault="00930D1E" w:rsidP="00930D1E">
      <w:r>
        <w:t xml:space="preserve">V případě potřeby je CED oprávněn přímo komunikovat s Vlakovým doprovodem (v případě, kdy není vlak obsazen Vlakovým doprovodem, se strojvedoucím) – a to v případech, kdy je třeba poskytnout </w:t>
      </w:r>
      <w:r w:rsidR="00ED70C1">
        <w:t>cestujícím,</w:t>
      </w:r>
      <w:r>
        <w:t xml:space="preserve"> popř. získat od cestujících informace (zejména pro zajištění přestupních vazeb). </w:t>
      </w:r>
    </w:p>
    <w:p w14:paraId="06AA1709" w14:textId="77777777" w:rsidR="00930D1E" w:rsidRDefault="00930D1E" w:rsidP="00930D1E">
      <w:r w:rsidRPr="00E01A44">
        <w:t xml:space="preserve">Telefonní hovory vedené mezi CED a Dopravcem jsou nahrávány a po dobu nejméně 1 měsíce archivovány na straně </w:t>
      </w:r>
      <w:smartTag w:uri="urn:schemas-microsoft-com:office:smarttags" w:element="PersonName">
        <w:r w:rsidRPr="00E01A44">
          <w:t>CED</w:t>
        </w:r>
      </w:smartTag>
      <w:r w:rsidRPr="00E01A44">
        <w:t xml:space="preserve">. O rozhodnutích </w:t>
      </w:r>
      <w:smartTag w:uri="urn:schemas-microsoft-com:office:smarttags" w:element="PersonName">
        <w:r w:rsidRPr="00E01A44">
          <w:t>CED</w:t>
        </w:r>
      </w:smartTag>
      <w:r w:rsidRPr="00E01A44">
        <w:t xml:space="preserve"> se vede evidence. Dopravce </w:t>
      </w:r>
      <w:r>
        <w:t xml:space="preserve">je povinen předat KORDIS </w:t>
      </w:r>
      <w:r w:rsidRPr="00E01A44">
        <w:t xml:space="preserve">do </w:t>
      </w:r>
      <w:r>
        <w:t xml:space="preserve">přílohy 1 TPSŽ </w:t>
      </w:r>
      <w:r w:rsidRPr="00E01A44">
        <w:t>telefonní čísla kontaktních osob zodpovědných za řízení provozu</w:t>
      </w:r>
      <w:r>
        <w:t xml:space="preserve"> a tyto údaje v případě jakékoliv změny aktualizovat.</w:t>
      </w:r>
    </w:p>
    <w:p w14:paraId="46425636" w14:textId="77777777" w:rsidR="00930D1E" w:rsidRDefault="00930D1E" w:rsidP="00930D1E">
      <w:r>
        <w:t>Objednatel či KORDIS mají právo po předchozí konzultaci s Dopravcem nastavit oficiální pojmenování funkce Vlakového doprovodu. Dopravce je pak povinen ve spojitosti s Vlaky tento pojem používat. Předběžně se předpokládá využívat pojem "průvodčí“.</w:t>
      </w:r>
    </w:p>
    <w:p w14:paraId="79F23A51" w14:textId="2EFF0134" w:rsidR="00930D1E" w:rsidRDefault="00930D1E" w:rsidP="00A63281">
      <w:pPr>
        <w:pStyle w:val="Nadpis2"/>
      </w:pPr>
      <w:bookmarkStart w:id="994" w:name="_Toc104126188"/>
      <w:bookmarkStart w:id="995" w:name="_Ref141630304"/>
      <w:bookmarkStart w:id="996" w:name="_Ref149727020"/>
      <w:bookmarkStart w:id="997" w:name="_Toc150718941"/>
      <w:r>
        <w:t>Povinnosti Vlakového doprovodu</w:t>
      </w:r>
      <w:bookmarkEnd w:id="994"/>
      <w:bookmarkEnd w:id="995"/>
      <w:bookmarkEnd w:id="996"/>
      <w:bookmarkEnd w:id="997"/>
    </w:p>
    <w:p w14:paraId="5CB43A6C" w14:textId="77777777" w:rsidR="00930D1E" w:rsidRDefault="00930D1E" w:rsidP="00930D1E">
      <w:pPr>
        <w:rPr>
          <w:lang w:eastAsia="x-none"/>
        </w:rPr>
      </w:pPr>
      <w:r>
        <w:rPr>
          <w:lang w:eastAsia="x-none"/>
        </w:rPr>
        <w:t>KORDIS ve spolupráci s dopravcem zpracovává a nastavuje Závazné pokyny pro Vlakový doprovod (dále jen ZPD), který definuje zejména jeho činnosti a povinnosti. Dopravce je povinen prokazatelně Vlakový doprovod s tímto dokumentem seznámit a zajistit jeho dodržování.</w:t>
      </w:r>
    </w:p>
    <w:p w14:paraId="09322AF6" w14:textId="289E4E37" w:rsidR="00930D1E" w:rsidRDefault="00930D1E" w:rsidP="00930D1E">
      <w:pPr>
        <w:rPr>
          <w:lang w:eastAsia="x-none"/>
        </w:rPr>
      </w:pPr>
      <w:r>
        <w:rPr>
          <w:lang w:eastAsia="x-none"/>
        </w:rPr>
        <w:t xml:space="preserve">Pokud není v ZPD stanoveno jinak, činnost </w:t>
      </w:r>
      <w:r w:rsidR="000A6F92">
        <w:rPr>
          <w:lang w:eastAsia="x-none"/>
        </w:rPr>
        <w:t xml:space="preserve">Vlakového </w:t>
      </w:r>
      <w:r>
        <w:rPr>
          <w:lang w:eastAsia="x-none"/>
        </w:rPr>
        <w:t xml:space="preserve">doprovodu nesmí být na Vlaku omezována dopravními úkony (např. signalizace odjezdu strojvedoucímu). Pokud je k těmto činnostem na Vlaku nutná součinnost dalšího odborného personálu, je Dopravce povinen na vlastní náklady </w:t>
      </w:r>
      <w:r w:rsidR="000A6F92">
        <w:rPr>
          <w:lang w:eastAsia="x-none"/>
        </w:rPr>
        <w:t>nasadit na Vlak</w:t>
      </w:r>
      <w:r>
        <w:rPr>
          <w:lang w:eastAsia="x-none"/>
        </w:rPr>
        <w:t xml:space="preserve"> další nezbytné osoby.</w:t>
      </w:r>
    </w:p>
    <w:p w14:paraId="64A6DE28" w14:textId="77777777" w:rsidR="00930D1E" w:rsidRDefault="00930D1E" w:rsidP="00930D1E">
      <w:pPr>
        <w:rPr>
          <w:lang w:eastAsia="x-none"/>
        </w:rPr>
      </w:pPr>
      <w:r>
        <w:rPr>
          <w:lang w:eastAsia="x-none"/>
        </w:rPr>
        <w:t xml:space="preserve">Vlakový doprovod má povinnost po celou dobu jízdy vlaku včetně pobytu ve stanici </w:t>
      </w:r>
      <w:r>
        <w:rPr>
          <w:lang w:eastAsia="x-none"/>
        </w:rPr>
        <w:lastRenderedPageBreak/>
        <w:t>zabezpečovat zejména následující činnosti (řazeno dle pořadí důležitosti):</w:t>
      </w:r>
    </w:p>
    <w:p w14:paraId="70A5869C" w14:textId="77777777" w:rsidR="00930D1E" w:rsidRDefault="00930D1E" w:rsidP="00930D1E">
      <w:pPr>
        <w:numPr>
          <w:ilvl w:val="0"/>
          <w:numId w:val="11"/>
        </w:numPr>
        <w:rPr>
          <w:lang w:eastAsia="x-none"/>
        </w:rPr>
      </w:pPr>
      <w:r>
        <w:rPr>
          <w:lang w:eastAsia="x-none"/>
        </w:rPr>
        <w:t>provádění přepravní kontroly a odbavení cestujících;</w:t>
      </w:r>
    </w:p>
    <w:p w14:paraId="192A05F6" w14:textId="2EC9C64D" w:rsidR="00930D1E" w:rsidRDefault="00930D1E" w:rsidP="00930D1E">
      <w:pPr>
        <w:numPr>
          <w:ilvl w:val="0"/>
          <w:numId w:val="11"/>
        </w:numPr>
        <w:rPr>
          <w:lang w:eastAsia="x-none"/>
        </w:rPr>
      </w:pPr>
      <w:r>
        <w:rPr>
          <w:lang w:eastAsia="x-none"/>
        </w:rPr>
        <w:t>v případě mimořádnosti</w:t>
      </w:r>
      <w:r w:rsidR="0063093A" w:rsidRPr="0063093A">
        <w:t xml:space="preserve"> </w:t>
      </w:r>
      <w:r w:rsidR="0063093A">
        <w:t>v dopravě</w:t>
      </w:r>
      <w:r>
        <w:rPr>
          <w:lang w:eastAsia="x-none"/>
        </w:rPr>
        <w:t xml:space="preserve"> aktivní informování cestujících ve Vlaku osobně či vozovým rozhlasem, nebo dle pokynů CED a DID informování na nástupištích;</w:t>
      </w:r>
    </w:p>
    <w:p w14:paraId="7C33686F" w14:textId="77777777" w:rsidR="00930D1E" w:rsidRDefault="00930D1E" w:rsidP="00930D1E">
      <w:pPr>
        <w:numPr>
          <w:ilvl w:val="0"/>
          <w:numId w:val="11"/>
        </w:numPr>
        <w:rPr>
          <w:lang w:eastAsia="x-none"/>
        </w:rPr>
      </w:pPr>
      <w:r>
        <w:rPr>
          <w:lang w:eastAsia="x-none"/>
        </w:rPr>
        <w:t>zajištění informačních a poradenských služeb pro cestující (např. vyhledání spojení, doporučení tarifu;</w:t>
      </w:r>
    </w:p>
    <w:p w14:paraId="5B3A61C2" w14:textId="77777777" w:rsidR="00930D1E" w:rsidRDefault="00930D1E" w:rsidP="00930D1E">
      <w:pPr>
        <w:numPr>
          <w:ilvl w:val="0"/>
          <w:numId w:val="11"/>
        </w:numPr>
        <w:rPr>
          <w:lang w:eastAsia="x-none"/>
        </w:rPr>
      </w:pPr>
      <w:r>
        <w:rPr>
          <w:lang w:eastAsia="x-none"/>
        </w:rPr>
        <w:t>pomoc při pořízení jízdního dokladu v automatu;</w:t>
      </w:r>
    </w:p>
    <w:p w14:paraId="69C53DFE" w14:textId="77777777" w:rsidR="00930D1E" w:rsidRDefault="00930D1E" w:rsidP="00930D1E">
      <w:pPr>
        <w:numPr>
          <w:ilvl w:val="0"/>
          <w:numId w:val="11"/>
        </w:numPr>
        <w:rPr>
          <w:lang w:eastAsia="x-none"/>
        </w:rPr>
      </w:pPr>
      <w:r>
        <w:rPr>
          <w:lang w:eastAsia="x-none"/>
        </w:rPr>
        <w:t>zajištění přestupních vazeb;</w:t>
      </w:r>
    </w:p>
    <w:p w14:paraId="4EE83667" w14:textId="77777777" w:rsidR="00930D1E" w:rsidRPr="00ED292D" w:rsidRDefault="00930D1E" w:rsidP="00930D1E">
      <w:pPr>
        <w:numPr>
          <w:ilvl w:val="0"/>
          <w:numId w:val="11"/>
        </w:numPr>
        <w:rPr>
          <w:lang w:eastAsia="x-none"/>
        </w:rPr>
      </w:pPr>
      <w:r>
        <w:rPr>
          <w:lang w:eastAsia="x-none"/>
        </w:rPr>
        <w:t>hlasová a datová komunikace s CED;</w:t>
      </w:r>
    </w:p>
    <w:p w14:paraId="3D7BF44C" w14:textId="13E0C029" w:rsidR="00930D1E" w:rsidRDefault="00930D1E" w:rsidP="00930D1E">
      <w:pPr>
        <w:numPr>
          <w:ilvl w:val="0"/>
          <w:numId w:val="11"/>
        </w:numPr>
        <w:rPr>
          <w:lang w:eastAsia="x-none"/>
        </w:rPr>
      </w:pPr>
      <w:r>
        <w:rPr>
          <w:lang w:eastAsia="x-none"/>
        </w:rPr>
        <w:t>prodej jízdních dokladů a od vyhlášení i prodej čipových peněženek IDS JMK</w:t>
      </w:r>
      <w:ins w:id="998" w:author="Word Document Comparison" w:date="2023-11-20T10:37:00Z">
        <w:r w:rsidR="00751FFF">
          <w:rPr>
            <w:lang w:eastAsia="x-none"/>
          </w:rPr>
          <w:t xml:space="preserve"> v množství na kterém se KORDIS a Dopravce dohodnou</w:t>
        </w:r>
      </w:ins>
      <w:r>
        <w:rPr>
          <w:lang w:eastAsia="x-none"/>
        </w:rPr>
        <w:t>;</w:t>
      </w:r>
    </w:p>
    <w:p w14:paraId="5757CA25" w14:textId="77777777" w:rsidR="00930D1E" w:rsidRDefault="00930D1E" w:rsidP="00930D1E">
      <w:pPr>
        <w:numPr>
          <w:ilvl w:val="0"/>
          <w:numId w:val="11"/>
        </w:numPr>
        <w:rPr>
          <w:lang w:eastAsia="x-none"/>
        </w:rPr>
      </w:pPr>
      <w:r>
        <w:rPr>
          <w:lang w:eastAsia="x-none"/>
        </w:rPr>
        <w:t>další informační a poradenské služby;</w:t>
      </w:r>
    </w:p>
    <w:p w14:paraId="5DF2D2AB" w14:textId="77777777" w:rsidR="00930D1E" w:rsidRDefault="00930D1E" w:rsidP="00930D1E">
      <w:pPr>
        <w:numPr>
          <w:ilvl w:val="0"/>
          <w:numId w:val="11"/>
        </w:numPr>
        <w:rPr>
          <w:lang w:eastAsia="x-none"/>
        </w:rPr>
      </w:pPr>
      <w:r>
        <w:rPr>
          <w:lang w:eastAsia="x-none"/>
        </w:rPr>
        <w:t>dohled nad Vlakem, monitoring vandalismu;</w:t>
      </w:r>
    </w:p>
    <w:p w14:paraId="4788D32C" w14:textId="77777777" w:rsidR="00930D1E" w:rsidRDefault="00930D1E" w:rsidP="00930D1E">
      <w:pPr>
        <w:numPr>
          <w:ilvl w:val="0"/>
          <w:numId w:val="11"/>
        </w:numPr>
        <w:rPr>
          <w:lang w:eastAsia="x-none"/>
        </w:rPr>
      </w:pPr>
      <w:r>
        <w:rPr>
          <w:lang w:eastAsia="x-none"/>
        </w:rPr>
        <w:t>ve stanicích dle potřeby zajištění nástupu pro dobíhající cestující;</w:t>
      </w:r>
    </w:p>
    <w:p w14:paraId="671A0BC9" w14:textId="77777777" w:rsidR="00930D1E" w:rsidRDefault="00930D1E" w:rsidP="00930D1E">
      <w:pPr>
        <w:numPr>
          <w:ilvl w:val="0"/>
          <w:numId w:val="11"/>
        </w:numPr>
        <w:rPr>
          <w:lang w:eastAsia="x-none"/>
        </w:rPr>
      </w:pPr>
      <w:r>
        <w:rPr>
          <w:lang w:eastAsia="x-none"/>
        </w:rPr>
        <w:t>monitoring závad a jejich hlášení;</w:t>
      </w:r>
    </w:p>
    <w:p w14:paraId="6D42FED3" w14:textId="77777777" w:rsidR="00930D1E" w:rsidRDefault="00930D1E" w:rsidP="00930D1E">
      <w:pPr>
        <w:numPr>
          <w:ilvl w:val="0"/>
          <w:numId w:val="11"/>
        </w:numPr>
        <w:rPr>
          <w:lang w:eastAsia="x-none"/>
        </w:rPr>
      </w:pPr>
      <w:r>
        <w:rPr>
          <w:lang w:eastAsia="x-none"/>
        </w:rPr>
        <w:t>prověření funkčnosti validátoru či automatu na žádost CED nebo DID;</w:t>
      </w:r>
    </w:p>
    <w:p w14:paraId="3E36D891" w14:textId="77777777" w:rsidR="00930D1E" w:rsidRDefault="00930D1E" w:rsidP="00930D1E">
      <w:pPr>
        <w:numPr>
          <w:ilvl w:val="0"/>
          <w:numId w:val="11"/>
        </w:numPr>
        <w:rPr>
          <w:lang w:eastAsia="x-none"/>
        </w:rPr>
      </w:pPr>
      <w:r>
        <w:rPr>
          <w:lang w:eastAsia="x-none"/>
        </w:rPr>
        <w:t>řešení problematiky skupin, přepravy jízdních kol a handicapovaných osob;</w:t>
      </w:r>
    </w:p>
    <w:p w14:paraId="591F0C83" w14:textId="77777777" w:rsidR="00930D1E" w:rsidRDefault="00930D1E" w:rsidP="00930D1E">
      <w:pPr>
        <w:numPr>
          <w:ilvl w:val="0"/>
          <w:numId w:val="11"/>
        </w:numPr>
        <w:rPr>
          <w:lang w:eastAsia="x-none"/>
        </w:rPr>
      </w:pPr>
      <w:r>
        <w:rPr>
          <w:lang w:eastAsia="x-none"/>
        </w:rPr>
        <w:t>provádění přepravní kontroly před nástupem do ND nebo během jízdy v ND dle výlukového pokynu KORDIS;</w:t>
      </w:r>
    </w:p>
    <w:p w14:paraId="172FF5A1" w14:textId="30389BD1" w:rsidR="00930D1E" w:rsidRDefault="00930D1E" w:rsidP="00930D1E">
      <w:pPr>
        <w:numPr>
          <w:ilvl w:val="0"/>
          <w:numId w:val="11"/>
        </w:numPr>
        <w:rPr>
          <w:lang w:eastAsia="x-none"/>
        </w:rPr>
      </w:pPr>
      <w:r>
        <w:rPr>
          <w:lang w:eastAsia="x-none"/>
        </w:rPr>
        <w:t xml:space="preserve">provádění činností uvedených v článku </w:t>
      </w:r>
      <w:ins w:id="999" w:author="Word Document Comparison" w:date="2023-11-20T10:37:00Z">
        <w:r>
          <w:rPr>
            <w:lang w:eastAsia="x-none"/>
          </w:rPr>
          <w:fldChar w:fldCharType="begin"/>
        </w:r>
        <w:r>
          <w:rPr>
            <w:lang w:eastAsia="x-none"/>
          </w:rPr>
          <w:instrText xml:space="preserve"> REF _Ref140748542 \r \h </w:instrText>
        </w:r>
      </w:ins>
      <w:r>
        <w:rPr>
          <w:lang w:eastAsia="x-none"/>
        </w:rPr>
      </w:r>
      <w:ins w:id="1000" w:author="Word Document Comparison" w:date="2023-11-20T10:37:00Z">
        <w:r>
          <w:rPr>
            <w:lang w:eastAsia="x-none"/>
          </w:rPr>
          <w:fldChar w:fldCharType="separate"/>
        </w:r>
        <w:r w:rsidR="004B6A2D">
          <w:rPr>
            <w:b/>
            <w:bCs/>
            <w:lang w:eastAsia="x-none"/>
          </w:rPr>
          <w:t>Chyba! Nenalezen zdroj odkazů.</w:t>
        </w:r>
        <w:r>
          <w:rPr>
            <w:lang w:eastAsia="x-none"/>
          </w:rPr>
          <w:fldChar w:fldCharType="end"/>
        </w:r>
        <w:r w:rsidR="00C744AE">
          <w:rPr>
            <w:lang w:eastAsia="x-none"/>
          </w:rPr>
          <w:fldChar w:fldCharType="begin"/>
        </w:r>
        <w:r w:rsidR="00C744AE">
          <w:rPr>
            <w:lang w:eastAsia="x-none"/>
          </w:rPr>
          <w:instrText xml:space="preserve"> REF _Ref141628445 \n \h </w:instrText>
        </w:r>
      </w:ins>
      <w:r w:rsidR="00C744AE">
        <w:rPr>
          <w:lang w:eastAsia="x-none"/>
        </w:rPr>
      </w:r>
      <w:ins w:id="1001" w:author="Word Document Comparison" w:date="2023-11-20T10:37:00Z">
        <w:r w:rsidR="00C744AE">
          <w:rPr>
            <w:lang w:eastAsia="x-none"/>
          </w:rPr>
          <w:fldChar w:fldCharType="separate"/>
        </w:r>
        <w:r w:rsidR="00C744AE">
          <w:rPr>
            <w:lang w:eastAsia="x-none"/>
          </w:rPr>
          <w:t>5.1</w:t>
        </w:r>
        <w:r w:rsidR="00C744AE">
          <w:rPr>
            <w:lang w:eastAsia="x-none"/>
          </w:rPr>
          <w:fldChar w:fldCharType="end"/>
        </w:r>
      </w:ins>
      <w:del w:id="1002" w:author="Word Document Comparison" w:date="2023-11-20T10:37:00Z">
        <w:r>
          <w:rPr>
            <w:lang w:eastAsia="x-none"/>
          </w:rPr>
          <w:fldChar w:fldCharType="begin"/>
        </w:r>
        <w:r>
          <w:rPr>
            <w:lang w:eastAsia="x-none"/>
          </w:rPr>
          <w:delInstrText xml:space="preserve"> REF _Ref140748542 \r \h </w:delInstrText>
        </w:r>
        <w:r>
          <w:rPr>
            <w:lang w:eastAsia="x-none"/>
          </w:rPr>
        </w:r>
        <w:r>
          <w:rPr>
            <w:lang w:eastAsia="x-none"/>
          </w:rPr>
          <w:fldChar w:fldCharType="separate"/>
        </w:r>
        <w:r>
          <w:rPr>
            <w:lang w:eastAsia="x-none"/>
          </w:rPr>
          <w:delText>5.1</w:delText>
        </w:r>
        <w:r>
          <w:rPr>
            <w:lang w:eastAsia="x-none"/>
          </w:rPr>
          <w:fldChar w:fldCharType="end"/>
        </w:r>
      </w:del>
      <w:r>
        <w:rPr>
          <w:lang w:eastAsia="x-none"/>
        </w:rPr>
        <w:t>.</w:t>
      </w:r>
    </w:p>
    <w:p w14:paraId="25EED484" w14:textId="77777777" w:rsidR="00930D1E" w:rsidRDefault="00930D1E" w:rsidP="00930D1E">
      <w:pPr>
        <w:rPr>
          <w:lang w:eastAsia="x-none"/>
        </w:rPr>
      </w:pPr>
      <w:r>
        <w:rPr>
          <w:lang w:eastAsia="x-none"/>
        </w:rPr>
        <w:t xml:space="preserve">Od termínu stanoveného KORDIS je Vlakový doprovod při nástupu do Vlaku povinen se přihlásit a po ukončení služby na Vlaku se odhlásit </w:t>
      </w:r>
      <w:r>
        <w:t xml:space="preserve">přiložením </w:t>
      </w:r>
      <w:r>
        <w:rPr>
          <w:lang w:eastAsia="x-none"/>
        </w:rPr>
        <w:t>osobního čipového nosiče</w:t>
      </w:r>
      <w:r>
        <w:t xml:space="preserve"> k automatu KORDIS v Jednotce</w:t>
      </w:r>
      <w:r>
        <w:rPr>
          <w:lang w:eastAsia="x-none"/>
        </w:rPr>
        <w:t xml:space="preserve">. </w:t>
      </w:r>
    </w:p>
    <w:p w14:paraId="565B9A2D" w14:textId="7FBBE593" w:rsidR="00930D1E" w:rsidRDefault="00930D1E" w:rsidP="00930D1E">
      <w:pPr>
        <w:rPr>
          <w:lang w:eastAsia="x-none"/>
        </w:rPr>
      </w:pPr>
      <w:r>
        <w:rPr>
          <w:lang w:eastAsia="x-none"/>
        </w:rPr>
        <w:t>Vlakový doprovod je oprávněn v případě potřeby (zejména vyloučení cestujícího z přepravy) opustit na vhodné stanici přidělený Vlak a upravit svůj plánovaný oběh. O takové mimořádnosti</w:t>
      </w:r>
      <w:r w:rsidR="0063093A" w:rsidRPr="0063093A">
        <w:t xml:space="preserve"> </w:t>
      </w:r>
      <w:r w:rsidR="0063093A">
        <w:t>v dopravě</w:t>
      </w:r>
      <w:r>
        <w:rPr>
          <w:lang w:eastAsia="x-none"/>
        </w:rPr>
        <w:t xml:space="preserve"> musí být proveden záznam a Vlakový doprovod musí v takovém případě konat tak, aby se v nejkratší možné době na svůj oběh vrátil. </w:t>
      </w:r>
    </w:p>
    <w:p w14:paraId="1336A277" w14:textId="77777777" w:rsidR="00930D1E" w:rsidRDefault="00930D1E" w:rsidP="00930D1E">
      <w:pPr>
        <w:rPr>
          <w:lang w:eastAsia="x-none"/>
        </w:rPr>
      </w:pPr>
      <w:r>
        <w:rPr>
          <w:lang w:eastAsia="x-none"/>
        </w:rPr>
        <w:t>V případě, že se ve Vlaku nachází funkční automat na jízdenky, je Vlakový doprovod povinen udělit cestujícímu bez platného jízdního dokladu postih dle SPP IDS JMK. ZPV mohou nastavit speciální postupy pro určité kategorie cestujících.</w:t>
      </w:r>
    </w:p>
    <w:p w14:paraId="32037B35" w14:textId="77777777" w:rsidR="00930D1E" w:rsidRDefault="00930D1E" w:rsidP="00930D1E">
      <w:r w:rsidRPr="00ED292D">
        <w:t xml:space="preserve">V případě mimořádnosti v dopravě (zejména v případě poruchy </w:t>
      </w:r>
      <w:r>
        <w:t>Vlaku</w:t>
      </w:r>
      <w:r w:rsidRPr="00ED292D">
        <w:t xml:space="preserve">, zastavení mimo </w:t>
      </w:r>
      <w:r>
        <w:t>stanici)</w:t>
      </w:r>
      <w:r w:rsidRPr="00ED292D">
        <w:t xml:space="preserve">, zpoždění </w:t>
      </w:r>
      <w:r>
        <w:t>Vlaku</w:t>
      </w:r>
      <w:r w:rsidRPr="00ED292D">
        <w:t xml:space="preserve"> </w:t>
      </w:r>
      <w:r>
        <w:t>jak před odjezdem, tak i v průběhu jízdy Vlaku,</w:t>
      </w:r>
      <w:r w:rsidRPr="00ED292D">
        <w:t xml:space="preserve"> je </w:t>
      </w:r>
      <w:r>
        <w:t>Vlakový doprovod</w:t>
      </w:r>
      <w:r w:rsidRPr="00ED292D">
        <w:t xml:space="preserve"> povinen nejpozději do </w:t>
      </w:r>
      <w:r>
        <w:t>10</w:t>
      </w:r>
      <w:r w:rsidRPr="00ED292D">
        <w:t xml:space="preserve"> minut informovat cestující o vzniklé situaci. V případě potřeby může kontaktovat strojvedoucího, CED, případně jiné dispečinky. Dále je povinen každých dalších 10 minut cestující informovat o vývoji a případně se jim snažit vyhledat jiné alternativy pro dojezd do cíle</w:t>
      </w:r>
      <w:r>
        <w:t xml:space="preserve"> jejich cesty</w:t>
      </w:r>
      <w:r w:rsidRPr="00ED292D">
        <w:t xml:space="preserve">. </w:t>
      </w:r>
    </w:p>
    <w:p w14:paraId="4A9A8123" w14:textId="77777777" w:rsidR="00930D1E" w:rsidRPr="00ED292D" w:rsidRDefault="00930D1E" w:rsidP="00930D1E">
      <w:r w:rsidRPr="00ED292D">
        <w:t xml:space="preserve">Vlakový </w:t>
      </w:r>
      <w:r>
        <w:t>doprovod</w:t>
      </w:r>
      <w:r w:rsidRPr="00ED292D">
        <w:t xml:space="preserve"> je během jízdy povinen sledovat návazné spoje - tzn. zejména spolupracovat s </w:t>
      </w:r>
      <w:smartTag w:uri="urn:schemas-microsoft-com:office:smarttags" w:element="PersonName">
        <w:r w:rsidRPr="00ED292D">
          <w:t>CED</w:t>
        </w:r>
      </w:smartTag>
      <w:r w:rsidRPr="00ED292D">
        <w:t xml:space="preserve"> v případě zpoždění </w:t>
      </w:r>
      <w:r>
        <w:t>Vlaku</w:t>
      </w:r>
      <w:r w:rsidRPr="00ED292D">
        <w:t xml:space="preserve"> a dále v přestupních uzlech sledovat, zda proběhl přestup z návazných spojů a zda </w:t>
      </w:r>
      <w:r>
        <w:t>V</w:t>
      </w:r>
      <w:r w:rsidRPr="00ED292D">
        <w:t xml:space="preserve">lak neujíždí dobíhajícím cestujícím ze zpožděného přípoje a v případě potřeby přizpůsobit v souladu s předpisy odjezd </w:t>
      </w:r>
      <w:r>
        <w:t>V</w:t>
      </w:r>
      <w:r w:rsidRPr="00ED292D">
        <w:t xml:space="preserve">laku. </w:t>
      </w:r>
    </w:p>
    <w:p w14:paraId="2458F03C" w14:textId="77777777" w:rsidR="00930D1E" w:rsidRDefault="00930D1E" w:rsidP="00930D1E">
      <w:pPr>
        <w:spacing w:before="60"/>
      </w:pPr>
      <w:r>
        <w:t xml:space="preserve">Na základě žádosti cestujícího je Vlakový doprovod povinen požádat CED o zabezpečení návaznosti spoje a cestujícímu sdělit výsledek. </w:t>
      </w:r>
    </w:p>
    <w:p w14:paraId="03050372" w14:textId="77777777" w:rsidR="00930D1E" w:rsidRDefault="00930D1E" w:rsidP="00930D1E">
      <w:pPr>
        <w:spacing w:before="60"/>
      </w:pPr>
      <w:r>
        <w:t xml:space="preserve">Pro komunikaci Vlakového doprovodu a strojvedoucího s CED je příslušné telefonní číslo stanoveno KORDIS. </w:t>
      </w:r>
    </w:p>
    <w:p w14:paraId="7261D120" w14:textId="67E145D7" w:rsidR="00930D1E" w:rsidRPr="00ED292D" w:rsidRDefault="00930D1E" w:rsidP="00930D1E">
      <w:pPr>
        <w:spacing w:before="60"/>
      </w:pPr>
      <w:r w:rsidRPr="00ED292D">
        <w:lastRenderedPageBreak/>
        <w:t xml:space="preserve">Vlakový </w:t>
      </w:r>
      <w:r>
        <w:t xml:space="preserve">doprovod či strojvedoucí </w:t>
      </w:r>
      <w:r w:rsidRPr="00ED292D">
        <w:t xml:space="preserve"> je povinen vyloučit cestujícího z </w:t>
      </w:r>
      <w:r w:rsidR="00ED70C1" w:rsidRPr="00ED292D">
        <w:t>přepravy,</w:t>
      </w:r>
      <w:r w:rsidRPr="00ED292D">
        <w:t xml:space="preserve"> pokud cestující přes upozornění nedodržuje Přepravní řád, </w:t>
      </w:r>
      <w:r>
        <w:t>s</w:t>
      </w:r>
      <w:r w:rsidRPr="00ED292D">
        <w:t xml:space="preserve">mluvní přepravní podmínky nebo </w:t>
      </w:r>
      <w:r>
        <w:t>t</w:t>
      </w:r>
      <w:r w:rsidRPr="00ED292D">
        <w:t xml:space="preserve">arif anebo nerespektuje pokyny a příkazy pověřené osoby. Zejména je vlakový </w:t>
      </w:r>
      <w:r>
        <w:t>doprovod či strojvedoucí</w:t>
      </w:r>
      <w:r w:rsidRPr="00ED292D">
        <w:t xml:space="preserve"> povinen vykonat tento úkon tehdy, pokud jej o to </w:t>
      </w:r>
      <w:r>
        <w:t xml:space="preserve">při splnění výše uvedených podmínek </w:t>
      </w:r>
      <w:r w:rsidRPr="00ED292D">
        <w:t>výslovně požádají ostatní cestující.</w:t>
      </w:r>
    </w:p>
    <w:p w14:paraId="2DA0B8FB" w14:textId="77777777" w:rsidR="00930D1E" w:rsidRDefault="00930D1E" w:rsidP="00930D1E">
      <w:pPr>
        <w:spacing w:before="60"/>
      </w:pPr>
      <w:r w:rsidRPr="00ED292D">
        <w:t xml:space="preserve">Vlakový </w:t>
      </w:r>
      <w:r>
        <w:t xml:space="preserve">doprovod a strojvedoucí </w:t>
      </w:r>
      <w:r w:rsidRPr="00ED292D">
        <w:t xml:space="preserve">musí </w:t>
      </w:r>
      <w:r>
        <w:t xml:space="preserve">plynně </w:t>
      </w:r>
      <w:r w:rsidRPr="00ED292D">
        <w:t xml:space="preserve">zvládat komunikaci s dispečery a cestujícími v českém, případně slovenském jazyce.  </w:t>
      </w:r>
    </w:p>
    <w:p w14:paraId="09E5456F" w14:textId="65C29FDE" w:rsidR="00930D1E" w:rsidRDefault="00930D1E" w:rsidP="00A63281">
      <w:pPr>
        <w:pStyle w:val="Nadpis2"/>
      </w:pPr>
      <w:bookmarkStart w:id="1003" w:name="_Toc104126189"/>
      <w:bookmarkStart w:id="1004" w:name="_Ref141630398"/>
      <w:bookmarkStart w:id="1005" w:name="_Toc150718942"/>
      <w:r>
        <w:t>Povinnosti zaměstnanců prodejních míst</w:t>
      </w:r>
      <w:bookmarkEnd w:id="1003"/>
      <w:bookmarkEnd w:id="1004"/>
      <w:bookmarkEnd w:id="1005"/>
    </w:p>
    <w:p w14:paraId="3BA57B68" w14:textId="73A177E5" w:rsidR="00930D1E" w:rsidRPr="00696210" w:rsidRDefault="00930D1E" w:rsidP="00930D1E">
      <w:pPr>
        <w:rPr>
          <w:lang w:eastAsia="x-none"/>
        </w:rPr>
      </w:pPr>
      <w:r>
        <w:rPr>
          <w:lang w:eastAsia="x-none"/>
        </w:rPr>
        <w:t xml:space="preserve">KORDIS ve spolupráci s Dopravcem zpracovává a nastavuje Závazné pokyny pro zaměstnance prodejních míst (ZPPM), který definuje postupy při ovládání zařízení pro sledování polohy a komunikaci s CED a další povinnosti zaměstnanců prodejních míst. Dopravce je povinen prokazatelně zaměstnance prodejních míst s tímto dokumentem seznámit a zajistit jeho </w:t>
      </w:r>
      <w:r w:rsidR="00ED70C1">
        <w:rPr>
          <w:lang w:eastAsia="x-none"/>
        </w:rPr>
        <w:t>dodržování.</w:t>
      </w:r>
    </w:p>
    <w:p w14:paraId="567C1494" w14:textId="77777777" w:rsidR="00930D1E" w:rsidRDefault="00930D1E" w:rsidP="00930D1E">
      <w:pPr>
        <w:rPr>
          <w:lang w:eastAsia="x-none"/>
        </w:rPr>
      </w:pPr>
      <w:r>
        <w:rPr>
          <w:lang w:eastAsia="x-none"/>
        </w:rPr>
        <w:t xml:space="preserve">Pracovníci prodejních míst, pokud jejich provoz Objednatel požaduje, mají mimo nezbytné úkony nad rámec článku </w:t>
      </w:r>
      <w:r>
        <w:rPr>
          <w:lang w:eastAsia="x-none"/>
        </w:rPr>
        <w:fldChar w:fldCharType="begin"/>
      </w:r>
      <w:r>
        <w:rPr>
          <w:lang w:eastAsia="x-none"/>
        </w:rPr>
        <w:instrText xml:space="preserve"> REF _Ref115088532 \r \h </w:instrText>
      </w:r>
      <w:r>
        <w:rPr>
          <w:lang w:eastAsia="x-none"/>
        </w:rPr>
      </w:r>
      <w:r>
        <w:rPr>
          <w:lang w:eastAsia="x-none"/>
        </w:rPr>
        <w:fldChar w:fldCharType="separate"/>
      </w:r>
      <w:r>
        <w:rPr>
          <w:lang w:eastAsia="x-none"/>
        </w:rPr>
        <w:t>9.6.3</w:t>
      </w:r>
      <w:r>
        <w:rPr>
          <w:lang w:eastAsia="x-none"/>
        </w:rPr>
        <w:fldChar w:fldCharType="end"/>
      </w:r>
      <w:r>
        <w:rPr>
          <w:lang w:eastAsia="x-none"/>
        </w:rPr>
        <w:t xml:space="preserve"> následující povinnosti: </w:t>
      </w:r>
    </w:p>
    <w:p w14:paraId="712E5CC3" w14:textId="77777777" w:rsidR="00930D1E" w:rsidRDefault="00930D1E" w:rsidP="00930D1E">
      <w:pPr>
        <w:numPr>
          <w:ilvl w:val="0"/>
          <w:numId w:val="43"/>
        </w:numPr>
        <w:rPr>
          <w:lang w:eastAsia="x-none"/>
        </w:rPr>
      </w:pPr>
      <w:r w:rsidRPr="00667D36">
        <w:rPr>
          <w:lang w:eastAsia="x-none"/>
        </w:rPr>
        <w:t>kontrol</w:t>
      </w:r>
      <w:r>
        <w:rPr>
          <w:lang w:eastAsia="x-none"/>
        </w:rPr>
        <w:t>a</w:t>
      </w:r>
      <w:r w:rsidRPr="00667D36">
        <w:rPr>
          <w:lang w:eastAsia="x-none"/>
        </w:rPr>
        <w:t xml:space="preserve"> čistoty </w:t>
      </w:r>
      <w:r>
        <w:rPr>
          <w:lang w:eastAsia="x-none"/>
        </w:rPr>
        <w:t>a zajištění úklidu při mimořádném znečištění čekacích prostor (např. rozlitá káva, rozházené letáky, apod.) a dohled nad čistotou a vybavením sociálních zařízení;</w:t>
      </w:r>
    </w:p>
    <w:p w14:paraId="1AA98D5E" w14:textId="77777777" w:rsidR="00930D1E" w:rsidRDefault="00930D1E" w:rsidP="00930D1E">
      <w:pPr>
        <w:numPr>
          <w:ilvl w:val="0"/>
          <w:numId w:val="43"/>
        </w:numPr>
        <w:rPr>
          <w:lang w:eastAsia="x-none"/>
        </w:rPr>
      </w:pPr>
      <w:r>
        <w:rPr>
          <w:lang w:eastAsia="x-none"/>
        </w:rPr>
        <w:t>kontrola aktuálnosti, úplnosti a doplňování informačních materiálů;</w:t>
      </w:r>
    </w:p>
    <w:p w14:paraId="75A1119B" w14:textId="77777777" w:rsidR="00930D1E" w:rsidRDefault="00930D1E" w:rsidP="00930D1E">
      <w:pPr>
        <w:numPr>
          <w:ilvl w:val="0"/>
          <w:numId w:val="43"/>
        </w:numPr>
        <w:rPr>
          <w:lang w:eastAsia="x-none"/>
        </w:rPr>
      </w:pPr>
      <w:r>
        <w:rPr>
          <w:lang w:eastAsia="x-none"/>
        </w:rPr>
        <w:t>poskytovat cestujícím informace o aktuální dopravní situaci a za tím účelem monitorovat doporučené webové stránky. Dopravce je povinen zajistit pracovníkům přístup k internetu s možností připojení zejména na web Provozovatele dráhy, IDS JMK a Dopravce.</w:t>
      </w:r>
    </w:p>
    <w:p w14:paraId="3F2D6BEF" w14:textId="77777777" w:rsidR="00930D1E" w:rsidRDefault="00930D1E" w:rsidP="00A63281">
      <w:pPr>
        <w:pStyle w:val="Nadpis2"/>
      </w:pPr>
      <w:bookmarkStart w:id="1006" w:name="_Ref141630446"/>
      <w:bookmarkStart w:id="1007" w:name="_Toc150718943"/>
      <w:r>
        <w:t>Povinnosti strojvedoucího</w:t>
      </w:r>
      <w:bookmarkEnd w:id="1006"/>
      <w:bookmarkEnd w:id="1007"/>
    </w:p>
    <w:p w14:paraId="4C9276C8" w14:textId="77777777" w:rsidR="00930D1E" w:rsidRDefault="00930D1E" w:rsidP="00930D1E">
      <w:pPr>
        <w:rPr>
          <w:lang w:eastAsia="x-none"/>
        </w:rPr>
      </w:pPr>
      <w:r>
        <w:rPr>
          <w:lang w:eastAsia="x-none"/>
        </w:rPr>
        <w:t>KORDIS ve spolupráci s Dopravcem zpracovává a nastavuje Závazné pokyny pro strojvedoucí (ZPS), který definuje postupy při ovládání zařízení pro sledování polohy a komunikaci s CED a další povinnosti strojvedoucího. Dopravce je povinen prokazatelně strojvedoucího Vlaku s tímto dokumentem seznámit a zajistit jeho dodržování.</w:t>
      </w:r>
    </w:p>
    <w:p w14:paraId="29E3B105" w14:textId="77777777" w:rsidR="00930D1E" w:rsidRDefault="00930D1E" w:rsidP="00930D1E">
      <w:pPr>
        <w:rPr>
          <w:lang w:eastAsia="x-none"/>
        </w:rPr>
      </w:pPr>
      <w:r>
        <w:rPr>
          <w:lang w:eastAsia="x-none"/>
        </w:rPr>
        <w:t>Tento pokyn definuje zejména:</w:t>
      </w:r>
    </w:p>
    <w:p w14:paraId="1F0AE8E8" w14:textId="77777777" w:rsidR="00930D1E" w:rsidRDefault="00930D1E" w:rsidP="00930D1E">
      <w:pPr>
        <w:pStyle w:val="Odstavecseseznamem"/>
      </w:pPr>
      <w:r>
        <w:t>povinnosti při přihlašování do systému a zadávání vlaku a dalších provozních parametrů</w:t>
      </w:r>
    </w:p>
    <w:p w14:paraId="0095C8D4" w14:textId="77777777" w:rsidR="00930D1E" w:rsidRDefault="00930D1E" w:rsidP="00930D1E">
      <w:pPr>
        <w:pStyle w:val="Odstavecseseznamem"/>
      </w:pPr>
      <w:r>
        <w:t xml:space="preserve">pravidla pro zadávání informací do informačního systému </w:t>
      </w:r>
    </w:p>
    <w:p w14:paraId="0D461781" w14:textId="77777777" w:rsidR="00930D1E" w:rsidRDefault="00930D1E" w:rsidP="00930D1E">
      <w:pPr>
        <w:pStyle w:val="Odstavecseseznamem"/>
      </w:pPr>
      <w:r>
        <w:t xml:space="preserve">pravidla pro komunikaci s CED </w:t>
      </w:r>
    </w:p>
    <w:p w14:paraId="550062F7" w14:textId="77777777" w:rsidR="00930D1E" w:rsidRDefault="00930D1E" w:rsidP="00930D1E">
      <w:pPr>
        <w:pStyle w:val="Odstavecseseznamem"/>
      </w:pPr>
      <w:r>
        <w:t>pravidla pro dodržení návazností</w:t>
      </w:r>
    </w:p>
    <w:p w14:paraId="0AE17E6E" w14:textId="77777777" w:rsidR="00930D1E" w:rsidRDefault="00930D1E" w:rsidP="00930D1E">
      <w:pPr>
        <w:pStyle w:val="Odstavecseseznamem"/>
      </w:pPr>
      <w:r>
        <w:t>pravidla pro komunikaci s dalším provozním personálem a kontrolními orgány</w:t>
      </w:r>
    </w:p>
    <w:p w14:paraId="07BBF1EB" w14:textId="77777777" w:rsidR="00930D1E" w:rsidRDefault="00930D1E" w:rsidP="00930D1E">
      <w:pPr>
        <w:pStyle w:val="Odstavecseseznamem"/>
      </w:pPr>
      <w:r>
        <w:t>pravidla temperování a chlazení</w:t>
      </w:r>
    </w:p>
    <w:p w14:paraId="503C8170" w14:textId="77777777" w:rsidR="00930D1E" w:rsidRDefault="00930D1E" w:rsidP="00930D1E">
      <w:pPr>
        <w:pStyle w:val="Odstavecseseznamem"/>
      </w:pPr>
      <w:r>
        <w:t>pravidla osvětlení vozidla</w:t>
      </w:r>
    </w:p>
    <w:p w14:paraId="3C3E80F3" w14:textId="77777777" w:rsidR="00930D1E" w:rsidRDefault="00930D1E" w:rsidP="00930D1E">
      <w:pPr>
        <w:pStyle w:val="Odstavecseseznamem"/>
      </w:pPr>
      <w:r>
        <w:t xml:space="preserve">pravidla operativních hlasových hlášení pro cestující </w:t>
      </w:r>
    </w:p>
    <w:p w14:paraId="44E5CD42" w14:textId="77777777" w:rsidR="00930D1E" w:rsidRDefault="00930D1E" w:rsidP="00930D1E">
      <w:pPr>
        <w:pStyle w:val="Odstavecseseznamem"/>
      </w:pPr>
      <w:r>
        <w:t>pravidla otevírání dveří na zastávkách</w:t>
      </w:r>
    </w:p>
    <w:p w14:paraId="3F0034CB" w14:textId="77777777" w:rsidR="00930D1E" w:rsidRDefault="00930D1E" w:rsidP="00930D1E">
      <w:pPr>
        <w:pStyle w:val="Odstavecseseznamem"/>
      </w:pPr>
      <w:r>
        <w:t xml:space="preserve">pravidla zastavování na zastávkách </w:t>
      </w:r>
    </w:p>
    <w:p w14:paraId="05F62518" w14:textId="77777777" w:rsidR="00930D1E" w:rsidRDefault="00930D1E" w:rsidP="00930D1E">
      <w:pPr>
        <w:pStyle w:val="Odstavecseseznamem"/>
      </w:pPr>
      <w:r>
        <w:t xml:space="preserve">povinnosti pro zajištění kontroly vozidla </w:t>
      </w:r>
    </w:p>
    <w:p w14:paraId="4EF9B8EC" w14:textId="77777777" w:rsidR="00930D1E" w:rsidRDefault="00930D1E" w:rsidP="00930D1E">
      <w:pPr>
        <w:pStyle w:val="Odstavecseseznamem"/>
      </w:pPr>
      <w:r>
        <w:t xml:space="preserve">povinnost uzamčení / zpřístupnění vozidla pro cestující  </w:t>
      </w:r>
    </w:p>
    <w:p w14:paraId="5D382035" w14:textId="16A8A9C0" w:rsidR="00930D1E" w:rsidRDefault="00930D1E" w:rsidP="00930D1E">
      <w:pPr>
        <w:pStyle w:val="Odstavecseseznamem"/>
      </w:pPr>
      <w:r>
        <w:t xml:space="preserve">provádění činností uvedených v článku </w:t>
      </w:r>
      <w:r w:rsidR="00285644">
        <w:fldChar w:fldCharType="begin"/>
      </w:r>
      <w:r w:rsidR="00285644">
        <w:instrText xml:space="preserve"> REF _Ref141703022 \n \h </w:instrText>
      </w:r>
      <w:r w:rsidR="00285644">
        <w:fldChar w:fldCharType="separate"/>
      </w:r>
      <w:r w:rsidR="00285644">
        <w:t>5.1</w:t>
      </w:r>
      <w:r w:rsidR="00285644">
        <w:fldChar w:fldCharType="end"/>
      </w:r>
      <w:r>
        <w:t>.</w:t>
      </w:r>
    </w:p>
    <w:p w14:paraId="4D386F5D" w14:textId="77777777" w:rsidR="00930D1E" w:rsidRDefault="00930D1E" w:rsidP="00930D1E">
      <w:r>
        <w:t xml:space="preserve">V případě potřeby je CED oprávněn přímo komunikovat se strojvedoucím, vždy však tak, aby nedošlo ke snížení bezpečnosti provozu.  </w:t>
      </w:r>
    </w:p>
    <w:p w14:paraId="09152206" w14:textId="77777777" w:rsidR="00930D1E" w:rsidRDefault="00930D1E" w:rsidP="00930D1E">
      <w:r>
        <w:lastRenderedPageBreak/>
        <w:t xml:space="preserve">V případě oprávněného požadavku na otevření dvířek AED je strojvedoucí povinen dvířka dálkově uvolnit a postupovat dle provozních pokynů dohodnutých mezi KORDIS a Dopravcem </w:t>
      </w:r>
      <w:r>
        <w:rPr>
          <w:lang w:eastAsia="x-none"/>
        </w:rPr>
        <w:t>před Zahájením provozu</w:t>
      </w:r>
      <w:r>
        <w:t>.</w:t>
      </w:r>
    </w:p>
    <w:p w14:paraId="0AC6EE7D" w14:textId="77777777" w:rsidR="00930D1E" w:rsidRDefault="00930D1E" w:rsidP="00A63281">
      <w:pPr>
        <w:pStyle w:val="Nadpis2"/>
      </w:pPr>
      <w:bookmarkStart w:id="1008" w:name="_Toc104126190"/>
      <w:bookmarkStart w:id="1009" w:name="_Ref141630616"/>
      <w:bookmarkStart w:id="1010" w:name="_Toc150718944"/>
      <w:r>
        <w:t xml:space="preserve">Povinnosti řidičů a zaměstnanců dopravců </w:t>
      </w:r>
      <w:bookmarkEnd w:id="1008"/>
      <w:r>
        <w:t>ND</w:t>
      </w:r>
      <w:bookmarkEnd w:id="1009"/>
      <w:bookmarkEnd w:id="1010"/>
    </w:p>
    <w:p w14:paraId="0CB7EEA1" w14:textId="77777777" w:rsidR="00930D1E" w:rsidRDefault="00930D1E" w:rsidP="00930D1E">
      <w:pPr>
        <w:rPr>
          <w:lang w:eastAsia="x-none"/>
        </w:rPr>
      </w:pPr>
      <w:r>
        <w:rPr>
          <w:lang w:eastAsia="x-none"/>
        </w:rPr>
        <w:t>Řidiči autobusů ND jsou povinni:</w:t>
      </w:r>
    </w:p>
    <w:p w14:paraId="074A5954" w14:textId="77777777" w:rsidR="00930D1E" w:rsidRDefault="00930D1E" w:rsidP="00930D1E">
      <w:pPr>
        <w:pStyle w:val="Odstavecseseznamem"/>
        <w:numPr>
          <w:ilvl w:val="0"/>
          <w:numId w:val="25"/>
        </w:numPr>
        <w:rPr>
          <w:lang w:eastAsia="x-none"/>
        </w:rPr>
      </w:pPr>
      <w:r>
        <w:rPr>
          <w:lang w:eastAsia="x-none"/>
        </w:rPr>
        <w:t>mít v souladu s pokyny KORDIS nastaven palubní počítač, případně jiné zařízení pro sledování polohy</w:t>
      </w:r>
    </w:p>
    <w:p w14:paraId="4A519FE4" w14:textId="77777777" w:rsidR="00930D1E" w:rsidRDefault="00930D1E" w:rsidP="00930D1E">
      <w:pPr>
        <w:pStyle w:val="Odstavecseseznamem"/>
        <w:numPr>
          <w:ilvl w:val="0"/>
          <w:numId w:val="25"/>
        </w:numPr>
        <w:rPr>
          <w:lang w:eastAsia="x-none"/>
        </w:rPr>
      </w:pPr>
      <w:r>
        <w:rPr>
          <w:lang w:eastAsia="x-none"/>
        </w:rPr>
        <w:t>dodržovat časy odjezdů dle jízdního řádu</w:t>
      </w:r>
    </w:p>
    <w:p w14:paraId="386FC665" w14:textId="77777777" w:rsidR="00930D1E" w:rsidRDefault="00930D1E" w:rsidP="00930D1E">
      <w:pPr>
        <w:pStyle w:val="Odstavecseseznamem"/>
        <w:numPr>
          <w:ilvl w:val="0"/>
          <w:numId w:val="25"/>
        </w:numPr>
        <w:rPr>
          <w:lang w:eastAsia="x-none"/>
        </w:rPr>
      </w:pPr>
      <w:r>
        <w:rPr>
          <w:lang w:eastAsia="x-none"/>
        </w:rPr>
        <w:t>dodržovat povinné čekání na přípoje dle jízdního řádu a pokynů elektronických zařízení</w:t>
      </w:r>
    </w:p>
    <w:p w14:paraId="331ADEFE" w14:textId="77777777" w:rsidR="00930D1E" w:rsidRDefault="00930D1E" w:rsidP="00930D1E">
      <w:pPr>
        <w:pStyle w:val="Odstavecseseznamem"/>
        <w:numPr>
          <w:ilvl w:val="0"/>
          <w:numId w:val="25"/>
        </w:numPr>
        <w:rPr>
          <w:lang w:eastAsia="x-none"/>
        </w:rPr>
      </w:pPr>
      <w:r>
        <w:rPr>
          <w:lang w:eastAsia="x-none"/>
        </w:rPr>
        <w:t>dodržovat trasu spoje</w:t>
      </w:r>
    </w:p>
    <w:p w14:paraId="28E988FF" w14:textId="77777777" w:rsidR="00930D1E" w:rsidRDefault="00930D1E" w:rsidP="00930D1E">
      <w:pPr>
        <w:pStyle w:val="Odstavecseseznamem"/>
        <w:numPr>
          <w:ilvl w:val="0"/>
          <w:numId w:val="25"/>
        </w:numPr>
        <w:rPr>
          <w:lang w:eastAsia="x-none"/>
        </w:rPr>
      </w:pPr>
      <w:r>
        <w:rPr>
          <w:lang w:eastAsia="x-none"/>
        </w:rPr>
        <w:t>dodržovat pokyny KORDIS pro příslušnou výluku</w:t>
      </w:r>
    </w:p>
    <w:p w14:paraId="2239667F" w14:textId="77777777" w:rsidR="00930D1E" w:rsidRDefault="00930D1E" w:rsidP="00930D1E">
      <w:pPr>
        <w:pStyle w:val="Odstavecseseznamem"/>
        <w:numPr>
          <w:ilvl w:val="0"/>
          <w:numId w:val="25"/>
        </w:numPr>
        <w:rPr>
          <w:lang w:eastAsia="x-none"/>
        </w:rPr>
      </w:pPr>
      <w:r>
        <w:rPr>
          <w:lang w:eastAsia="x-none"/>
        </w:rPr>
        <w:t xml:space="preserve">provádět důsledně přepravní kontrolu pokud je tato povinnost nastavena ve výlukovém pokynu </w:t>
      </w:r>
    </w:p>
    <w:p w14:paraId="0F1DD109" w14:textId="77777777" w:rsidR="00930D1E" w:rsidRDefault="00930D1E" w:rsidP="00930D1E">
      <w:pPr>
        <w:pStyle w:val="Odstavecseseznamem"/>
        <w:numPr>
          <w:ilvl w:val="0"/>
          <w:numId w:val="25"/>
        </w:numPr>
        <w:rPr>
          <w:lang w:eastAsia="x-none"/>
        </w:rPr>
      </w:pPr>
      <w:r>
        <w:rPr>
          <w:lang w:eastAsia="x-none"/>
        </w:rPr>
        <w:t>respektovat pokyny CED</w:t>
      </w:r>
    </w:p>
    <w:p w14:paraId="05E8F0E8" w14:textId="77777777" w:rsidR="00930D1E" w:rsidRDefault="00930D1E" w:rsidP="00930D1E">
      <w:pPr>
        <w:pStyle w:val="Odstavecseseznamem"/>
        <w:numPr>
          <w:ilvl w:val="0"/>
          <w:numId w:val="25"/>
        </w:numPr>
        <w:rPr>
          <w:lang w:eastAsia="x-none"/>
        </w:rPr>
      </w:pPr>
      <w:r>
        <w:rPr>
          <w:lang w:eastAsia="x-none"/>
        </w:rPr>
        <w:t>kooperovat s dalšími pracovníky IDS JMK</w:t>
      </w:r>
    </w:p>
    <w:p w14:paraId="546EB551" w14:textId="77777777" w:rsidR="00930D1E" w:rsidRDefault="00930D1E" w:rsidP="00930D1E">
      <w:pPr>
        <w:pStyle w:val="Odstavecseseznamem"/>
        <w:numPr>
          <w:ilvl w:val="0"/>
          <w:numId w:val="25"/>
        </w:numPr>
        <w:rPr>
          <w:lang w:eastAsia="x-none"/>
        </w:rPr>
      </w:pPr>
      <w:r>
        <w:rPr>
          <w:lang w:eastAsia="x-none"/>
        </w:rPr>
        <w:t>přistavit vozidlo nejpozději 5 minut před odjezdem, pokud není stanoveno výlukovým pokynem jinak</w:t>
      </w:r>
    </w:p>
    <w:p w14:paraId="362ED7BE" w14:textId="77777777" w:rsidR="00930D1E" w:rsidRDefault="00930D1E" w:rsidP="00930D1E">
      <w:pPr>
        <w:pStyle w:val="Odstavecseseznamem"/>
        <w:numPr>
          <w:ilvl w:val="0"/>
          <w:numId w:val="25"/>
        </w:numPr>
        <w:rPr>
          <w:lang w:eastAsia="x-none"/>
        </w:rPr>
      </w:pPr>
      <w:r>
        <w:rPr>
          <w:lang w:eastAsia="x-none"/>
        </w:rPr>
        <w:t>komunikovat v češtině nebo slovenštině</w:t>
      </w:r>
    </w:p>
    <w:p w14:paraId="3E175C68" w14:textId="77777777" w:rsidR="00930D1E" w:rsidRDefault="00930D1E" w:rsidP="00930D1E">
      <w:pPr>
        <w:pStyle w:val="Odstavecseseznamem"/>
        <w:numPr>
          <w:ilvl w:val="0"/>
          <w:numId w:val="25"/>
        </w:numPr>
        <w:rPr>
          <w:lang w:eastAsia="x-none"/>
        </w:rPr>
      </w:pPr>
      <w:r>
        <w:rPr>
          <w:lang w:eastAsia="x-none"/>
        </w:rPr>
        <w:t>dodržovat další pokyny stanovené výlukovými pokyny.</w:t>
      </w:r>
    </w:p>
    <w:p w14:paraId="058DE1B2" w14:textId="77777777" w:rsidR="00930D1E" w:rsidRPr="00ED292D" w:rsidRDefault="00930D1E" w:rsidP="00A63281">
      <w:pPr>
        <w:pStyle w:val="Nadpis2"/>
      </w:pPr>
      <w:bookmarkStart w:id="1011" w:name="_Toc104126191"/>
      <w:bookmarkStart w:id="1012" w:name="_Toc150718945"/>
      <w:r w:rsidRPr="00ED292D">
        <w:t>Chování pracovníků</w:t>
      </w:r>
      <w:bookmarkEnd w:id="1011"/>
      <w:bookmarkEnd w:id="1012"/>
      <w:r w:rsidRPr="00ED292D">
        <w:t xml:space="preserve"> </w:t>
      </w:r>
    </w:p>
    <w:p w14:paraId="2F1826F5" w14:textId="77777777" w:rsidR="00930D1E" w:rsidRDefault="00930D1E" w:rsidP="00930D1E">
      <w:pPr>
        <w:spacing w:before="60"/>
      </w:pPr>
      <w:r w:rsidRPr="00ED292D">
        <w:t xml:space="preserve">Pracovníci </w:t>
      </w:r>
      <w:r>
        <w:t>D</w:t>
      </w:r>
      <w:r w:rsidRPr="00ED292D">
        <w:t>opravce se musí k cestujícím chovat slušně, vstřícně</w:t>
      </w:r>
      <w:r>
        <w:t xml:space="preserve"> a asertivně, zákazníkům je povinen vykat, vyloučeny jsou hrubé a neslušné výrazy. </w:t>
      </w:r>
    </w:p>
    <w:p w14:paraId="4C9B4ECF" w14:textId="77777777" w:rsidR="00930D1E" w:rsidRDefault="00930D1E" w:rsidP="00930D1E">
      <w:pPr>
        <w:spacing w:before="60"/>
      </w:pPr>
      <w:r>
        <w:t xml:space="preserve">Všichni pracovníci Dopravce jsou povinni monitorovat a hlásit závady v provozu, zejména poškození či znečištění majetku Dopravce, Objednatele a KORDIS, zastávek a jejich vybavení, závady v informačních a odbavovacích systémech, závady na straně Provozovatele dráhy. Dopravce je povinen tato hlášení evidovat, předávat odpovědným subjektům k řešení a jedenkrát měsíčně zaslat KORDIS přehled o zjištěných skutečnostech a subjektech, jimž byla událost předána. </w:t>
      </w:r>
    </w:p>
    <w:p w14:paraId="7D2B31D0" w14:textId="77777777" w:rsidR="00930D1E" w:rsidRDefault="00930D1E" w:rsidP="00930D1E">
      <w:r>
        <w:t>Z</w:t>
      </w:r>
      <w:r w:rsidRPr="00D544A1">
        <w:t>a účelem poradenství</w:t>
      </w:r>
      <w:r>
        <w:t>,</w:t>
      </w:r>
      <w:r w:rsidRPr="00D544A1">
        <w:t xml:space="preserve"> konzultac</w:t>
      </w:r>
      <w:r>
        <w:t>í</w:t>
      </w:r>
      <w:r w:rsidRPr="00612AD6">
        <w:t xml:space="preserve"> a případného prověření znalost</w:t>
      </w:r>
      <w:r>
        <w:t>í</w:t>
      </w:r>
      <w:r w:rsidRPr="00D544A1">
        <w:t xml:space="preserve"> </w:t>
      </w:r>
      <w:r>
        <w:t xml:space="preserve">je </w:t>
      </w:r>
      <w:r w:rsidRPr="00612AD6">
        <w:t xml:space="preserve">zaměstnanec </w:t>
      </w:r>
      <w:r>
        <w:t xml:space="preserve">Dopravce povinen umožnit </w:t>
      </w:r>
      <w:r w:rsidRPr="00612AD6">
        <w:t xml:space="preserve">zaměstnanci </w:t>
      </w:r>
      <w:r>
        <w:t>KORDIS nebo Objednatele</w:t>
      </w:r>
      <w:r w:rsidRPr="00612AD6">
        <w:t xml:space="preserve"> vybaveného kontrolním průkazem dle čl. </w:t>
      </w:r>
      <w:r>
        <w:t>9</w:t>
      </w:r>
      <w:r w:rsidRPr="00612AD6">
        <w:t xml:space="preserve"> Smlouvy</w:t>
      </w:r>
      <w:r>
        <w:t xml:space="preserve"> </w:t>
      </w:r>
      <w:r w:rsidRPr="00D544A1">
        <w:t xml:space="preserve">vstup </w:t>
      </w:r>
      <w:r w:rsidRPr="00612AD6">
        <w:t xml:space="preserve">na stanoviště strojvedoucího během pobytu Vlaku ve stanici (zastávce), na stanoviště (do oddílu) Vlakového doprovodu a do vnitřních prostor prodejních míst IDS JMK </w:t>
      </w:r>
      <w:r>
        <w:t>provozovaných Dopravcem a zajišťujících prodej nebo informování o Tarifu IDS JMK případně Jiných tarifech.</w:t>
      </w:r>
    </w:p>
    <w:p w14:paraId="7D22F7DD" w14:textId="77777777" w:rsidR="00930D1E" w:rsidRPr="00ED292D" w:rsidRDefault="00930D1E" w:rsidP="00A63281">
      <w:pPr>
        <w:pStyle w:val="Nadpis2"/>
      </w:pPr>
      <w:bookmarkStart w:id="1013" w:name="_Toc104126192"/>
      <w:bookmarkStart w:id="1014" w:name="_Toc150718946"/>
      <w:r w:rsidRPr="00ED292D">
        <w:t>Vzhled pracovníků</w:t>
      </w:r>
      <w:bookmarkEnd w:id="1013"/>
      <w:bookmarkEnd w:id="1014"/>
      <w:r w:rsidRPr="00ED292D">
        <w:t xml:space="preserve"> </w:t>
      </w:r>
    </w:p>
    <w:p w14:paraId="418BCA81" w14:textId="77777777" w:rsidR="00930D1E" w:rsidRPr="00A171A2" w:rsidRDefault="00930D1E" w:rsidP="00930D1E">
      <w:r w:rsidRPr="00ED292D">
        <w:t xml:space="preserve">Vlakový </w:t>
      </w:r>
      <w:r>
        <w:t>doprovod</w:t>
      </w:r>
      <w:r w:rsidRPr="00ED292D">
        <w:t xml:space="preserve"> </w:t>
      </w:r>
      <w:r>
        <w:t xml:space="preserve">a personál zajišťující kontakt s cestujícími </w:t>
      </w:r>
      <w:r w:rsidRPr="00ED292D">
        <w:t xml:space="preserve">musí být oblečen v jednotném </w:t>
      </w:r>
      <w:r w:rsidRPr="00A171A2">
        <w:t xml:space="preserve">stejnokroji. </w:t>
      </w:r>
    </w:p>
    <w:p w14:paraId="2AE47C06" w14:textId="77777777" w:rsidR="00930D1E" w:rsidRPr="00A171A2" w:rsidRDefault="00930D1E" w:rsidP="00930D1E">
      <w:r w:rsidRPr="00A171A2">
        <w:t>Stejnokroj musí být vybaven visačkou s údaji umožňujícími identifikaci zaměstnance – tzn. zejména osobním číslem. Visačka musí být při výkonu služby nošena viditelně.</w:t>
      </w:r>
    </w:p>
    <w:p w14:paraId="1A76BEC2" w14:textId="77777777" w:rsidR="00930D1E" w:rsidRPr="00A171A2" w:rsidRDefault="00930D1E" w:rsidP="00930D1E">
      <w:pPr>
        <w:spacing w:before="0" w:after="0"/>
      </w:pPr>
      <w:r w:rsidRPr="00A171A2">
        <w:t xml:space="preserve">Pod pojmem Stejnokroj se rozumí jednotný úbor na celou postavu složený z níže uvedených součástí: </w:t>
      </w:r>
    </w:p>
    <w:p w14:paraId="5880E461" w14:textId="77777777" w:rsidR="00930D1E" w:rsidRPr="00A171A2" w:rsidRDefault="00930D1E" w:rsidP="00930D1E">
      <w:r w:rsidRPr="00A171A2">
        <w:t xml:space="preserve">Stejnokroj se skládá z dlouhých kalhot a košile s dlouhým rukávem. V případě vyšších venkovních teplot lze použít i krátké kalhoty, sukni a košili s krátkým rukávem nebo polokošili s límcem. Kravata není vyžadována. Kalhoty či sukně mohou být z jednobarevné tmavé látky. </w:t>
      </w:r>
      <w:r w:rsidRPr="00A171A2">
        <w:lastRenderedPageBreak/>
        <w:t>Stejnokroj může být doplněn sakem, čepicí a dalšími oděvními součástkami, v zimním období pak jednotným kabátem či bundou.</w:t>
      </w:r>
    </w:p>
    <w:p w14:paraId="63C63726" w14:textId="77777777" w:rsidR="00930D1E" w:rsidRPr="00A171A2" w:rsidRDefault="00930D1E" w:rsidP="00930D1E">
      <w:pPr>
        <w:spacing w:before="0" w:after="0"/>
      </w:pPr>
    </w:p>
    <w:p w14:paraId="463EABCF" w14:textId="77777777" w:rsidR="00930D1E" w:rsidRDefault="00930D1E" w:rsidP="00930D1E">
      <w:pPr>
        <w:spacing w:before="0" w:after="0"/>
      </w:pPr>
      <w:r w:rsidRPr="00A171A2">
        <w:t xml:space="preserve">Látka, barva a střih jednotlivých druhů oděvů musí být u Dopravce pro Vlaky shodná. Na košile a halenky se doporučuje umístit logo dopravce. </w:t>
      </w:r>
    </w:p>
    <w:p w14:paraId="6D51F977" w14:textId="77777777" w:rsidR="00930D1E" w:rsidRPr="00A171A2" w:rsidRDefault="00930D1E" w:rsidP="00930D1E">
      <w:pPr>
        <w:spacing w:before="0" w:after="0"/>
      </w:pPr>
    </w:p>
    <w:p w14:paraId="7CDC3F31" w14:textId="77777777" w:rsidR="00930D1E" w:rsidRPr="00A171A2" w:rsidRDefault="00930D1E" w:rsidP="00930D1E">
      <w:pPr>
        <w:spacing w:before="0" w:after="0"/>
      </w:pPr>
      <w:r w:rsidRPr="00A171A2">
        <w:t>Dopravce je povinen KORDIS před zahájením provozu na soutěžených spojích předat popis stejnokroje a udržovat tento dokument aktuální.</w:t>
      </w:r>
    </w:p>
    <w:p w14:paraId="28712979" w14:textId="77777777" w:rsidR="00930D1E" w:rsidRPr="00A171A2" w:rsidRDefault="00930D1E" w:rsidP="00930D1E">
      <w:pPr>
        <w:spacing w:before="0" w:after="0"/>
      </w:pPr>
    </w:p>
    <w:p w14:paraId="1850C560" w14:textId="77777777" w:rsidR="00930D1E" w:rsidRPr="00A171A2" w:rsidRDefault="00930D1E" w:rsidP="00930D1E">
      <w:pPr>
        <w:spacing w:before="0" w:after="0"/>
      </w:pPr>
      <w:r w:rsidRPr="00A171A2">
        <w:t>V mimořádných případech</w:t>
      </w:r>
      <w:r>
        <w:t xml:space="preserve"> po nezbytně nutnou dobu </w:t>
      </w:r>
      <w:r w:rsidRPr="00A171A2">
        <w:t xml:space="preserve">je povoleno, aby Vlakový doprovod nebyl vybaven stejnokrojem. Zejména se jedná o případy zaškolování nových zaměstnanců. V takovém případě je však povinnost Vlakového doprovodu či Dopravce předem nahlásit, na kterém turnusu či Vlaku se bude podobný pracovník vyskytovat. Takový pracovník musí být vždy vybaven visačkou a páskou na ruce. </w:t>
      </w:r>
    </w:p>
    <w:p w14:paraId="6DB0B31D" w14:textId="77777777" w:rsidR="00930D1E" w:rsidRPr="00A171A2" w:rsidRDefault="00930D1E" w:rsidP="00930D1E">
      <w:pPr>
        <w:spacing w:before="0" w:after="0"/>
        <w:rPr>
          <w:i/>
          <w:iCs/>
        </w:rPr>
      </w:pPr>
    </w:p>
    <w:p w14:paraId="2ED44510" w14:textId="2F8E1A83" w:rsidR="00930D1E" w:rsidRPr="00AA75E8" w:rsidRDefault="00930D1E" w:rsidP="00A63281">
      <w:pPr>
        <w:pStyle w:val="Nadpis2"/>
      </w:pPr>
      <w:bookmarkStart w:id="1015" w:name="_Toc44755104"/>
      <w:bookmarkStart w:id="1016" w:name="_Toc177901522"/>
      <w:bookmarkStart w:id="1017" w:name="_Toc334454679"/>
      <w:bookmarkStart w:id="1018" w:name="_Toc334458492"/>
      <w:bookmarkStart w:id="1019" w:name="_Toc334458694"/>
      <w:bookmarkStart w:id="1020" w:name="_Toc104126193"/>
      <w:bookmarkStart w:id="1021" w:name="_Toc150718947"/>
      <w:r w:rsidRPr="00A171A2">
        <w:t>Školení zaměstnanců</w:t>
      </w:r>
      <w:r w:rsidRPr="00AA75E8">
        <w:t xml:space="preserve"> </w:t>
      </w:r>
      <w:bookmarkEnd w:id="1015"/>
      <w:bookmarkEnd w:id="1016"/>
      <w:bookmarkEnd w:id="1017"/>
      <w:bookmarkEnd w:id="1018"/>
      <w:bookmarkEnd w:id="1019"/>
      <w:r>
        <w:t>D</w:t>
      </w:r>
      <w:r w:rsidRPr="00AA75E8">
        <w:t>opravce</w:t>
      </w:r>
      <w:bookmarkEnd w:id="1020"/>
      <w:bookmarkEnd w:id="1021"/>
    </w:p>
    <w:p w14:paraId="206A5573" w14:textId="77777777" w:rsidR="00930D1E" w:rsidRDefault="00930D1E" w:rsidP="00930D1E">
      <w:pPr>
        <w:spacing w:before="60"/>
      </w:pPr>
      <w:r w:rsidRPr="00AA75E8">
        <w:t xml:space="preserve">Všichni </w:t>
      </w:r>
      <w:r>
        <w:t>pracovníci D</w:t>
      </w:r>
      <w:r w:rsidRPr="00AA75E8">
        <w:t>opravce</w:t>
      </w:r>
      <w:r>
        <w:t>, kteří vykonávají činnost na Vlacích a na prodejních místech</w:t>
      </w:r>
      <w:r w:rsidRPr="00AA75E8">
        <w:t xml:space="preserve"> – zejména pracovníci ve styku s cestujícími – musí být alespoň jedenkrát ročně proškoleni a prozkoušeni</w:t>
      </w:r>
      <w:r>
        <w:t>:</w:t>
      </w:r>
    </w:p>
    <w:p w14:paraId="2A5CE011" w14:textId="77777777" w:rsidR="00930D1E" w:rsidRDefault="00930D1E" w:rsidP="00930D1E">
      <w:pPr>
        <w:numPr>
          <w:ilvl w:val="0"/>
          <w:numId w:val="42"/>
        </w:numPr>
        <w:spacing w:before="60"/>
      </w:pPr>
      <w:r>
        <w:t xml:space="preserve">zástupcem KORDIS </w:t>
      </w:r>
      <w:r w:rsidRPr="00AA75E8">
        <w:t>ze znalostí IDS JMK</w:t>
      </w:r>
      <w:r>
        <w:t>,</w:t>
      </w:r>
    </w:p>
    <w:p w14:paraId="480CA3FF" w14:textId="77777777" w:rsidR="00930D1E" w:rsidRDefault="00930D1E" w:rsidP="00930D1E">
      <w:pPr>
        <w:numPr>
          <w:ilvl w:val="0"/>
          <w:numId w:val="42"/>
        </w:numPr>
        <w:spacing w:before="60"/>
      </w:pPr>
      <w:r>
        <w:t>ze znalostí Jiných tarifů.</w:t>
      </w:r>
    </w:p>
    <w:p w14:paraId="27FC53D7" w14:textId="77777777" w:rsidR="00930D1E" w:rsidRPr="00AA75E8" w:rsidRDefault="00930D1E" w:rsidP="00930D1E">
      <w:pPr>
        <w:spacing w:before="60"/>
      </w:pPr>
      <w:r w:rsidRPr="00AA75E8">
        <w:t>Školení i zkoušení je možné provést i korespondenční nebo kombinovanou formou (</w:t>
      </w:r>
      <w:r>
        <w:t xml:space="preserve">např. </w:t>
      </w:r>
      <w:r w:rsidRPr="00AA75E8">
        <w:t>zaměstnanci obdrží informační brožury a následně odpoví na přiložený test znalostí).</w:t>
      </w:r>
    </w:p>
    <w:p w14:paraId="16292FA8" w14:textId="77777777" w:rsidR="00930D1E" w:rsidRDefault="00930D1E" w:rsidP="00930D1E">
      <w:pPr>
        <w:spacing w:before="60"/>
      </w:pPr>
      <w:r w:rsidRPr="00AA75E8">
        <w:t>Dopravce je povinen</w:t>
      </w:r>
      <w:r w:rsidRPr="00ED292D">
        <w:t xml:space="preserve"> vést a nejméně 2 roky archivovat záznamy o proškolení a výsledcích testů svých zaměstnanců o IDS JMK </w:t>
      </w:r>
      <w:r>
        <w:t xml:space="preserve">a Jiných tarifů </w:t>
      </w:r>
      <w:r w:rsidRPr="00ED292D">
        <w:t>a na požádání je poskytnout KORDIS.</w:t>
      </w:r>
    </w:p>
    <w:p w14:paraId="4515FD9F" w14:textId="77777777" w:rsidR="00930D1E" w:rsidRDefault="00930D1E" w:rsidP="00A63281">
      <w:pPr>
        <w:pStyle w:val="Nadpis2"/>
      </w:pPr>
      <w:bookmarkStart w:id="1022" w:name="_Toc150718948"/>
      <w:r>
        <w:t>Bezpečnost cestujících</w:t>
      </w:r>
      <w:bookmarkEnd w:id="1022"/>
    </w:p>
    <w:p w14:paraId="1B05CF93" w14:textId="77777777" w:rsidR="006A750E" w:rsidRDefault="00930D1E" w:rsidP="006A750E">
      <w:r>
        <w:rPr>
          <w:lang w:eastAsia="x-none"/>
        </w:rPr>
        <w:t>Dopravce</w:t>
      </w:r>
      <w:r>
        <w:t xml:space="preserve"> je povinen sledovat a předcházet </w:t>
      </w:r>
      <w:r w:rsidRPr="00010B56">
        <w:t>případn</w:t>
      </w:r>
      <w:r>
        <w:t>ým</w:t>
      </w:r>
      <w:r w:rsidRPr="00010B56">
        <w:t xml:space="preserve"> krizov</w:t>
      </w:r>
      <w:r>
        <w:t>ým</w:t>
      </w:r>
      <w:r w:rsidRPr="00010B56">
        <w:t xml:space="preserve"> a konfliktní</w:t>
      </w:r>
      <w:r>
        <w:t>m</w:t>
      </w:r>
      <w:r w:rsidRPr="00010B56">
        <w:t xml:space="preserve"> přeprav</w:t>
      </w:r>
      <w:r>
        <w:t>ám</w:t>
      </w:r>
      <w:r w:rsidRPr="00010B56">
        <w:t xml:space="preserve"> se zásahem do Vlaků a ve spolupráci s</w:t>
      </w:r>
      <w:r>
        <w:t> </w:t>
      </w:r>
      <w:r w:rsidRPr="00010B56">
        <w:t>PČR</w:t>
      </w:r>
      <w:r>
        <w:t xml:space="preserve"> a</w:t>
      </w:r>
      <w:r w:rsidRPr="00010B56">
        <w:t xml:space="preserve"> KORDIS zaji</w:t>
      </w:r>
      <w:r>
        <w:t>šťovat opatření k zajištění bezpečnosti cestujících.</w:t>
      </w:r>
    </w:p>
    <w:p w14:paraId="560F5DC5" w14:textId="1B801080" w:rsidR="00792743" w:rsidRDefault="00205957" w:rsidP="00A63281">
      <w:pPr>
        <w:pStyle w:val="Nadpis2"/>
      </w:pPr>
      <w:bookmarkStart w:id="1023" w:name="_Toc150718949"/>
      <w:r>
        <w:t>Realizační tým Dopravce a jeho komunikace s Objednatelem a KORDIS</w:t>
      </w:r>
      <w:bookmarkEnd w:id="1023"/>
    </w:p>
    <w:p w14:paraId="17752E14" w14:textId="4D453FD2" w:rsidR="00792743" w:rsidRDefault="00413A7A" w:rsidP="007977EB">
      <w:pPr>
        <w:rPr>
          <w:lang w:eastAsia="x-none"/>
        </w:rPr>
      </w:pPr>
      <w:r>
        <w:rPr>
          <w:lang w:eastAsia="x-none"/>
        </w:rPr>
        <w:t xml:space="preserve">Dopravce je povinen neprodleně </w:t>
      </w:r>
      <w:r w:rsidR="00205957">
        <w:rPr>
          <w:lang w:eastAsia="x-none"/>
        </w:rPr>
        <w:t>poskytnout</w:t>
      </w:r>
      <w:r>
        <w:rPr>
          <w:lang w:eastAsia="x-none"/>
        </w:rPr>
        <w:t xml:space="preserve"> O</w:t>
      </w:r>
      <w:r w:rsidR="00205957">
        <w:rPr>
          <w:lang w:eastAsia="x-none"/>
        </w:rPr>
        <w:t>b</w:t>
      </w:r>
      <w:r>
        <w:rPr>
          <w:lang w:eastAsia="x-none"/>
        </w:rPr>
        <w:t>j</w:t>
      </w:r>
      <w:r w:rsidR="00205957">
        <w:rPr>
          <w:lang w:eastAsia="x-none"/>
        </w:rPr>
        <w:t>e</w:t>
      </w:r>
      <w:r>
        <w:rPr>
          <w:lang w:eastAsia="x-none"/>
        </w:rPr>
        <w:t>dnateli a KORDIS te</w:t>
      </w:r>
      <w:r w:rsidR="00205957">
        <w:rPr>
          <w:lang w:eastAsia="x-none"/>
        </w:rPr>
        <w:t>lefonické</w:t>
      </w:r>
      <w:r>
        <w:rPr>
          <w:lang w:eastAsia="x-none"/>
        </w:rPr>
        <w:t xml:space="preserve"> a emai</w:t>
      </w:r>
      <w:r w:rsidR="00205957">
        <w:rPr>
          <w:lang w:eastAsia="x-none"/>
        </w:rPr>
        <w:t>lové</w:t>
      </w:r>
      <w:r>
        <w:rPr>
          <w:lang w:eastAsia="x-none"/>
        </w:rPr>
        <w:t xml:space="preserve"> kontakt</w:t>
      </w:r>
      <w:r w:rsidR="00205957">
        <w:rPr>
          <w:lang w:eastAsia="x-none"/>
        </w:rPr>
        <w:t>y</w:t>
      </w:r>
      <w:r>
        <w:rPr>
          <w:lang w:eastAsia="x-none"/>
        </w:rPr>
        <w:t xml:space="preserve"> na členy realizačníh</w:t>
      </w:r>
      <w:r w:rsidR="00205957">
        <w:rPr>
          <w:lang w:eastAsia="x-none"/>
        </w:rPr>
        <w:t>o týmu a v případě jakékoliv změny neprodleně poskytnout jejich aktualizaci.</w:t>
      </w:r>
    </w:p>
    <w:p w14:paraId="74AE3CD8" w14:textId="02A8C0D9" w:rsidR="00205957" w:rsidRDefault="00205957" w:rsidP="007977EB">
      <w:pPr>
        <w:rPr>
          <w:lang w:eastAsia="x-none"/>
        </w:rPr>
      </w:pPr>
      <w:r>
        <w:rPr>
          <w:lang w:eastAsia="x-none"/>
        </w:rPr>
        <w:t>Mezi členy re</w:t>
      </w:r>
      <w:r w:rsidR="00E94A53">
        <w:rPr>
          <w:lang w:eastAsia="x-none"/>
        </w:rPr>
        <w:t>a</w:t>
      </w:r>
      <w:r>
        <w:rPr>
          <w:lang w:eastAsia="x-none"/>
        </w:rPr>
        <w:t>lizačního týmu Dopravce patří</w:t>
      </w:r>
      <w:r w:rsidR="00AD743E">
        <w:rPr>
          <w:lang w:eastAsia="x-none"/>
        </w:rPr>
        <w:t xml:space="preserve"> zejména</w:t>
      </w:r>
      <w:r>
        <w:rPr>
          <w:lang w:eastAsia="x-none"/>
        </w:rPr>
        <w:t>:</w:t>
      </w:r>
    </w:p>
    <w:p w14:paraId="1A93ED7A" w14:textId="41F87479" w:rsidR="007977EB" w:rsidRDefault="00CA0370" w:rsidP="00DD66FF">
      <w:pPr>
        <w:numPr>
          <w:ilvl w:val="0"/>
          <w:numId w:val="14"/>
        </w:numPr>
        <w:rPr>
          <w:lang w:eastAsia="x-none"/>
        </w:rPr>
      </w:pPr>
      <w:r>
        <w:rPr>
          <w:lang w:eastAsia="x-none"/>
        </w:rPr>
        <w:t>osoba odpovědná za provozní ekonomiku a smluvní záležitosti (</w:t>
      </w:r>
      <w:r w:rsidR="00ED70C1">
        <w:rPr>
          <w:lang w:eastAsia="x-none"/>
        </w:rPr>
        <w:t>ujeté</w:t>
      </w:r>
      <w:r w:rsidR="00286905">
        <w:rPr>
          <w:lang w:eastAsia="x-none"/>
        </w:rPr>
        <w:t xml:space="preserve"> výkony, Odměny</w:t>
      </w:r>
      <w:r w:rsidR="007977EB">
        <w:rPr>
          <w:lang w:eastAsia="x-none"/>
        </w:rPr>
        <w:t xml:space="preserve">, </w:t>
      </w:r>
      <w:r w:rsidR="00286905">
        <w:rPr>
          <w:lang w:eastAsia="x-none"/>
        </w:rPr>
        <w:t>smluvní</w:t>
      </w:r>
      <w:r w:rsidR="007977EB">
        <w:rPr>
          <w:lang w:eastAsia="x-none"/>
        </w:rPr>
        <w:t xml:space="preserve"> pokut</w:t>
      </w:r>
      <w:r w:rsidR="00286905">
        <w:rPr>
          <w:lang w:eastAsia="x-none"/>
        </w:rPr>
        <w:t>y</w:t>
      </w:r>
      <w:r w:rsidR="007977EB">
        <w:rPr>
          <w:lang w:eastAsia="x-none"/>
        </w:rPr>
        <w:t xml:space="preserve">, </w:t>
      </w:r>
      <w:r w:rsidR="00286905">
        <w:rPr>
          <w:lang w:eastAsia="x-none"/>
        </w:rPr>
        <w:t>smluvní záležitosti apod.).</w:t>
      </w:r>
      <w:r w:rsidR="007977EB">
        <w:rPr>
          <w:lang w:eastAsia="x-none"/>
        </w:rPr>
        <w:t xml:space="preserve"> </w:t>
      </w:r>
    </w:p>
    <w:p w14:paraId="2A13BD75" w14:textId="03F4135A" w:rsidR="002A2B42" w:rsidRDefault="00CA0370" w:rsidP="00DD66FF">
      <w:pPr>
        <w:numPr>
          <w:ilvl w:val="0"/>
          <w:numId w:val="14"/>
        </w:numPr>
        <w:rPr>
          <w:lang w:eastAsia="x-none"/>
        </w:rPr>
      </w:pPr>
      <w:r>
        <w:t xml:space="preserve">osoba odpovědná za </w:t>
      </w:r>
      <w:r w:rsidR="00205957">
        <w:t>technolog</w:t>
      </w:r>
      <w:r>
        <w:t>ii</w:t>
      </w:r>
      <w:r w:rsidR="00205957">
        <w:rPr>
          <w:lang w:eastAsia="x-none"/>
        </w:rPr>
        <w:t xml:space="preserve"> dopravy</w:t>
      </w:r>
      <w:r w:rsidR="00DD66FF">
        <w:rPr>
          <w:lang w:eastAsia="x-none"/>
        </w:rPr>
        <w:t xml:space="preserve"> a přepravy</w:t>
      </w:r>
      <w:r w:rsidR="00205957">
        <w:rPr>
          <w:lang w:eastAsia="x-none"/>
        </w:rPr>
        <w:t xml:space="preserve"> (problematik</w:t>
      </w:r>
      <w:r>
        <w:rPr>
          <w:lang w:eastAsia="x-none"/>
        </w:rPr>
        <w:t>a</w:t>
      </w:r>
      <w:r w:rsidR="00205957">
        <w:rPr>
          <w:lang w:eastAsia="x-none"/>
        </w:rPr>
        <w:t xml:space="preserve"> jízdního řádu a objednávk</w:t>
      </w:r>
      <w:r>
        <w:rPr>
          <w:lang w:eastAsia="x-none"/>
        </w:rPr>
        <w:t>y</w:t>
      </w:r>
      <w:r w:rsidR="00205957">
        <w:rPr>
          <w:lang w:eastAsia="x-none"/>
        </w:rPr>
        <w:t xml:space="preserve"> tras ve vztahu k Provozovateli dráhy, oběhy Jednotek, plánování </w:t>
      </w:r>
      <w:r w:rsidR="007977EB">
        <w:rPr>
          <w:lang w:eastAsia="x-none"/>
        </w:rPr>
        <w:t>směn strojve</w:t>
      </w:r>
      <w:r w:rsidR="00286905">
        <w:rPr>
          <w:lang w:eastAsia="x-none"/>
        </w:rPr>
        <w:t xml:space="preserve">doucích, </w:t>
      </w:r>
      <w:r w:rsidR="007977EB">
        <w:rPr>
          <w:lang w:eastAsia="x-none"/>
        </w:rPr>
        <w:t>Vlakového personálu</w:t>
      </w:r>
      <w:r w:rsidR="00286905">
        <w:rPr>
          <w:lang w:eastAsia="x-none"/>
        </w:rPr>
        <w:t xml:space="preserve"> a dalšího provozního personálu Dopravce</w:t>
      </w:r>
      <w:r w:rsidR="007977EB">
        <w:rPr>
          <w:lang w:eastAsia="x-none"/>
        </w:rPr>
        <w:t>, výluková opatření a problematiku Náhradní dopravy, krátkodobé změny v nasazení vozidel a personálu</w:t>
      </w:r>
      <w:r>
        <w:rPr>
          <w:lang w:eastAsia="x-none"/>
        </w:rPr>
        <w:t xml:space="preserve"> apod.</w:t>
      </w:r>
      <w:r w:rsidR="007977EB">
        <w:rPr>
          <w:lang w:eastAsia="x-none"/>
        </w:rPr>
        <w:t>)</w:t>
      </w:r>
    </w:p>
    <w:p w14:paraId="7627E627" w14:textId="459725B5" w:rsidR="007977EB" w:rsidRDefault="002A2B42" w:rsidP="00DD66FF">
      <w:pPr>
        <w:numPr>
          <w:ilvl w:val="0"/>
          <w:numId w:val="14"/>
        </w:numPr>
        <w:rPr>
          <w:lang w:eastAsia="x-none"/>
        </w:rPr>
      </w:pPr>
      <w:r>
        <w:rPr>
          <w:lang w:eastAsia="x-none"/>
        </w:rPr>
        <w:t>osoba odpovědná za záležitosti tarifu, přepravních podmínek,</w:t>
      </w:r>
      <w:r w:rsidR="00CA0370">
        <w:rPr>
          <w:lang w:eastAsia="x-none"/>
        </w:rPr>
        <w:t xml:space="preserve"> zveřejňování informací, výlep jízdních řádů,</w:t>
      </w:r>
      <w:r>
        <w:rPr>
          <w:lang w:eastAsia="x-none"/>
        </w:rPr>
        <w:t xml:space="preserve"> řešení dotazů a podnětů cestujících</w:t>
      </w:r>
      <w:r w:rsidR="00AA725E">
        <w:rPr>
          <w:lang w:eastAsia="x-none"/>
        </w:rPr>
        <w:t xml:space="preserve"> na pokyn KORDIS</w:t>
      </w:r>
      <w:r>
        <w:rPr>
          <w:lang w:eastAsia="x-none"/>
        </w:rPr>
        <w:t xml:space="preserve"> apod.</w:t>
      </w:r>
      <w:r w:rsidDel="002A2B42">
        <w:rPr>
          <w:rStyle w:val="Odkaznakoment"/>
        </w:rPr>
        <w:t xml:space="preserve"> </w:t>
      </w:r>
    </w:p>
    <w:p w14:paraId="528D9763" w14:textId="7D0B8976" w:rsidR="00286905" w:rsidRDefault="00CA0370" w:rsidP="00DD66FF">
      <w:pPr>
        <w:numPr>
          <w:ilvl w:val="0"/>
          <w:numId w:val="14"/>
        </w:numPr>
        <w:rPr>
          <w:lang w:eastAsia="x-none"/>
        </w:rPr>
      </w:pPr>
      <w:r>
        <w:lastRenderedPageBreak/>
        <w:t xml:space="preserve">osoba odpovědná za </w:t>
      </w:r>
      <w:r w:rsidR="00286905">
        <w:t xml:space="preserve">provoz </w:t>
      </w:r>
      <w:r w:rsidR="00DD66FF">
        <w:t xml:space="preserve">(přejímky Jednotek mezi Dopravcem a Poskytovatelem FS, strojvedoucí, Vlakový doprovod, prodejní místa a další provozní personál </w:t>
      </w:r>
      <w:r w:rsidR="00ED70C1">
        <w:t>Dopravce</w:t>
      </w:r>
      <w:r w:rsidR="00DD66FF">
        <w:t xml:space="preserve">). </w:t>
      </w:r>
    </w:p>
    <w:p w14:paraId="6CB63EA3" w14:textId="7C6C908B" w:rsidR="00205957" w:rsidRDefault="00CA0370" w:rsidP="00DD66FF">
      <w:pPr>
        <w:numPr>
          <w:ilvl w:val="0"/>
          <w:numId w:val="14"/>
        </w:numPr>
        <w:rPr>
          <w:lang w:eastAsia="x-none"/>
        </w:rPr>
      </w:pPr>
      <w:r>
        <w:t xml:space="preserve">osoba odpovědná za </w:t>
      </w:r>
      <w:r w:rsidR="00205957">
        <w:t>dispeči</w:t>
      </w:r>
      <w:r>
        <w:t>n</w:t>
      </w:r>
      <w:r w:rsidR="00205957">
        <w:t>k</w:t>
      </w:r>
      <w:r w:rsidR="00205957">
        <w:rPr>
          <w:lang w:eastAsia="x-none"/>
        </w:rPr>
        <w:t xml:space="preserve"> Dopravce (DID)</w:t>
      </w:r>
    </w:p>
    <w:p w14:paraId="774DE8CC" w14:textId="5816D042" w:rsidR="00792743" w:rsidRDefault="00413A7A" w:rsidP="00413A7A">
      <w:r>
        <w:rPr>
          <w:lang w:eastAsia="x-none"/>
        </w:rPr>
        <w:t>V rámci poskytování součinno</w:t>
      </w:r>
      <w:r w:rsidR="00EA733B">
        <w:rPr>
          <w:lang w:eastAsia="x-none"/>
        </w:rPr>
        <w:t>s</w:t>
      </w:r>
      <w:r>
        <w:rPr>
          <w:lang w:eastAsia="x-none"/>
        </w:rPr>
        <w:t xml:space="preserve">ti </w:t>
      </w:r>
      <w:r w:rsidR="007977EB">
        <w:rPr>
          <w:lang w:eastAsia="x-none"/>
        </w:rPr>
        <w:t>jsou</w:t>
      </w:r>
      <w:r>
        <w:rPr>
          <w:lang w:eastAsia="x-none"/>
        </w:rPr>
        <w:t xml:space="preserve"> Dopravce </w:t>
      </w:r>
      <w:r w:rsidR="007977EB">
        <w:rPr>
          <w:lang w:eastAsia="x-none"/>
        </w:rPr>
        <w:t>a členové re</w:t>
      </w:r>
      <w:r w:rsidR="00CA0370">
        <w:rPr>
          <w:lang w:eastAsia="x-none"/>
        </w:rPr>
        <w:t>a</w:t>
      </w:r>
      <w:r w:rsidR="007977EB">
        <w:rPr>
          <w:lang w:eastAsia="x-none"/>
        </w:rPr>
        <w:t>li</w:t>
      </w:r>
      <w:r w:rsidR="00CA0370">
        <w:rPr>
          <w:lang w:eastAsia="x-none"/>
        </w:rPr>
        <w:t>za</w:t>
      </w:r>
      <w:r w:rsidR="007977EB">
        <w:rPr>
          <w:lang w:eastAsia="x-none"/>
        </w:rPr>
        <w:t>čního týmu povinni</w:t>
      </w:r>
      <w:r>
        <w:rPr>
          <w:lang w:eastAsia="x-none"/>
        </w:rPr>
        <w:t xml:space="preserve"> bez zbytečného odkladu věcně reagovat na písemné </w:t>
      </w:r>
      <w:r w:rsidR="00DD66FF">
        <w:rPr>
          <w:lang w:eastAsia="x-none"/>
        </w:rPr>
        <w:t xml:space="preserve">i telefonické </w:t>
      </w:r>
      <w:r>
        <w:rPr>
          <w:lang w:eastAsia="x-none"/>
        </w:rPr>
        <w:t>požadavky Objednatele a KORDIS a</w:t>
      </w:r>
      <w:r w:rsidR="007977EB">
        <w:rPr>
          <w:lang w:eastAsia="x-none"/>
        </w:rPr>
        <w:t xml:space="preserve"> komunikovat slovem i písmem v českém (případně slovenském) jazyce. </w:t>
      </w:r>
    </w:p>
    <w:p w14:paraId="27F78F2F" w14:textId="77777777" w:rsidR="00930D1E" w:rsidRPr="00D3696E" w:rsidRDefault="00930D1E" w:rsidP="00930D1E"/>
    <w:p w14:paraId="5F3CD883" w14:textId="77777777" w:rsidR="00930D1E" w:rsidRDefault="00930D1E" w:rsidP="00930D1E">
      <w:pPr>
        <w:pStyle w:val="Nadpis1"/>
      </w:pPr>
      <w:bookmarkStart w:id="1024" w:name="_Toc104126194"/>
      <w:bookmarkStart w:id="1025" w:name="_Toc150718950"/>
      <w:r>
        <w:t xml:space="preserve">Standard přepravních a Marketingových </w:t>
      </w:r>
      <w:bookmarkStart w:id="1026" w:name="_Toc177901515"/>
      <w:bookmarkStart w:id="1027" w:name="_Toc334454672"/>
      <w:bookmarkStart w:id="1028" w:name="_Toc334458485"/>
      <w:bookmarkStart w:id="1029" w:name="_Toc334458687"/>
      <w:r>
        <w:t>průzkumů</w:t>
      </w:r>
      <w:bookmarkEnd w:id="1024"/>
      <w:bookmarkEnd w:id="1025"/>
    </w:p>
    <w:p w14:paraId="3C4AFCA5" w14:textId="77777777" w:rsidR="00930D1E" w:rsidRDefault="00930D1E" w:rsidP="00930D1E">
      <w:r w:rsidRPr="005423DB">
        <w:rPr>
          <w:lang w:eastAsia="x-none"/>
        </w:rPr>
        <w:t>Pokud je na Vlaku přítomen Vlakový doprovod</w:t>
      </w:r>
      <w:r>
        <w:rPr>
          <w:lang w:eastAsia="x-none"/>
        </w:rPr>
        <w:t xml:space="preserve"> na základě požadavku Objednatele</w:t>
      </w:r>
      <w:r w:rsidDel="00E81A63">
        <w:t xml:space="preserve"> </w:t>
      </w:r>
      <w:r>
        <w:t xml:space="preserve">a nerozhodne-li Objednatel jinak, je Dopravce </w:t>
      </w:r>
      <w:r w:rsidRPr="00D764A7">
        <w:t xml:space="preserve">na vlastní náklady </w:t>
      </w:r>
      <w:r>
        <w:t xml:space="preserve">povinen </w:t>
      </w:r>
      <w:r w:rsidRPr="00D764A7">
        <w:t>uskutečnit</w:t>
      </w:r>
      <w:r>
        <w:t>:</w:t>
      </w:r>
    </w:p>
    <w:p w14:paraId="23CB24BA" w14:textId="42826B92"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12denní</w:t>
      </w:r>
      <w:r w:rsidRPr="00D764A7">
        <w:t xml:space="preserve"> (čtvrtek až pondělí) přepravní průzkum, a to </w:t>
      </w:r>
      <w:r>
        <w:t xml:space="preserve">obvykle </w:t>
      </w:r>
      <w:r w:rsidRPr="00D764A7">
        <w:t>v měsících duben a říjen</w:t>
      </w:r>
      <w:r>
        <w:t>;</w:t>
      </w:r>
    </w:p>
    <w:p w14:paraId="434CC4CB" w14:textId="53D33805"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9denní</w:t>
      </w:r>
      <w:r w:rsidRPr="00D764A7">
        <w:t xml:space="preserve"> (sobota až neděle) přepravní průzkum, a to </w:t>
      </w:r>
      <w:r>
        <w:t xml:space="preserve">obvykle </w:t>
      </w:r>
      <w:r w:rsidRPr="00D764A7">
        <w:t xml:space="preserve">v měsících leden a červenec. </w:t>
      </w:r>
    </w:p>
    <w:p w14:paraId="732675B0" w14:textId="77777777" w:rsidR="00930D1E" w:rsidRDefault="00930D1E" w:rsidP="00930D1E">
      <w:r w:rsidRPr="00D764A7">
        <w:t xml:space="preserve">Přesné termíny průzkumů </w:t>
      </w:r>
      <w:r>
        <w:t xml:space="preserve">musí být v koordinaci s ostatními objednateli </w:t>
      </w:r>
      <w:r w:rsidRPr="00D764A7">
        <w:t xml:space="preserve">odsouhlaseny </w:t>
      </w:r>
      <w:r>
        <w:t>KORDIS</w:t>
      </w:r>
      <w:r w:rsidRPr="00D764A7">
        <w:t xml:space="preserve">. </w:t>
      </w:r>
    </w:p>
    <w:p w14:paraId="257DC7E4" w14:textId="08319C0A" w:rsidR="00930D1E" w:rsidRDefault="00930D1E" w:rsidP="00930D1E">
      <w:r w:rsidRPr="00D764A7">
        <w:t xml:space="preserve">Dopravce </w:t>
      </w:r>
      <w:r>
        <w:t xml:space="preserve">v průzkumech </w:t>
      </w:r>
      <w:r w:rsidRPr="00D764A7">
        <w:t>zjišťuje následující údaje: nástup, výstup a obsazení soupravy po jednotlivých stanicích a zastávkách a eventuálně další závažné skutečnosti (např. mimořádná frekvence cestujících, případně jiné mimořádnosti</w:t>
      </w:r>
      <w:r w:rsidR="0063093A" w:rsidRPr="0063093A">
        <w:t xml:space="preserve"> </w:t>
      </w:r>
      <w:r w:rsidR="0063093A">
        <w:t>v dopravě</w:t>
      </w:r>
      <w:r w:rsidRPr="00D764A7">
        <w:t xml:space="preserve">). </w:t>
      </w:r>
    </w:p>
    <w:p w14:paraId="656A3F7B" w14:textId="77777777" w:rsidR="00930D1E" w:rsidRPr="00EB523B" w:rsidRDefault="00930D1E" w:rsidP="00930D1E">
      <w:r w:rsidRPr="00D764A7">
        <w:t xml:space="preserve">Údaje </w:t>
      </w:r>
      <w:r w:rsidRPr="00EB523B">
        <w:t>o přepravním průzkumu je Dopravce povinen poskytnout Objednateli a KORDIS, a to do jednoho měsíce od uskutečnění průzkumu v elektronické podobě ve formátu Microsoft Excel s údaji řazenými po Vlacích</w:t>
      </w:r>
      <w:r>
        <w:t xml:space="preserve"> v podobě primárních dat.</w:t>
      </w:r>
    </w:p>
    <w:p w14:paraId="381240BA" w14:textId="77777777" w:rsidR="00930D1E" w:rsidRDefault="00930D1E" w:rsidP="00930D1E">
      <w:r w:rsidRPr="00EB523B">
        <w:t xml:space="preserve">K těmto údajům Dopravce doplní sumární denní frekvence cestujících v </w:t>
      </w:r>
      <w:r>
        <w:t>z</w:t>
      </w:r>
      <w:r w:rsidRPr="00EB523B">
        <w:t>astávkách (nástupy / výstupy) a sumární</w:t>
      </w:r>
      <w:r w:rsidRPr="00D764A7">
        <w:t xml:space="preserve"> denní přepravní proudy na Linkách (nástupy / výstupy / přepravní proud dle směrů). </w:t>
      </w:r>
    </w:p>
    <w:p w14:paraId="2F4A00C1" w14:textId="77777777" w:rsidR="00930D1E" w:rsidRDefault="00930D1E" w:rsidP="00930D1E">
      <w:r w:rsidRPr="00ED292D">
        <w:t xml:space="preserve">Dopravce je </w:t>
      </w:r>
      <w:r>
        <w:t xml:space="preserve">dále </w:t>
      </w:r>
      <w:r w:rsidRPr="00ED292D">
        <w:t xml:space="preserve">povinen </w:t>
      </w:r>
      <w:r>
        <w:t xml:space="preserve">ve svých prostorách a všech vlacích provozovaných dle této Smlouvy na území Jihomoravského kraje </w:t>
      </w:r>
      <w:r w:rsidRPr="00ED292D">
        <w:t>umožnit</w:t>
      </w:r>
      <w:r>
        <w:t xml:space="preserve"> </w:t>
      </w:r>
      <w:r w:rsidRPr="00ED292D">
        <w:t>realizaci marketingových průzkumů zabezpečovaných KORDIS a poskytnout v tomto ohledu veškerou potřebnou součinnost včetně zajištění bezplatné přepravy</w:t>
      </w:r>
      <w:r>
        <w:t xml:space="preserve"> ve svých Spojích</w:t>
      </w:r>
      <w:r w:rsidRPr="00ED292D">
        <w:t xml:space="preserve">. </w:t>
      </w:r>
    </w:p>
    <w:p w14:paraId="450BB624" w14:textId="77777777" w:rsidR="00930D1E" w:rsidRDefault="00930D1E" w:rsidP="00930D1E">
      <w:r>
        <w:t>Výsledky všech výše uvedených průzkumů a data z automatických sčítačů nejsou obchodním tajemstvím Dopravce a Objednatel případně KORDIS je oprávněn je zveřejnit.</w:t>
      </w:r>
    </w:p>
    <w:p w14:paraId="6D576E99" w14:textId="77777777" w:rsidR="00930D1E" w:rsidRDefault="00930D1E" w:rsidP="00930D1E">
      <w:pPr>
        <w:ind w:left="60"/>
      </w:pPr>
    </w:p>
    <w:p w14:paraId="4E3AD686" w14:textId="77777777" w:rsidR="00930D1E" w:rsidRDefault="00930D1E" w:rsidP="00930D1E"/>
    <w:p w14:paraId="42449EBB" w14:textId="2EDCC0FA" w:rsidR="00930D1E" w:rsidRDefault="00930D1E" w:rsidP="00930D1E">
      <w:pPr>
        <w:pStyle w:val="Nadpis1"/>
      </w:pPr>
      <w:bookmarkStart w:id="1030" w:name="_Toc104126195"/>
      <w:bookmarkStart w:id="1031" w:name="_Toc150718951"/>
      <w:r>
        <w:t xml:space="preserve">standard </w:t>
      </w:r>
      <w:bookmarkEnd w:id="1026"/>
      <w:bookmarkEnd w:id="1027"/>
      <w:bookmarkEnd w:id="1028"/>
      <w:bookmarkEnd w:id="1029"/>
      <w:r>
        <w:t>vztahU k zákazníkům</w:t>
      </w:r>
      <w:bookmarkEnd w:id="1030"/>
      <w:bookmarkEnd w:id="1031"/>
    </w:p>
    <w:p w14:paraId="5D8A53C8" w14:textId="3643DA41" w:rsidR="00930D1E" w:rsidRPr="00B34211" w:rsidRDefault="00930D1E" w:rsidP="00A63281">
      <w:pPr>
        <w:pStyle w:val="Nadpis2"/>
      </w:pPr>
      <w:bookmarkStart w:id="1032" w:name="_Toc117683657"/>
      <w:bookmarkStart w:id="1033" w:name="_Toc150718952"/>
      <w:r w:rsidRPr="00B34211">
        <w:t>Přeprava handicapovaných osob a hromadných výprav</w:t>
      </w:r>
      <w:bookmarkEnd w:id="1032"/>
      <w:bookmarkEnd w:id="1033"/>
    </w:p>
    <w:p w14:paraId="1EBD166C" w14:textId="4ACB6625" w:rsidR="00930D1E" w:rsidRPr="00B34211" w:rsidRDefault="00930D1E" w:rsidP="00930D1E">
      <w:pPr>
        <w:rPr>
          <w:lang w:eastAsia="x-none"/>
        </w:rPr>
      </w:pPr>
      <w:r w:rsidRPr="00B34211">
        <w:rPr>
          <w:lang w:eastAsia="x-none"/>
        </w:rPr>
        <w:t>Dopravce je povinen zajistit přepravu handicapovaných osob (zejména vozíčkářů) ve Vlacích k tomu přizpůsobených včetně zajištění obsluhy plošiny ve stanicích, kde je to nutné, resp. možné.</w:t>
      </w:r>
      <w:r w:rsidR="001D28DF">
        <w:rPr>
          <w:lang w:eastAsia="x-none"/>
        </w:rPr>
        <w:t xml:space="preserve"> </w:t>
      </w:r>
      <w:r w:rsidR="001D28DF" w:rsidRPr="001D28DF">
        <w:rPr>
          <w:lang w:eastAsia="x-none"/>
        </w:rPr>
        <w:t xml:space="preserve">Dopravce </w:t>
      </w:r>
      <w:r w:rsidR="001D28DF">
        <w:rPr>
          <w:lang w:eastAsia="x-none"/>
        </w:rPr>
        <w:t xml:space="preserve">je povinen </w:t>
      </w:r>
      <w:r w:rsidR="001D28DF" w:rsidRPr="001D28DF">
        <w:rPr>
          <w:lang w:eastAsia="x-none"/>
        </w:rPr>
        <w:t>umožnit zaměstnancům KORDIS</w:t>
      </w:r>
      <w:r w:rsidR="001D28DF">
        <w:rPr>
          <w:lang w:eastAsia="x-none"/>
        </w:rPr>
        <w:t xml:space="preserve"> případně dalším pověřeným osobám</w:t>
      </w:r>
      <w:r w:rsidR="001D28DF" w:rsidRPr="001D28DF">
        <w:rPr>
          <w:lang w:eastAsia="x-none"/>
        </w:rPr>
        <w:t xml:space="preserve"> manipulovat s plošinou pro nástup cestujících na vozíku pro invalidy</w:t>
      </w:r>
      <w:r w:rsidR="001D28DF">
        <w:rPr>
          <w:lang w:eastAsia="x-none"/>
        </w:rPr>
        <w:t>; podrobnosti dohodne před zahájením provozu dle Smlouvy KORDIS s Dopravcem.</w:t>
      </w:r>
    </w:p>
    <w:p w14:paraId="5711DCE3" w14:textId="77777777" w:rsidR="00930D1E" w:rsidRPr="00B34211" w:rsidRDefault="00930D1E" w:rsidP="00930D1E">
      <w:pPr>
        <w:rPr>
          <w:lang w:eastAsia="x-none"/>
        </w:rPr>
      </w:pPr>
      <w:r w:rsidRPr="00B34211">
        <w:rPr>
          <w:lang w:eastAsia="x-none"/>
        </w:rPr>
        <w:lastRenderedPageBreak/>
        <w:t xml:space="preserve">Rezervační systém pro vozíčkáře a handicapované osoby zajišťuje KORDIS. Požadavek na přepravu vozíčkáře v případě nutnosti vyklopení plošiny předá Dopravci </w:t>
      </w:r>
      <w:r>
        <w:rPr>
          <w:lang w:eastAsia="x-none"/>
        </w:rPr>
        <w:t>v dohodnutém termínu předem</w:t>
      </w:r>
      <w:r w:rsidRPr="00B34211">
        <w:rPr>
          <w:lang w:eastAsia="x-none"/>
        </w:rPr>
        <w:t xml:space="preserve">. Dopravce zajistí včasně předání informace Provozovateli dráhy, pokud bude nutná změna pravidelné koleje a v objednaném čase zajistí nakládku / vykládku handicapované osoby. </w:t>
      </w:r>
    </w:p>
    <w:p w14:paraId="2FF919CE" w14:textId="65956E52" w:rsidR="001D28DF" w:rsidRPr="00B34211" w:rsidRDefault="00930D1E" w:rsidP="00930D1E">
      <w:pPr>
        <w:rPr>
          <w:lang w:eastAsia="x-none"/>
        </w:rPr>
      </w:pPr>
      <w:r w:rsidRPr="00B34211">
        <w:rPr>
          <w:lang w:eastAsia="x-none"/>
        </w:rPr>
        <w:t xml:space="preserve">Pokud se Dopravce dozví z jím případně provozovaného vlastního systému pro hlášení přepravy vozíčkářů o požadavku na jejich přepravu, je povinen tento požadavek ihned předat KORDIS. </w:t>
      </w:r>
    </w:p>
    <w:p w14:paraId="2387415A" w14:textId="77777777" w:rsidR="00930D1E" w:rsidRPr="00B34211" w:rsidRDefault="00930D1E" w:rsidP="00930D1E">
      <w:pPr>
        <w:rPr>
          <w:lang w:eastAsia="x-none"/>
        </w:rPr>
      </w:pPr>
      <w:r w:rsidRPr="00B34211">
        <w:rPr>
          <w:lang w:eastAsia="x-none"/>
        </w:rPr>
        <w:t>Rezervační systém pro velké skupiny zajišťuje KORDIS. KORDIS rozhodne o případné změně kapacity dotčených Vlaků a sdělí tento požadavek dopravci v předstihu aspoň 7 dní před příslušným datem.</w:t>
      </w:r>
    </w:p>
    <w:p w14:paraId="16E2D4D1" w14:textId="77777777" w:rsidR="00930D1E" w:rsidRDefault="00930D1E" w:rsidP="00930D1E">
      <w:pPr>
        <w:rPr>
          <w:lang w:eastAsia="x-none"/>
        </w:rPr>
      </w:pPr>
      <w:r w:rsidRPr="00B34211">
        <w:rPr>
          <w:lang w:eastAsia="x-none"/>
        </w:rPr>
        <w:t>Pokud se Dopravce dozví z jím případně provozovaného vlastního systému pro hlášení přepravy velkých skupin</w:t>
      </w:r>
      <w:r w:rsidRPr="00FD754C">
        <w:rPr>
          <w:lang w:eastAsia="x-none"/>
        </w:rPr>
        <w:t xml:space="preserve"> o požadavku na jejich přepravu, je povinen tento požadavek ihned předat KORDIS.</w:t>
      </w:r>
      <w:r>
        <w:rPr>
          <w:lang w:eastAsia="x-none"/>
        </w:rPr>
        <w:t xml:space="preserve"> </w:t>
      </w:r>
    </w:p>
    <w:p w14:paraId="170B1578" w14:textId="3C71146F" w:rsidR="00930D1E" w:rsidRPr="00ED292D" w:rsidRDefault="00930D1E" w:rsidP="00A63281">
      <w:pPr>
        <w:pStyle w:val="Nadpis2"/>
      </w:pPr>
      <w:bookmarkStart w:id="1034" w:name="_Toc104126198"/>
      <w:bookmarkStart w:id="1035" w:name="_Toc150718953"/>
      <w:r>
        <w:t>Propagace a podpora využívání IDS JMK</w:t>
      </w:r>
      <w:bookmarkEnd w:id="1034"/>
      <w:bookmarkEnd w:id="1035"/>
    </w:p>
    <w:p w14:paraId="1F435145" w14:textId="77777777" w:rsidR="00930D1E" w:rsidRPr="00ED292D" w:rsidRDefault="00930D1E" w:rsidP="00930D1E">
      <w:r w:rsidRPr="00ED292D">
        <w:t xml:space="preserve">Dopravce je povinen o všech svých aktivitách v oblasti marketingu </w:t>
      </w:r>
      <w:r>
        <w:t xml:space="preserve">ve vztahu k provozování železniční dopravy v rámci Smlouvy </w:t>
      </w:r>
      <w:r w:rsidRPr="00ED292D">
        <w:t xml:space="preserve">informovat KORDIS a realizovat je v souladu s jeho požadavky a záměry. </w:t>
      </w:r>
    </w:p>
    <w:p w14:paraId="74919224" w14:textId="77777777" w:rsidR="00930D1E" w:rsidRPr="00ED292D" w:rsidRDefault="00930D1E" w:rsidP="00930D1E">
      <w:r w:rsidRPr="00ED292D">
        <w:t>Dopravce je povinen na žádost KORDIS zabezpečit informování cestujících např. formou rozdávání informačních letáků ve vlacích</w:t>
      </w:r>
      <w:r>
        <w:t xml:space="preserve"> např. Vlakovým doprovodem a případně umožnit distribuci informačních materiálů vlastními pracovníky KORDIS.</w:t>
      </w:r>
      <w:r w:rsidRPr="00ED292D">
        <w:t xml:space="preserve">  </w:t>
      </w:r>
    </w:p>
    <w:p w14:paraId="0FA05343" w14:textId="77777777" w:rsidR="00930D1E" w:rsidRPr="00ED292D" w:rsidRDefault="00930D1E" w:rsidP="00930D1E">
      <w:r w:rsidRPr="00ED292D">
        <w:t xml:space="preserve">Ve všech případech informování cestujících </w:t>
      </w:r>
      <w:r>
        <w:t>D</w:t>
      </w:r>
      <w:r w:rsidRPr="00ED292D">
        <w:t xml:space="preserve">opravcem o dočasných změnách v dopravě </w:t>
      </w:r>
      <w:r>
        <w:t xml:space="preserve">a výlukách </w:t>
      </w:r>
      <w:r w:rsidRPr="00ED292D">
        <w:t>musí být využita jednotná grafická úprava podle vzoru určeného KORDIS a informační materiál musí být průběžně kontrolován a udržován v čitelném stavu.</w:t>
      </w:r>
      <w:r>
        <w:t xml:space="preserve"> Netýká se webu Dopravce.</w:t>
      </w:r>
    </w:p>
    <w:p w14:paraId="14A6DF46" w14:textId="77777777" w:rsidR="00930D1E" w:rsidRPr="00ED292D" w:rsidRDefault="00930D1E" w:rsidP="00930D1E">
      <w:r w:rsidRPr="00ED292D">
        <w:t>Po ukončení dočasné změny v</w:t>
      </w:r>
      <w:r>
        <w:t> </w:t>
      </w:r>
      <w:r w:rsidRPr="00ED292D">
        <w:t>dopravě</w:t>
      </w:r>
      <w:r>
        <w:t xml:space="preserve"> nebo při změně jízdních řádů</w:t>
      </w:r>
      <w:r w:rsidRPr="00ED292D">
        <w:t xml:space="preserve"> je </w:t>
      </w:r>
      <w:r>
        <w:t>D</w:t>
      </w:r>
      <w:r w:rsidRPr="00ED292D">
        <w:t>opravce povinen zkontrolovat odstranění všech informačních materiálů vážících se ke změně a uvést stanice a případné jiné informační plochy do stavu odpovídajícímu aktuálnímu vedení linek a jízdním řádům</w:t>
      </w:r>
      <w:r>
        <w:t>.</w:t>
      </w:r>
    </w:p>
    <w:p w14:paraId="60D0412B" w14:textId="77777777" w:rsidR="00930D1E" w:rsidRPr="007E1D26" w:rsidRDefault="00930D1E" w:rsidP="00930D1E">
      <w:r w:rsidRPr="003D18AF">
        <w:t xml:space="preserve">Dopravce je povinen stanovit kontaktní osobu odpovědnou za přebírání </w:t>
      </w:r>
      <w:r>
        <w:t>stížností a podnětů cestujících</w:t>
      </w:r>
      <w:r w:rsidRPr="00DA4111">
        <w:t>.</w:t>
      </w:r>
      <w:r w:rsidRPr="007E1D26">
        <w:t xml:space="preserve"> </w:t>
      </w:r>
      <w:r w:rsidRPr="00093FC3">
        <w:t xml:space="preserve"> </w:t>
      </w:r>
    </w:p>
    <w:p w14:paraId="3060E610" w14:textId="77777777" w:rsidR="00930D1E" w:rsidRPr="00ED292D" w:rsidRDefault="00930D1E" w:rsidP="00930D1E">
      <w:r w:rsidRPr="00ED292D">
        <w:t xml:space="preserve">V případě nutnosti prověřit oprávněnost stížnosti cestujících je </w:t>
      </w:r>
      <w:r>
        <w:t>D</w:t>
      </w:r>
      <w:r w:rsidRPr="00ED292D">
        <w:t xml:space="preserve">opravce povinen dodat své vyjádření ke stížnosti do </w:t>
      </w:r>
      <w:r>
        <w:t>10</w:t>
      </w:r>
      <w:r w:rsidRPr="00ED292D">
        <w:t xml:space="preserve"> </w:t>
      </w:r>
      <w:r>
        <w:t xml:space="preserve">pracovních </w:t>
      </w:r>
      <w:r w:rsidRPr="00ED292D">
        <w:t>dnů od vyzvání KORDIS</w:t>
      </w:r>
      <w:r>
        <w:t xml:space="preserve">, na základě žádosti dopravce lze termín prodloužit o dalších 10 dnů. </w:t>
      </w:r>
      <w:r w:rsidRPr="00ED292D" w:rsidDel="007E276E">
        <w:t xml:space="preserve"> </w:t>
      </w:r>
    </w:p>
    <w:p w14:paraId="1066CCAE" w14:textId="77777777" w:rsidR="00930D1E" w:rsidRDefault="00930D1E" w:rsidP="00930D1E">
      <w:r w:rsidRPr="00ED292D">
        <w:t xml:space="preserve">Dopravce je povinen ve svých informačních materiálech týkajících se IDS JMK </w:t>
      </w:r>
      <w:r>
        <w:t xml:space="preserve">a dopravy v Jihomoravském kraji </w:t>
      </w:r>
      <w:r w:rsidRPr="00ED292D">
        <w:t xml:space="preserve">odkazovat vždy </w:t>
      </w:r>
      <w:r>
        <w:t xml:space="preserve">výhradně </w:t>
      </w:r>
      <w:r w:rsidRPr="00ED292D">
        <w:t>na jednotný informační telefon IDS JMK stanovený KORDIS (ve stavu ke dni 1. 1. 20</w:t>
      </w:r>
      <w:r>
        <w:t>23</w:t>
      </w:r>
      <w:r w:rsidRPr="00ED292D">
        <w:t xml:space="preserve"> tel. +420 5 4317 4317) a na informační web IDS JMK: </w:t>
      </w:r>
      <w:hyperlink r:id="rId11" w:history="1">
        <w:r w:rsidRPr="00ED292D">
          <w:rPr>
            <w:rStyle w:val="Hypertextovodkaz"/>
            <w:color w:val="auto"/>
          </w:rPr>
          <w:t>www.idsjmk.cz</w:t>
        </w:r>
      </w:hyperlink>
      <w:r w:rsidRPr="00ED292D">
        <w:t xml:space="preserve">. </w:t>
      </w:r>
    </w:p>
    <w:p w14:paraId="52C6F305" w14:textId="77777777" w:rsidR="00930D1E" w:rsidRDefault="00930D1E" w:rsidP="00930D1E">
      <w:r>
        <w:t>V případě, že Dopravce vydává vlastní informační materiály vztahující se k provozu regionální dopravy v oblasti Jihomoravského kraje, je povinen vždy informovat o jednotném informačním telefonu a webu IDS JMK dle předchozího odstavce, logo IDS JMK musí být obsaženo ve všech těchto letácích.</w:t>
      </w:r>
    </w:p>
    <w:p w14:paraId="3565EF6B" w14:textId="77777777" w:rsidR="00930D1E" w:rsidRDefault="00930D1E" w:rsidP="00930D1E">
      <w:r>
        <w:t>Vydávání j</w:t>
      </w:r>
      <w:r w:rsidRPr="00ED292D">
        <w:t>ízdní</w:t>
      </w:r>
      <w:r>
        <w:t>ch</w:t>
      </w:r>
      <w:r w:rsidRPr="00ED292D">
        <w:t xml:space="preserve"> řád</w:t>
      </w:r>
      <w:r>
        <w:t xml:space="preserve">ů linek </w:t>
      </w:r>
      <w:r w:rsidRPr="00ED292D">
        <w:t xml:space="preserve">IDS JMK </w:t>
      </w:r>
      <w:r>
        <w:t xml:space="preserve">zajišťuje </w:t>
      </w:r>
      <w:r w:rsidRPr="00ED292D">
        <w:t>výlučně KORDIS</w:t>
      </w:r>
      <w:r>
        <w:t xml:space="preserve"> případně se souhlasem KORDIS i Dopravce. </w:t>
      </w:r>
    </w:p>
    <w:p w14:paraId="229EA53A" w14:textId="77777777" w:rsidR="00930D1E" w:rsidRDefault="00930D1E" w:rsidP="00930D1E">
      <w:r>
        <w:t>Veškeré informační materiály vztahující se k dopravě v rámci IDS JMK podléhají schválení KORDIS.</w:t>
      </w:r>
    </w:p>
    <w:p w14:paraId="3B35753E" w14:textId="77777777" w:rsidR="00930D1E" w:rsidRDefault="00930D1E" w:rsidP="00930D1E">
      <w:r>
        <w:t xml:space="preserve">V případě, že Dopravce vydává regionální či celostátní informační časopis určený k distribuci </w:t>
      </w:r>
      <w:r>
        <w:lastRenderedPageBreak/>
        <w:t xml:space="preserve">cestujícím, je povinen na vyzvání KORDIS poskytnout plochu o velikosti 1 strany tohoto bulletinu v každém čísle regionálního časopisu a 1 strany 4x ročně v celostátním časopisu.  </w:t>
      </w:r>
    </w:p>
    <w:p w14:paraId="0CDF96D4" w14:textId="29D493E2" w:rsidR="00930D1E" w:rsidRPr="00ED292D" w:rsidRDefault="00930D1E" w:rsidP="00A63281">
      <w:pPr>
        <w:pStyle w:val="Nadpis2"/>
      </w:pPr>
      <w:bookmarkStart w:id="1036" w:name="_Toc104126199"/>
      <w:bookmarkStart w:id="1037" w:name="_Toc150718954"/>
      <w:r>
        <w:t>Kompenzace cestujícím</w:t>
      </w:r>
      <w:bookmarkEnd w:id="1036"/>
      <w:bookmarkEnd w:id="1037"/>
    </w:p>
    <w:p w14:paraId="78AA0B8B" w14:textId="77777777" w:rsidR="00930D1E" w:rsidRDefault="00930D1E" w:rsidP="00930D1E">
      <w:r>
        <w:t>Pokud Dopravce bude poskytovat cestujícím v tarifu nebo smluvních přepravních podmínkách platných ve Vlacích kompenzace za zpoždění či odřeknutí vlaků, za nedodržení návazností, nebo za jinou událost, je povinen stejné kompenzace poskytovat všem cestujícím ve Vlacích bez ohledu na využitý tarif.</w:t>
      </w:r>
    </w:p>
    <w:p w14:paraId="2E89CD1B" w14:textId="77777777" w:rsidR="00930D1E" w:rsidRDefault="00930D1E" w:rsidP="00930D1E">
      <w:r>
        <w:t xml:space="preserve">Nad rámec výše uvedeného, v případě nezajištění dopravy z viny Dopravce - tzn. zejména při odřeknutí vlaku z důvodu poruchy či nedostatku personálu, nedodržení garantované návaznosti nebo nedostatečné kapacity vlaku z důvodu nasazení jiného než plánovaného vozidla či soupravy je Dopravce povinen zajistit pro cestující alternativní dopravu nebo kompenzovat oprávněné náklady za alternativní způsob dopravy (např. taxislužba, privátní automobil) pro každého cestujícího až do výše 500 Kč. Toto odškodné se neuplatní, pokud existovala možnost spojení v rámci IDS JMK do cílové destinace s odjezdem nejpozději 70 minut po původně plánovaném odjezdu. </w:t>
      </w:r>
    </w:p>
    <w:p w14:paraId="778E5727" w14:textId="77777777" w:rsidR="00930D1E" w:rsidRDefault="00930D1E" w:rsidP="00930D1E"/>
    <w:p w14:paraId="18D60E4C" w14:textId="7D5CE905" w:rsidR="00930D1E" w:rsidRDefault="00930D1E" w:rsidP="00FA6522">
      <w:pPr>
        <w:pStyle w:val="Nadpis1"/>
      </w:pPr>
      <w:bookmarkStart w:id="1038" w:name="_Toc150718955"/>
      <w:bookmarkStart w:id="1039" w:name="_Toc104126200"/>
      <w:r>
        <w:t>úpravy obsahu TPSŽ</w:t>
      </w:r>
      <w:bookmarkEnd w:id="1038"/>
    </w:p>
    <w:p w14:paraId="2508109B" w14:textId="05A6777A" w:rsidR="0063093A" w:rsidRDefault="0063093A" w:rsidP="0063093A">
      <w:pPr>
        <w:rPr>
          <w:lang w:eastAsia="x-none"/>
        </w:rPr>
      </w:pPr>
      <w:r>
        <w:rPr>
          <w:lang w:eastAsia="x-none"/>
        </w:rPr>
        <w:t xml:space="preserve">V případě, že dojde ke změně nebo úpravě TPSŽ a </w:t>
      </w:r>
      <w:r w:rsidRPr="0063093A">
        <w:rPr>
          <w:lang w:eastAsia="x-none"/>
        </w:rPr>
        <w:t>takové změny nebo úpravy budou pro Dopravce znamenat nárůst nákladů</w:t>
      </w:r>
      <w:r>
        <w:rPr>
          <w:lang w:eastAsia="x-none"/>
        </w:rPr>
        <w:t>, bude postupováno podle odst. 16.5 Smlouvy</w:t>
      </w:r>
    </w:p>
    <w:p w14:paraId="22BB26A1" w14:textId="485D9D89" w:rsidR="00A55FC9" w:rsidRDefault="00A55FC9" w:rsidP="00930D1E">
      <w:pPr>
        <w:rPr>
          <w:lang w:eastAsia="x-none"/>
        </w:rPr>
      </w:pPr>
      <w:r>
        <w:rPr>
          <w:lang w:eastAsia="x-none"/>
        </w:rPr>
        <w:t>V souladu s </w:t>
      </w:r>
      <w:r w:rsidR="0063093A">
        <w:t>odst.</w:t>
      </w:r>
      <w:r w:rsidR="0063093A">
        <w:rPr>
          <w:lang w:eastAsia="x-none"/>
        </w:rPr>
        <w:t xml:space="preserve"> </w:t>
      </w:r>
      <w:r w:rsidR="00714C6D" w:rsidRPr="00714C6D">
        <w:rPr>
          <w:lang w:eastAsia="x-none"/>
        </w:rPr>
        <w:t>16</w:t>
      </w:r>
      <w:r w:rsidRPr="00714C6D">
        <w:rPr>
          <w:lang w:eastAsia="x-none"/>
        </w:rPr>
        <w:t>.</w:t>
      </w:r>
      <w:r w:rsidR="00714C6D">
        <w:rPr>
          <w:lang w:eastAsia="x-none"/>
        </w:rPr>
        <w:t xml:space="preserve">5 </w:t>
      </w:r>
      <w:r>
        <w:rPr>
          <w:lang w:eastAsia="x-none"/>
        </w:rPr>
        <w:t>Smlouvy je KORDIS je oprávněn</w:t>
      </w:r>
      <w:r w:rsidR="009C44A6">
        <w:rPr>
          <w:lang w:eastAsia="x-none"/>
        </w:rPr>
        <w:t xml:space="preserve"> kdykoliv změnit nebo upravit níže vyjmenované části těchto TPSŽ: </w:t>
      </w:r>
    </w:p>
    <w:p w14:paraId="29C62E14" w14:textId="41ED0762" w:rsidR="00C53CDC" w:rsidRDefault="00C53CDC" w:rsidP="00C53CDC">
      <w:pPr>
        <w:numPr>
          <w:ilvl w:val="0"/>
          <w:numId w:val="41"/>
        </w:numPr>
        <w:ind w:left="0" w:firstLine="0"/>
        <w:rPr>
          <w:lang w:eastAsia="x-none"/>
        </w:rPr>
      </w:pPr>
      <w:r>
        <w:rPr>
          <w:lang w:eastAsia="x-none"/>
        </w:rPr>
        <w:t>Bod 2</w:t>
      </w:r>
    </w:p>
    <w:p w14:paraId="16372084" w14:textId="4B87626B" w:rsidR="00603926" w:rsidRDefault="00603926" w:rsidP="00FA6522">
      <w:pPr>
        <w:numPr>
          <w:ilvl w:val="0"/>
          <w:numId w:val="41"/>
        </w:numPr>
        <w:ind w:left="0" w:firstLine="0"/>
      </w:pPr>
      <w:r>
        <w:t xml:space="preserve">Bod </w:t>
      </w:r>
      <w:r>
        <w:fldChar w:fldCharType="begin"/>
      </w:r>
      <w:r>
        <w:instrText xml:space="preserve"> REF _Ref141629472 \r \h </w:instrText>
      </w:r>
      <w:r>
        <w:fldChar w:fldCharType="separate"/>
      </w:r>
      <w:r>
        <w:t>3.4</w:t>
      </w:r>
      <w:r>
        <w:fldChar w:fldCharType="end"/>
      </w:r>
      <w:r>
        <w:t xml:space="preserve">, </w:t>
      </w:r>
      <w:r>
        <w:fldChar w:fldCharType="begin"/>
      </w:r>
      <w:r>
        <w:instrText xml:space="preserve"> REF _Ref141629486 \r \h </w:instrText>
      </w:r>
      <w:r>
        <w:fldChar w:fldCharType="separate"/>
      </w:r>
      <w:r>
        <w:t>3.5</w:t>
      </w:r>
      <w:r>
        <w:fldChar w:fldCharType="end"/>
      </w:r>
      <w:r>
        <w:t xml:space="preserve"> a </w:t>
      </w:r>
      <w:r>
        <w:fldChar w:fldCharType="begin"/>
      </w:r>
      <w:r>
        <w:instrText xml:space="preserve"> REF _Ref141629273 \r \h </w:instrText>
      </w:r>
      <w:r>
        <w:fldChar w:fldCharType="separate"/>
      </w:r>
      <w:r>
        <w:t>3.6</w:t>
      </w:r>
      <w:r>
        <w:fldChar w:fldCharType="end"/>
      </w:r>
    </w:p>
    <w:p w14:paraId="203CA900" w14:textId="2C35C84B" w:rsidR="009C44A6" w:rsidRDefault="009C44A6" w:rsidP="00FA6522">
      <w:pPr>
        <w:numPr>
          <w:ilvl w:val="0"/>
          <w:numId w:val="41"/>
        </w:numPr>
        <w:ind w:left="0" w:firstLine="0"/>
      </w:pPr>
      <w:r>
        <w:t xml:space="preserve">Bod </w:t>
      </w:r>
      <w:r>
        <w:fldChar w:fldCharType="begin"/>
      </w:r>
      <w:r>
        <w:instrText xml:space="preserve"> REF _Ref141628445 \r \h  \* MERGEFORMAT </w:instrText>
      </w:r>
      <w:r>
        <w:fldChar w:fldCharType="separate"/>
      </w:r>
      <w:r>
        <w:t>5.1</w:t>
      </w:r>
      <w:r>
        <w:fldChar w:fldCharType="end"/>
      </w:r>
      <w:r w:rsidR="00603926">
        <w:t xml:space="preserve">, </w:t>
      </w:r>
      <w:r>
        <w:fldChar w:fldCharType="begin"/>
      </w:r>
      <w:r>
        <w:instrText xml:space="preserve"> REF _Ref141628718 \r \h  \* MERGEFORMAT </w:instrText>
      </w:r>
      <w:r>
        <w:fldChar w:fldCharType="separate"/>
      </w:r>
      <w:r>
        <w:t>5.2</w:t>
      </w:r>
      <w:r>
        <w:fldChar w:fldCharType="end"/>
      </w:r>
      <w:r w:rsidR="00603926">
        <w:t xml:space="preserve"> vč. Pokynů</w:t>
      </w:r>
      <w:r>
        <w:t xml:space="preserve"> pro obsluhu informačních systémů v jednotkách Moravia</w:t>
      </w:r>
      <w:r w:rsidR="00603926">
        <w:t xml:space="preserve"> a</w:t>
      </w:r>
      <w:r>
        <w:t xml:space="preserve"> </w:t>
      </w:r>
      <w:r>
        <w:fldChar w:fldCharType="begin"/>
      </w:r>
      <w:r>
        <w:instrText xml:space="preserve"> REF _Ref141628821 \r \h </w:instrText>
      </w:r>
      <w:r>
        <w:fldChar w:fldCharType="separate"/>
      </w:r>
      <w:r>
        <w:t>5.4</w:t>
      </w:r>
      <w:r>
        <w:fldChar w:fldCharType="end"/>
      </w:r>
    </w:p>
    <w:p w14:paraId="2D8396CD" w14:textId="786B7FE1" w:rsidR="009C44A6" w:rsidRDefault="00603926" w:rsidP="00FA6522">
      <w:pPr>
        <w:numPr>
          <w:ilvl w:val="0"/>
          <w:numId w:val="41"/>
        </w:numPr>
        <w:ind w:left="0" w:firstLine="0"/>
      </w:pPr>
      <w:r>
        <w:t xml:space="preserve">Bod </w:t>
      </w:r>
      <w:r>
        <w:fldChar w:fldCharType="begin"/>
      </w:r>
      <w:r>
        <w:instrText xml:space="preserve"> REF _Ref141629042 \r \h </w:instrText>
      </w:r>
      <w:r>
        <w:fldChar w:fldCharType="separate"/>
      </w:r>
      <w:r>
        <w:t>6.3</w:t>
      </w:r>
      <w:r>
        <w:fldChar w:fldCharType="end"/>
      </w:r>
      <w:r>
        <w:t xml:space="preserve"> (včetně všech </w:t>
      </w:r>
      <w:proofErr w:type="spellStart"/>
      <w:r>
        <w:t>podbodů</w:t>
      </w:r>
      <w:proofErr w:type="spellEnd"/>
      <w:r>
        <w:t xml:space="preserve">), </w:t>
      </w:r>
      <w:r>
        <w:fldChar w:fldCharType="begin"/>
      </w:r>
      <w:r>
        <w:instrText xml:space="preserve"> REF _Ref141629141 \r \h </w:instrText>
      </w:r>
      <w:r>
        <w:fldChar w:fldCharType="separate"/>
      </w:r>
      <w:r>
        <w:t>6.4</w:t>
      </w:r>
      <w:r>
        <w:fldChar w:fldCharType="end"/>
      </w:r>
      <w:r w:rsidR="003009CF">
        <w:t xml:space="preserve"> a</w:t>
      </w:r>
      <w:r>
        <w:t xml:space="preserve"> </w:t>
      </w:r>
      <w:r>
        <w:fldChar w:fldCharType="begin"/>
      </w:r>
      <w:r>
        <w:instrText xml:space="preserve"> REF _Ref141629143 \r \h </w:instrText>
      </w:r>
      <w:r>
        <w:fldChar w:fldCharType="separate"/>
      </w:r>
      <w:r>
        <w:t>6.5</w:t>
      </w:r>
      <w:r>
        <w:fldChar w:fldCharType="end"/>
      </w:r>
    </w:p>
    <w:p w14:paraId="2EF616AA" w14:textId="67A7686A" w:rsidR="00603926" w:rsidRDefault="003009CF" w:rsidP="00FA6522">
      <w:pPr>
        <w:numPr>
          <w:ilvl w:val="0"/>
          <w:numId w:val="41"/>
        </w:numPr>
        <w:ind w:left="0" w:firstLine="0"/>
      </w:pPr>
      <w:r>
        <w:t xml:space="preserve">Bod </w:t>
      </w:r>
      <w:r>
        <w:fldChar w:fldCharType="begin"/>
      </w:r>
      <w:r>
        <w:instrText xml:space="preserve"> REF _Ref141629902 \r \h </w:instrText>
      </w:r>
      <w:r>
        <w:fldChar w:fldCharType="separate"/>
      </w:r>
      <w:r>
        <w:t>7.5</w:t>
      </w:r>
      <w:r>
        <w:fldChar w:fldCharType="end"/>
      </w:r>
      <w:r w:rsidR="00AE4584">
        <w:t xml:space="preserve"> (</w:t>
      </w:r>
      <w:r w:rsidR="00FA6522">
        <w:t xml:space="preserve">pouze </w:t>
      </w:r>
      <w:r w:rsidR="00AE4584">
        <w:t xml:space="preserve">seznam hlavních činností Dispečera Dopravce a </w:t>
      </w:r>
      <w:r w:rsidR="00FA6522">
        <w:t xml:space="preserve">seznam </w:t>
      </w:r>
      <w:r w:rsidR="00AE4584">
        <w:t>rozhodujících pravomocí CED)</w:t>
      </w:r>
    </w:p>
    <w:p w14:paraId="3D85A878" w14:textId="10B45FFE" w:rsidR="00AE4584" w:rsidRDefault="00FA6522" w:rsidP="00FA6522">
      <w:pPr>
        <w:numPr>
          <w:ilvl w:val="0"/>
          <w:numId w:val="41"/>
        </w:numPr>
        <w:ind w:left="0" w:firstLine="0"/>
      </w:pPr>
      <w:r>
        <w:t xml:space="preserve">Bod </w:t>
      </w:r>
      <w:r>
        <w:fldChar w:fldCharType="begin"/>
      </w:r>
      <w:r>
        <w:instrText xml:space="preserve"> REF _Ref141630304 \r \h </w:instrText>
      </w:r>
      <w:r>
        <w:fldChar w:fldCharType="separate"/>
      </w:r>
      <w:r>
        <w:t>10.2</w:t>
      </w:r>
      <w:r>
        <w:fldChar w:fldCharType="end"/>
      </w:r>
      <w:r>
        <w:t xml:space="preserve"> a </w:t>
      </w:r>
      <w:r>
        <w:rPr>
          <w:lang w:eastAsia="x-none"/>
        </w:rPr>
        <w:t>Závazné pokyny pro Vlakový doprovod</w:t>
      </w:r>
    </w:p>
    <w:p w14:paraId="72D3604C" w14:textId="1B303D14" w:rsidR="00FA6522" w:rsidRDefault="00FA6522" w:rsidP="00FA6522">
      <w:pPr>
        <w:numPr>
          <w:ilvl w:val="0"/>
          <w:numId w:val="41"/>
        </w:numPr>
        <w:ind w:left="0" w:firstLine="0"/>
      </w:pPr>
      <w:r>
        <w:rPr>
          <w:lang w:eastAsia="x-none"/>
        </w:rPr>
        <w:t xml:space="preserve">Bod </w:t>
      </w:r>
      <w:r>
        <w:rPr>
          <w:lang w:eastAsia="x-none"/>
        </w:rPr>
        <w:fldChar w:fldCharType="begin"/>
      </w:r>
      <w:r>
        <w:rPr>
          <w:lang w:eastAsia="x-none"/>
        </w:rPr>
        <w:instrText xml:space="preserve"> REF _Ref141630398 \r \h </w:instrText>
      </w:r>
      <w:r>
        <w:rPr>
          <w:lang w:eastAsia="x-none"/>
        </w:rPr>
      </w:r>
      <w:r>
        <w:rPr>
          <w:lang w:eastAsia="x-none"/>
        </w:rPr>
        <w:fldChar w:fldCharType="separate"/>
      </w:r>
      <w:r>
        <w:rPr>
          <w:lang w:eastAsia="x-none"/>
        </w:rPr>
        <w:t>10.3</w:t>
      </w:r>
      <w:r>
        <w:rPr>
          <w:lang w:eastAsia="x-none"/>
        </w:rPr>
        <w:fldChar w:fldCharType="end"/>
      </w:r>
      <w:r>
        <w:rPr>
          <w:lang w:eastAsia="x-none"/>
        </w:rPr>
        <w:t xml:space="preserve"> a Závazné pokyny pro zaměstnance prodejních míst</w:t>
      </w:r>
    </w:p>
    <w:p w14:paraId="49039A71" w14:textId="623BCBC4" w:rsidR="009C44A6" w:rsidRDefault="00FA6522" w:rsidP="00FA6522">
      <w:pPr>
        <w:numPr>
          <w:ilvl w:val="0"/>
          <w:numId w:val="41"/>
        </w:numPr>
        <w:ind w:left="0" w:firstLine="0"/>
      </w:pPr>
      <w:r>
        <w:t xml:space="preserve">Bod </w:t>
      </w:r>
      <w:r>
        <w:fldChar w:fldCharType="begin"/>
      </w:r>
      <w:r>
        <w:instrText xml:space="preserve"> REF _Ref141630446 \r \h </w:instrText>
      </w:r>
      <w:r>
        <w:fldChar w:fldCharType="separate"/>
      </w:r>
      <w:r>
        <w:t>10.4</w:t>
      </w:r>
      <w:r>
        <w:fldChar w:fldCharType="end"/>
      </w:r>
      <w:r>
        <w:t xml:space="preserve"> a </w:t>
      </w:r>
      <w:r>
        <w:rPr>
          <w:lang w:eastAsia="x-none"/>
        </w:rPr>
        <w:t>Závazné pokyny pro strojvedoucí</w:t>
      </w:r>
    </w:p>
    <w:p w14:paraId="2B050BD3" w14:textId="455CEFA3" w:rsidR="00FA6522" w:rsidRDefault="00FA6522" w:rsidP="00FA6522">
      <w:pPr>
        <w:numPr>
          <w:ilvl w:val="0"/>
          <w:numId w:val="41"/>
        </w:numPr>
        <w:ind w:left="0" w:firstLine="0"/>
      </w:pPr>
      <w:r>
        <w:t xml:space="preserve">Bod </w:t>
      </w:r>
      <w:r>
        <w:fldChar w:fldCharType="begin"/>
      </w:r>
      <w:r>
        <w:instrText xml:space="preserve"> REF _Ref141630616 \r \h </w:instrText>
      </w:r>
      <w:r>
        <w:fldChar w:fldCharType="separate"/>
      </w:r>
      <w:r>
        <w:t>10.5</w:t>
      </w:r>
      <w:r>
        <w:fldChar w:fldCharType="end"/>
      </w:r>
    </w:p>
    <w:p w14:paraId="1EC89913" w14:textId="09F8880F" w:rsidR="00FA6522" w:rsidRDefault="00FA6522" w:rsidP="00FA6522">
      <w:pPr>
        <w:numPr>
          <w:ilvl w:val="0"/>
          <w:numId w:val="41"/>
        </w:numPr>
        <w:ind w:left="0" w:firstLine="0"/>
      </w:pPr>
      <w:r>
        <w:t>Příloha 1 TPSŽ – G</w:t>
      </w:r>
      <w:r w:rsidR="00186533">
        <w:t>a</w:t>
      </w:r>
      <w:r>
        <w:t>rance návazností a její přílohy</w:t>
      </w:r>
    </w:p>
    <w:p w14:paraId="0D79B2FF" w14:textId="4E57FB90" w:rsidR="00FA6522" w:rsidRDefault="00FA6522" w:rsidP="00FA6522">
      <w:pPr>
        <w:numPr>
          <w:ilvl w:val="0"/>
          <w:numId w:val="41"/>
        </w:numPr>
        <w:ind w:left="0" w:firstLine="0"/>
      </w:pPr>
      <w:r>
        <w:t>Příloha 2 TPSŽ – Vybavení zastávek</w:t>
      </w:r>
    </w:p>
    <w:p w14:paraId="66EF304E" w14:textId="77777777" w:rsidR="00930D1E" w:rsidRPr="001008FF" w:rsidRDefault="00930D1E" w:rsidP="00930D1E"/>
    <w:p w14:paraId="011D111B" w14:textId="5BA73EEB" w:rsidR="00930D1E" w:rsidRDefault="00930D1E" w:rsidP="00930D1E">
      <w:pPr>
        <w:pStyle w:val="Nadpis1"/>
      </w:pPr>
      <w:bookmarkStart w:id="1040" w:name="_Toc150718956"/>
      <w:r>
        <w:t>Seznam příloh</w:t>
      </w:r>
      <w:bookmarkEnd w:id="1039"/>
      <w:bookmarkEnd w:id="1040"/>
    </w:p>
    <w:p w14:paraId="5325FA72" w14:textId="77777777" w:rsidR="00930D1E" w:rsidRDefault="00930D1E" w:rsidP="00930D1E">
      <w:r>
        <w:t>Příloha 1: Garance návazností</w:t>
      </w:r>
    </w:p>
    <w:p w14:paraId="6B2B0EC5" w14:textId="06834A8E" w:rsidR="00C71516" w:rsidRPr="0023265A" w:rsidRDefault="00930D1E" w:rsidP="003F2E63">
      <w:r>
        <w:t xml:space="preserve">Příloha 2: </w:t>
      </w:r>
      <w:r w:rsidRPr="005D69DE">
        <w:t xml:space="preserve">Vybavení </w:t>
      </w:r>
      <w:r>
        <w:t>zastávek</w:t>
      </w:r>
    </w:p>
    <w:sectPr w:rsidR="00C71516" w:rsidRPr="0023265A" w:rsidSect="00DC0ED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848A" w14:textId="77777777" w:rsidR="00B30C91" w:rsidRDefault="00B30C91">
      <w:r>
        <w:separator/>
      </w:r>
    </w:p>
  </w:endnote>
  <w:endnote w:type="continuationSeparator" w:id="0">
    <w:p w14:paraId="40B5FEA7" w14:textId="77777777" w:rsidR="00B30C91" w:rsidRDefault="00B30C91">
      <w:r>
        <w:continuationSeparator/>
      </w:r>
    </w:p>
  </w:endnote>
  <w:endnote w:type="continuationNotice" w:id="1">
    <w:p w14:paraId="4367E817" w14:textId="77777777" w:rsidR="00B30C91" w:rsidRDefault="00B30C9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DejaVu Sans">
    <w:altName w:val="Verdana"/>
    <w:charset w:val="EE"/>
    <w:family w:val="swiss"/>
    <w:pitch w:val="variable"/>
    <w:sig w:usb0="E7002EFF" w:usb1="D200FDFF" w:usb2="0A24602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EE"/>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23E9" w14:textId="77777777" w:rsidR="00C53CDC" w:rsidRDefault="00C53C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2054" w14:textId="1B43F6A8" w:rsidR="00C53CDC" w:rsidRDefault="00C53CDC" w:rsidP="00EC0659">
    <w:pPr>
      <w:pStyle w:val="Zpat"/>
    </w:pPr>
    <w:r>
      <w:rPr>
        <w:rStyle w:val="slostrnky"/>
      </w:rPr>
      <w:fldChar w:fldCharType="begin"/>
    </w:r>
    <w:r>
      <w:rPr>
        <w:rStyle w:val="slostrnky"/>
      </w:rPr>
      <w:instrText xml:space="preserve"> PAGE </w:instrText>
    </w:r>
    <w:r>
      <w:rPr>
        <w:rStyle w:val="slostrnky"/>
      </w:rPr>
      <w:fldChar w:fldCharType="separate"/>
    </w:r>
    <w:r w:rsidR="00E21577">
      <w:rPr>
        <w:rStyle w:val="slostrnky"/>
        <w:noProof/>
      </w:rPr>
      <w:t>24</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E21577">
      <w:rPr>
        <w:rStyle w:val="slostrnky"/>
        <w:noProof/>
      </w:rPr>
      <w:t>45</w:t>
    </w:r>
    <w:r>
      <w:rPr>
        <w:rStyle w:val="slostrnky"/>
      </w:rPr>
      <w:fldChar w:fldCharType="end"/>
    </w:r>
  </w:p>
  <w:p w14:paraId="260E2509" w14:textId="77777777" w:rsidR="00C53CDC" w:rsidRDefault="00C53CD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B65F" w14:textId="77777777" w:rsidR="00C53CDC" w:rsidRDefault="00C53C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6450D" w14:textId="77777777" w:rsidR="00B30C91" w:rsidRDefault="00B30C91">
      <w:r>
        <w:separator/>
      </w:r>
    </w:p>
  </w:footnote>
  <w:footnote w:type="continuationSeparator" w:id="0">
    <w:p w14:paraId="1F2250AB" w14:textId="77777777" w:rsidR="00B30C91" w:rsidRDefault="00B30C91">
      <w:r>
        <w:continuationSeparator/>
      </w:r>
    </w:p>
  </w:footnote>
  <w:footnote w:type="continuationNotice" w:id="1">
    <w:p w14:paraId="2198FCC7" w14:textId="77777777" w:rsidR="00B30C91" w:rsidRDefault="00B30C91">
      <w:pPr>
        <w:spacing w:before="0" w:after="0"/>
      </w:pPr>
    </w:p>
  </w:footnote>
  <w:footnote w:id="2">
    <w:p w14:paraId="4E8A3A27" w14:textId="5428BDC7" w:rsidR="00584B7B" w:rsidRDefault="00584B7B">
      <w:pPr>
        <w:pStyle w:val="Textpoznpodarou"/>
      </w:pPr>
      <w:r>
        <w:rPr>
          <w:rStyle w:val="Znakapoznpodarou"/>
        </w:rPr>
        <w:footnoteRef/>
      </w:r>
      <w:r>
        <w:t xml:space="preserve"> </w:t>
      </w:r>
      <w:r w:rsidRPr="00584B7B">
        <w:t>Technical Specification for Interoperability relating to Telematics Applications for Passenger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17AD" w14:textId="77777777" w:rsidR="00C53CDC" w:rsidRDefault="00C53C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9621" w14:textId="77777777" w:rsidR="00C53CDC" w:rsidRDefault="00C53CD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DDAE" w14:textId="77777777" w:rsidR="00C53CDC" w:rsidRDefault="00C53C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AB4B83"/>
    <w:multiLevelType w:val="hybridMultilevel"/>
    <w:tmpl w:val="BCFED9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0B83D92"/>
    <w:multiLevelType w:val="hybridMultilevel"/>
    <w:tmpl w:val="7D743DDC"/>
    <w:name w:val="WW8Num2"/>
    <w:lvl w:ilvl="0" w:tplc="41A6F094">
      <w:start w:val="1"/>
      <w:numFmt w:val="bullet"/>
      <w:lvlText w:val=""/>
      <w:lvlJc w:val="left"/>
      <w:pPr>
        <w:tabs>
          <w:tab w:val="num" w:pos="227"/>
        </w:tabs>
        <w:ind w:left="227" w:hanging="227"/>
      </w:pPr>
      <w:rPr>
        <w:rFonts w:ascii="Symbol" w:hAnsi="Symbol" w:hint="default"/>
      </w:rPr>
    </w:lvl>
    <w:lvl w:ilvl="1" w:tplc="0A4C812A" w:tentative="1">
      <w:start w:val="1"/>
      <w:numFmt w:val="bullet"/>
      <w:lvlText w:val="o"/>
      <w:lvlJc w:val="left"/>
      <w:pPr>
        <w:tabs>
          <w:tab w:val="num" w:pos="1440"/>
        </w:tabs>
        <w:ind w:left="1440" w:hanging="360"/>
      </w:pPr>
      <w:rPr>
        <w:rFonts w:ascii="Courier New" w:hAnsi="Courier New" w:hint="default"/>
      </w:rPr>
    </w:lvl>
    <w:lvl w:ilvl="2" w:tplc="9CBA16F0" w:tentative="1">
      <w:start w:val="1"/>
      <w:numFmt w:val="bullet"/>
      <w:lvlText w:val=""/>
      <w:lvlJc w:val="left"/>
      <w:pPr>
        <w:tabs>
          <w:tab w:val="num" w:pos="2160"/>
        </w:tabs>
        <w:ind w:left="2160" w:hanging="360"/>
      </w:pPr>
      <w:rPr>
        <w:rFonts w:ascii="Wingdings" w:hAnsi="Wingdings" w:hint="default"/>
      </w:rPr>
    </w:lvl>
    <w:lvl w:ilvl="3" w:tplc="60ECA532" w:tentative="1">
      <w:start w:val="1"/>
      <w:numFmt w:val="bullet"/>
      <w:lvlText w:val=""/>
      <w:lvlJc w:val="left"/>
      <w:pPr>
        <w:tabs>
          <w:tab w:val="num" w:pos="2880"/>
        </w:tabs>
        <w:ind w:left="2880" w:hanging="360"/>
      </w:pPr>
      <w:rPr>
        <w:rFonts w:ascii="Symbol" w:hAnsi="Symbol" w:hint="default"/>
      </w:rPr>
    </w:lvl>
    <w:lvl w:ilvl="4" w:tplc="EBCEF564" w:tentative="1">
      <w:start w:val="1"/>
      <w:numFmt w:val="bullet"/>
      <w:lvlText w:val="o"/>
      <w:lvlJc w:val="left"/>
      <w:pPr>
        <w:tabs>
          <w:tab w:val="num" w:pos="3600"/>
        </w:tabs>
        <w:ind w:left="3600" w:hanging="360"/>
      </w:pPr>
      <w:rPr>
        <w:rFonts w:ascii="Courier New" w:hAnsi="Courier New" w:hint="default"/>
      </w:rPr>
    </w:lvl>
    <w:lvl w:ilvl="5" w:tplc="BE960292" w:tentative="1">
      <w:start w:val="1"/>
      <w:numFmt w:val="bullet"/>
      <w:lvlText w:val=""/>
      <w:lvlJc w:val="left"/>
      <w:pPr>
        <w:tabs>
          <w:tab w:val="num" w:pos="4320"/>
        </w:tabs>
        <w:ind w:left="4320" w:hanging="360"/>
      </w:pPr>
      <w:rPr>
        <w:rFonts w:ascii="Wingdings" w:hAnsi="Wingdings" w:hint="default"/>
      </w:rPr>
    </w:lvl>
    <w:lvl w:ilvl="6" w:tplc="E26E25C6" w:tentative="1">
      <w:start w:val="1"/>
      <w:numFmt w:val="bullet"/>
      <w:lvlText w:val=""/>
      <w:lvlJc w:val="left"/>
      <w:pPr>
        <w:tabs>
          <w:tab w:val="num" w:pos="5040"/>
        </w:tabs>
        <w:ind w:left="5040" w:hanging="360"/>
      </w:pPr>
      <w:rPr>
        <w:rFonts w:ascii="Symbol" w:hAnsi="Symbol" w:hint="default"/>
      </w:rPr>
    </w:lvl>
    <w:lvl w:ilvl="7" w:tplc="93A2120A" w:tentative="1">
      <w:start w:val="1"/>
      <w:numFmt w:val="bullet"/>
      <w:lvlText w:val="o"/>
      <w:lvlJc w:val="left"/>
      <w:pPr>
        <w:tabs>
          <w:tab w:val="num" w:pos="5760"/>
        </w:tabs>
        <w:ind w:left="5760" w:hanging="360"/>
      </w:pPr>
      <w:rPr>
        <w:rFonts w:ascii="Courier New" w:hAnsi="Courier New" w:hint="default"/>
      </w:rPr>
    </w:lvl>
    <w:lvl w:ilvl="8" w:tplc="6B866B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327430"/>
    <w:multiLevelType w:val="hybridMultilevel"/>
    <w:tmpl w:val="A50644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05625E"/>
    <w:multiLevelType w:val="hybridMultilevel"/>
    <w:tmpl w:val="599622AA"/>
    <w:lvl w:ilvl="0" w:tplc="F5FA2B9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046ECA"/>
    <w:multiLevelType w:val="hybridMultilevel"/>
    <w:tmpl w:val="277E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6A1BA0"/>
    <w:multiLevelType w:val="hybridMultilevel"/>
    <w:tmpl w:val="1C1E25B0"/>
    <w:lvl w:ilvl="0" w:tplc="0B028C26">
      <w:start w:val="1"/>
      <w:numFmt w:val="decimal"/>
      <w:lvlText w:val="%1."/>
      <w:lvlJc w:val="left"/>
      <w:pPr>
        <w:tabs>
          <w:tab w:val="num" w:pos="907"/>
        </w:tabs>
        <w:ind w:left="907" w:hanging="34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 w15:restartNumberingAfterBreak="0">
    <w:nsid w:val="0DFA4F80"/>
    <w:multiLevelType w:val="hybridMultilevel"/>
    <w:tmpl w:val="4E488786"/>
    <w:lvl w:ilvl="0" w:tplc="0B028C26">
      <w:start w:val="1"/>
      <w:numFmt w:val="bullet"/>
      <w:lvlText w:val=""/>
      <w:lvlJc w:val="left"/>
      <w:pPr>
        <w:tabs>
          <w:tab w:val="num" w:pos="287"/>
        </w:tabs>
        <w:ind w:left="287" w:hanging="227"/>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0E6F72DF"/>
    <w:multiLevelType w:val="hybridMultilevel"/>
    <w:tmpl w:val="2C843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3D64FF"/>
    <w:multiLevelType w:val="hybridMultilevel"/>
    <w:tmpl w:val="8A3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345C3E"/>
    <w:multiLevelType w:val="multilevel"/>
    <w:tmpl w:val="2A4AD7E0"/>
    <w:numStyleLink w:val="Styl3"/>
  </w:abstractNum>
  <w:abstractNum w:abstractNumId="11" w15:restartNumberingAfterBreak="0">
    <w:nsid w:val="1337660D"/>
    <w:multiLevelType w:val="hybridMultilevel"/>
    <w:tmpl w:val="8BE677AC"/>
    <w:lvl w:ilvl="0" w:tplc="04050001">
      <w:start w:val="1"/>
      <w:numFmt w:val="bullet"/>
      <w:lvlText w:val=""/>
      <w:lvlJc w:val="left"/>
      <w:pPr>
        <w:tabs>
          <w:tab w:val="num" w:pos="17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14116"/>
    <w:multiLevelType w:val="hybridMultilevel"/>
    <w:tmpl w:val="58BA63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610234A"/>
    <w:multiLevelType w:val="hybridMultilevel"/>
    <w:tmpl w:val="58FAEB34"/>
    <w:lvl w:ilvl="0" w:tplc="EDBAC29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D87601"/>
    <w:multiLevelType w:val="hybridMultilevel"/>
    <w:tmpl w:val="9904CC48"/>
    <w:lvl w:ilvl="0" w:tplc="532C30F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C8605A"/>
    <w:multiLevelType w:val="multilevel"/>
    <w:tmpl w:val="511AE5BE"/>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43EA0"/>
    <w:multiLevelType w:val="hybridMultilevel"/>
    <w:tmpl w:val="468605F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7" w15:restartNumberingAfterBreak="0">
    <w:nsid w:val="25AE4F8B"/>
    <w:multiLevelType w:val="hybridMultilevel"/>
    <w:tmpl w:val="B54A5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D37FB6"/>
    <w:multiLevelType w:val="hybridMultilevel"/>
    <w:tmpl w:val="79C26FC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A2100C"/>
    <w:multiLevelType w:val="hybridMultilevel"/>
    <w:tmpl w:val="AF7E0FA8"/>
    <w:lvl w:ilvl="0" w:tplc="FFFFFFFF">
      <w:start w:val="1"/>
      <w:numFmt w:val="bullet"/>
      <w:lvlText w:val=""/>
      <w:lvlJc w:val="left"/>
      <w:pPr>
        <w:tabs>
          <w:tab w:val="num" w:pos="227"/>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91403"/>
    <w:multiLevelType w:val="hybridMultilevel"/>
    <w:tmpl w:val="D130AAC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064A62"/>
    <w:multiLevelType w:val="hybridMultilevel"/>
    <w:tmpl w:val="B9DE0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3C50AB"/>
    <w:multiLevelType w:val="hybridMultilevel"/>
    <w:tmpl w:val="FEF0F3A6"/>
    <w:lvl w:ilvl="0" w:tplc="EDBAC2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575AFF"/>
    <w:multiLevelType w:val="hybridMultilevel"/>
    <w:tmpl w:val="84C4FA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4323A7"/>
    <w:multiLevelType w:val="hybridMultilevel"/>
    <w:tmpl w:val="9A2E66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1DE344F"/>
    <w:multiLevelType w:val="multilevel"/>
    <w:tmpl w:val="2A4AD7E0"/>
    <w:styleLink w:val="Styl3"/>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lang w:val="cs-CZ"/>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346723"/>
    <w:multiLevelType w:val="multilevel"/>
    <w:tmpl w:val="D9AEA1B0"/>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0" w:firstLine="0"/>
      </w:pPr>
      <w:rPr>
        <w:rFonts w:ascii="Arial" w:hAnsi="Arial" w:cs="Arial" w:hint="default"/>
        <w:i w:val="0"/>
        <w:iCs/>
      </w:rPr>
    </w:lvl>
    <w:lvl w:ilvl="2">
      <w:start w:val="1"/>
      <w:numFmt w:val="decimal"/>
      <w:pStyle w:val="Nadpis3"/>
      <w:lvlText w:val="%1.%2.%3."/>
      <w:lvlJc w:val="left"/>
      <w:pPr>
        <w:tabs>
          <w:tab w:val="num" w:pos="568"/>
        </w:tabs>
        <w:ind w:left="1" w:firstLine="567"/>
      </w:pPr>
      <w:rPr>
        <w:rFonts w:hint="default"/>
      </w:rPr>
    </w:lvl>
    <w:lvl w:ilvl="3">
      <w:start w:val="1"/>
      <w:numFmt w:val="decimal"/>
      <w:pStyle w:val="Nadpis4"/>
      <w:lvlText w:val="%1.%2.%3.%4."/>
      <w:lvlJc w:val="left"/>
      <w:pPr>
        <w:ind w:left="0" w:firstLine="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8C0E12"/>
    <w:multiLevelType w:val="hybridMultilevel"/>
    <w:tmpl w:val="23E6A5BE"/>
    <w:lvl w:ilvl="0" w:tplc="46DE0110">
      <w:start w:val="1"/>
      <w:numFmt w:val="decimal"/>
      <w:lvlText w:val="%1)"/>
      <w:lvlJc w:val="left"/>
      <w:pPr>
        <w:ind w:left="720" w:hanging="360"/>
      </w:pPr>
      <w:rPr>
        <w:rFonts w:ascii="Arial" w:hAnsi="Arial"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BF7CFD"/>
    <w:multiLevelType w:val="hybridMultilevel"/>
    <w:tmpl w:val="3A30CCF4"/>
    <w:lvl w:ilvl="0" w:tplc="0B028C26">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52DC0E66"/>
    <w:multiLevelType w:val="hybridMultilevel"/>
    <w:tmpl w:val="003C43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7E52CE0"/>
    <w:multiLevelType w:val="multilevel"/>
    <w:tmpl w:val="D1FA0E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102AF3"/>
    <w:multiLevelType w:val="hybridMultilevel"/>
    <w:tmpl w:val="D68AFCAE"/>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550F65"/>
    <w:multiLevelType w:val="multilevel"/>
    <w:tmpl w:val="149E3C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3E32E6"/>
    <w:multiLevelType w:val="hybridMultilevel"/>
    <w:tmpl w:val="A65A4C88"/>
    <w:lvl w:ilvl="0" w:tplc="04050017">
      <w:start w:val="1"/>
      <w:numFmt w:val="lowerLetter"/>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DC62DC"/>
    <w:multiLevelType w:val="hybridMultilevel"/>
    <w:tmpl w:val="664843E6"/>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CD4BCD"/>
    <w:multiLevelType w:val="hybridMultilevel"/>
    <w:tmpl w:val="23E6A5BE"/>
    <w:lvl w:ilvl="0" w:tplc="FFFFFFFF">
      <w:start w:val="1"/>
      <w:numFmt w:val="decimal"/>
      <w:lvlText w:val="%1)"/>
      <w:lvlJc w:val="left"/>
      <w:pPr>
        <w:ind w:left="720" w:hanging="360"/>
      </w:pPr>
      <w:rPr>
        <w:rFonts w:ascii="Arial" w:hAnsi="Arial" w:hint="default"/>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8A22B4"/>
    <w:multiLevelType w:val="hybridMultilevel"/>
    <w:tmpl w:val="0B481578"/>
    <w:lvl w:ilvl="0" w:tplc="F1FCF456">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1C59A9"/>
    <w:multiLevelType w:val="hybridMultilevel"/>
    <w:tmpl w:val="C3FE6684"/>
    <w:lvl w:ilvl="0" w:tplc="0B028C26">
      <w:start w:val="1"/>
      <w:numFmt w:val="ordin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4B5D6A"/>
    <w:multiLevelType w:val="multilevel"/>
    <w:tmpl w:val="88FA8054"/>
    <w:lvl w:ilvl="0">
      <w:start w:val="1"/>
      <w:numFmt w:val="decimal"/>
      <w:lvlText w:val="%1."/>
      <w:lvlJc w:val="left"/>
      <w:pPr>
        <w:tabs>
          <w:tab w:val="num" w:pos="851"/>
        </w:tabs>
        <w:ind w:left="851" w:hanging="567"/>
      </w:pPr>
      <w:rPr>
        <w:rFonts w:ascii="Times New Roman" w:hAnsi="Times New Roman" w:hint="default"/>
        <w:b/>
        <w:i w:val="0"/>
        <w:sz w:val="22"/>
      </w:rPr>
    </w:lvl>
    <w:lvl w:ilvl="1">
      <w:start w:val="1"/>
      <w:numFmt w:val="decimal"/>
      <w:lvlText w:val="%1.%2"/>
      <w:lvlJc w:val="left"/>
      <w:pPr>
        <w:tabs>
          <w:tab w:val="num" w:pos="1276"/>
        </w:tabs>
        <w:ind w:left="1276" w:hanging="567"/>
      </w:pPr>
      <w:rPr>
        <w:rFonts w:ascii="Times New Roman" w:hAnsi="Times New Roman" w:hint="default"/>
        <w:b w:val="0"/>
        <w:i w:val="0"/>
        <w:strike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0E00349"/>
    <w:multiLevelType w:val="hybridMultilevel"/>
    <w:tmpl w:val="36E08B48"/>
    <w:lvl w:ilvl="0" w:tplc="532C30FC">
      <w:start w:val="1"/>
      <w:numFmt w:val="lowerLetter"/>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5C5CCD"/>
    <w:multiLevelType w:val="hybridMultilevel"/>
    <w:tmpl w:val="5EA439C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5187A19"/>
    <w:multiLevelType w:val="multilevel"/>
    <w:tmpl w:val="131A43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1F005F"/>
    <w:multiLevelType w:val="hybridMultilevel"/>
    <w:tmpl w:val="CC46169A"/>
    <w:lvl w:ilvl="0" w:tplc="735870E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CB3D71"/>
    <w:multiLevelType w:val="multilevel"/>
    <w:tmpl w:val="A9687D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6A01D51"/>
    <w:multiLevelType w:val="hybridMultilevel"/>
    <w:tmpl w:val="ABF68C76"/>
    <w:lvl w:ilvl="0" w:tplc="EAAC62F4">
      <w:start w:val="1"/>
      <w:numFmt w:val="bullet"/>
      <w:lvlText w:val=""/>
      <w:lvlJc w:val="left"/>
      <w:pPr>
        <w:tabs>
          <w:tab w:val="num" w:pos="227"/>
        </w:tabs>
        <w:ind w:left="227" w:hanging="227"/>
      </w:pPr>
      <w:rPr>
        <w:rFonts w:ascii="Symbol" w:hAnsi="Symbol" w:hint="default"/>
      </w:rPr>
    </w:lvl>
    <w:lvl w:ilvl="1" w:tplc="80386A78" w:tentative="1">
      <w:start w:val="1"/>
      <w:numFmt w:val="bullet"/>
      <w:lvlText w:val="o"/>
      <w:lvlJc w:val="left"/>
      <w:pPr>
        <w:tabs>
          <w:tab w:val="num" w:pos="1440"/>
        </w:tabs>
        <w:ind w:left="1440" w:hanging="360"/>
      </w:pPr>
      <w:rPr>
        <w:rFonts w:ascii="Courier New" w:hAnsi="Courier New" w:hint="default"/>
      </w:rPr>
    </w:lvl>
    <w:lvl w:ilvl="2" w:tplc="15B4DD00" w:tentative="1">
      <w:start w:val="1"/>
      <w:numFmt w:val="bullet"/>
      <w:lvlText w:val=""/>
      <w:lvlJc w:val="left"/>
      <w:pPr>
        <w:tabs>
          <w:tab w:val="num" w:pos="2160"/>
        </w:tabs>
        <w:ind w:left="2160" w:hanging="360"/>
      </w:pPr>
      <w:rPr>
        <w:rFonts w:ascii="Wingdings" w:hAnsi="Wingdings" w:hint="default"/>
      </w:rPr>
    </w:lvl>
    <w:lvl w:ilvl="3" w:tplc="C986C27A" w:tentative="1">
      <w:start w:val="1"/>
      <w:numFmt w:val="bullet"/>
      <w:lvlText w:val=""/>
      <w:lvlJc w:val="left"/>
      <w:pPr>
        <w:tabs>
          <w:tab w:val="num" w:pos="2880"/>
        </w:tabs>
        <w:ind w:left="2880" w:hanging="360"/>
      </w:pPr>
      <w:rPr>
        <w:rFonts w:ascii="Symbol" w:hAnsi="Symbol" w:hint="default"/>
      </w:rPr>
    </w:lvl>
    <w:lvl w:ilvl="4" w:tplc="549A03E6" w:tentative="1">
      <w:start w:val="1"/>
      <w:numFmt w:val="bullet"/>
      <w:lvlText w:val="o"/>
      <w:lvlJc w:val="left"/>
      <w:pPr>
        <w:tabs>
          <w:tab w:val="num" w:pos="3600"/>
        </w:tabs>
        <w:ind w:left="3600" w:hanging="360"/>
      </w:pPr>
      <w:rPr>
        <w:rFonts w:ascii="Courier New" w:hAnsi="Courier New" w:hint="default"/>
      </w:rPr>
    </w:lvl>
    <w:lvl w:ilvl="5" w:tplc="EB98DED2" w:tentative="1">
      <w:start w:val="1"/>
      <w:numFmt w:val="bullet"/>
      <w:lvlText w:val=""/>
      <w:lvlJc w:val="left"/>
      <w:pPr>
        <w:tabs>
          <w:tab w:val="num" w:pos="4320"/>
        </w:tabs>
        <w:ind w:left="4320" w:hanging="360"/>
      </w:pPr>
      <w:rPr>
        <w:rFonts w:ascii="Wingdings" w:hAnsi="Wingdings" w:hint="default"/>
      </w:rPr>
    </w:lvl>
    <w:lvl w:ilvl="6" w:tplc="AFCA8AD4" w:tentative="1">
      <w:start w:val="1"/>
      <w:numFmt w:val="bullet"/>
      <w:lvlText w:val=""/>
      <w:lvlJc w:val="left"/>
      <w:pPr>
        <w:tabs>
          <w:tab w:val="num" w:pos="5040"/>
        </w:tabs>
        <w:ind w:left="5040" w:hanging="360"/>
      </w:pPr>
      <w:rPr>
        <w:rFonts w:ascii="Symbol" w:hAnsi="Symbol" w:hint="default"/>
      </w:rPr>
    </w:lvl>
    <w:lvl w:ilvl="7" w:tplc="4EBACFCE" w:tentative="1">
      <w:start w:val="1"/>
      <w:numFmt w:val="bullet"/>
      <w:lvlText w:val="o"/>
      <w:lvlJc w:val="left"/>
      <w:pPr>
        <w:tabs>
          <w:tab w:val="num" w:pos="5760"/>
        </w:tabs>
        <w:ind w:left="5760" w:hanging="360"/>
      </w:pPr>
      <w:rPr>
        <w:rFonts w:ascii="Courier New" w:hAnsi="Courier New" w:hint="default"/>
      </w:rPr>
    </w:lvl>
    <w:lvl w:ilvl="8" w:tplc="C7AA53A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EA0DC5"/>
    <w:multiLevelType w:val="multilevel"/>
    <w:tmpl w:val="2A4AD7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lang w:val="cs-CZ"/>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8E772F"/>
    <w:multiLevelType w:val="hybridMultilevel"/>
    <w:tmpl w:val="33F82A34"/>
    <w:lvl w:ilvl="0" w:tplc="E7EE4B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8913341">
    <w:abstractNumId w:val="6"/>
  </w:num>
  <w:num w:numId="2" w16cid:durableId="1363943788">
    <w:abstractNumId w:val="39"/>
  </w:num>
  <w:num w:numId="3" w16cid:durableId="1719739935">
    <w:abstractNumId w:val="45"/>
  </w:num>
  <w:num w:numId="4" w16cid:durableId="182331391">
    <w:abstractNumId w:val="37"/>
  </w:num>
  <w:num w:numId="5" w16cid:durableId="993753898">
    <w:abstractNumId w:val="44"/>
  </w:num>
  <w:num w:numId="6" w16cid:durableId="1203129850">
    <w:abstractNumId w:val="28"/>
  </w:num>
  <w:num w:numId="7" w16cid:durableId="1243181614">
    <w:abstractNumId w:val="19"/>
  </w:num>
  <w:num w:numId="8" w16cid:durableId="1757358366">
    <w:abstractNumId w:val="34"/>
  </w:num>
  <w:num w:numId="9" w16cid:durableId="1575042844">
    <w:abstractNumId w:val="40"/>
  </w:num>
  <w:num w:numId="10" w16cid:durableId="1797528908">
    <w:abstractNumId w:val="8"/>
  </w:num>
  <w:num w:numId="11" w16cid:durableId="939488489">
    <w:abstractNumId w:val="17"/>
  </w:num>
  <w:num w:numId="12" w16cid:durableId="1833063931">
    <w:abstractNumId w:val="9"/>
  </w:num>
  <w:num w:numId="13" w16cid:durableId="674891290">
    <w:abstractNumId w:val="29"/>
  </w:num>
  <w:num w:numId="14" w16cid:durableId="757557739">
    <w:abstractNumId w:val="21"/>
  </w:num>
  <w:num w:numId="15" w16cid:durableId="808400054">
    <w:abstractNumId w:val="24"/>
  </w:num>
  <w:num w:numId="16" w16cid:durableId="1086263002">
    <w:abstractNumId w:val="23"/>
  </w:num>
  <w:num w:numId="17" w16cid:durableId="1902515342">
    <w:abstractNumId w:val="14"/>
  </w:num>
  <w:num w:numId="18" w16cid:durableId="309486290">
    <w:abstractNumId w:val="33"/>
  </w:num>
  <w:num w:numId="19" w16cid:durableId="1709332602">
    <w:abstractNumId w:val="5"/>
  </w:num>
  <w:num w:numId="20" w16cid:durableId="2114127726">
    <w:abstractNumId w:val="12"/>
  </w:num>
  <w:num w:numId="21" w16cid:durableId="814952028">
    <w:abstractNumId w:val="27"/>
  </w:num>
  <w:num w:numId="22" w16cid:durableId="1907691162">
    <w:abstractNumId w:val="36"/>
  </w:num>
  <w:num w:numId="23" w16cid:durableId="865287398">
    <w:abstractNumId w:val="11"/>
  </w:num>
  <w:num w:numId="24" w16cid:durableId="2071537632">
    <w:abstractNumId w:val="4"/>
  </w:num>
  <w:num w:numId="25" w16cid:durableId="927150938">
    <w:abstractNumId w:val="16"/>
  </w:num>
  <w:num w:numId="26" w16cid:durableId="1489395231">
    <w:abstractNumId w:val="35"/>
  </w:num>
  <w:num w:numId="27" w16cid:durableId="228197645">
    <w:abstractNumId w:val="43"/>
  </w:num>
  <w:num w:numId="28" w16cid:durableId="1705593597">
    <w:abstractNumId w:val="15"/>
  </w:num>
  <w:num w:numId="29" w16cid:durableId="1722942653">
    <w:abstractNumId w:val="42"/>
  </w:num>
  <w:num w:numId="30" w16cid:durableId="898175475">
    <w:abstractNumId w:val="25"/>
  </w:num>
  <w:num w:numId="31" w16cid:durableId="430778531">
    <w:abstractNumId w:val="10"/>
    <w:lvlOverride w:ilvl="0">
      <w:lvl w:ilvl="0">
        <w:start w:val="2"/>
        <w:numFmt w:val="decimal"/>
        <w:lvlText w:val="%1."/>
        <w:lvlJc w:val="left"/>
        <w:pPr>
          <w:ind w:left="360" w:hanging="360"/>
        </w:pPr>
      </w:lvl>
    </w:lvlOverride>
    <w:lvlOverride w:ilvl="1">
      <w:lvl w:ilvl="1">
        <w:start w:val="2"/>
        <w:numFmt w:val="decimal"/>
        <w:lvlText w:val="%1.%2."/>
        <w:lvlJc w:val="left"/>
        <w:pPr>
          <w:ind w:left="792" w:hanging="432"/>
        </w:pPr>
        <w:rPr>
          <w:rFonts w:hint="default"/>
          <w:lang w:val="cs-CZ"/>
        </w:rPr>
      </w:lvl>
    </w:lvlOverride>
    <w:lvlOverride w:ilvl="2">
      <w:lvl w:ilvl="2">
        <w:start w:val="2"/>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80239940">
    <w:abstractNumId w:val="32"/>
  </w:num>
  <w:num w:numId="33" w16cid:durableId="1578520100">
    <w:abstractNumId w:val="30"/>
  </w:num>
  <w:num w:numId="34" w16cid:durableId="949317403">
    <w:abstractNumId w:val="41"/>
  </w:num>
  <w:num w:numId="35" w16cid:durableId="1154952689">
    <w:abstractNumId w:val="26"/>
  </w:num>
  <w:num w:numId="36" w16cid:durableId="784347267">
    <w:abstractNumId w:val="3"/>
  </w:num>
  <w:num w:numId="37" w16cid:durableId="1219392927">
    <w:abstractNumId w:val="20"/>
  </w:num>
  <w:num w:numId="38" w16cid:durableId="442923514">
    <w:abstractNumId w:val="1"/>
  </w:num>
  <w:num w:numId="39" w16cid:durableId="1142890620">
    <w:abstractNumId w:val="18"/>
  </w:num>
  <w:num w:numId="40" w16cid:durableId="2003921521">
    <w:abstractNumId w:val="13"/>
  </w:num>
  <w:num w:numId="41" w16cid:durableId="424349800">
    <w:abstractNumId w:val="7"/>
  </w:num>
  <w:num w:numId="42" w16cid:durableId="818574160">
    <w:abstractNumId w:val="46"/>
  </w:num>
  <w:num w:numId="43" w16cid:durableId="1262103858">
    <w:abstractNumId w:val="22"/>
  </w:num>
  <w:num w:numId="44" w16cid:durableId="122845824">
    <w:abstractNumId w:val="26"/>
  </w:num>
  <w:num w:numId="45" w16cid:durableId="1644777119">
    <w:abstractNumId w:val="26"/>
  </w:num>
  <w:num w:numId="46" w16cid:durableId="553200222">
    <w:abstractNumId w:val="31"/>
  </w:num>
  <w:num w:numId="47" w16cid:durableId="2143837999">
    <w:abstractNumId w:val="26"/>
  </w:num>
  <w:num w:numId="48" w16cid:durableId="1996495973">
    <w:abstractNumId w:val="38"/>
  </w:num>
  <w:num w:numId="49" w16cid:durableId="444469054">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ECC"/>
    <w:rsid w:val="00002DCF"/>
    <w:rsid w:val="00003518"/>
    <w:rsid w:val="00004A53"/>
    <w:rsid w:val="00006087"/>
    <w:rsid w:val="000067A1"/>
    <w:rsid w:val="00006BEB"/>
    <w:rsid w:val="00006CE6"/>
    <w:rsid w:val="0000784C"/>
    <w:rsid w:val="00007D4F"/>
    <w:rsid w:val="00007E7B"/>
    <w:rsid w:val="00010B56"/>
    <w:rsid w:val="000115E8"/>
    <w:rsid w:val="00011B39"/>
    <w:rsid w:val="0001215A"/>
    <w:rsid w:val="000122D1"/>
    <w:rsid w:val="00012BF5"/>
    <w:rsid w:val="00012CAA"/>
    <w:rsid w:val="00013916"/>
    <w:rsid w:val="000139BC"/>
    <w:rsid w:val="00014BB1"/>
    <w:rsid w:val="00015FCB"/>
    <w:rsid w:val="000163AD"/>
    <w:rsid w:val="000167A1"/>
    <w:rsid w:val="00020AB8"/>
    <w:rsid w:val="00020D2B"/>
    <w:rsid w:val="000210F1"/>
    <w:rsid w:val="00022588"/>
    <w:rsid w:val="0002333C"/>
    <w:rsid w:val="00023CD1"/>
    <w:rsid w:val="00023D1A"/>
    <w:rsid w:val="00023E30"/>
    <w:rsid w:val="000240E4"/>
    <w:rsid w:val="000243F4"/>
    <w:rsid w:val="00024CE1"/>
    <w:rsid w:val="000256A5"/>
    <w:rsid w:val="000259F2"/>
    <w:rsid w:val="00025D07"/>
    <w:rsid w:val="00027E54"/>
    <w:rsid w:val="000304D5"/>
    <w:rsid w:val="00031E18"/>
    <w:rsid w:val="00031E76"/>
    <w:rsid w:val="000327DD"/>
    <w:rsid w:val="00032E49"/>
    <w:rsid w:val="00033F97"/>
    <w:rsid w:val="00034191"/>
    <w:rsid w:val="00035DEB"/>
    <w:rsid w:val="000364EE"/>
    <w:rsid w:val="00040F25"/>
    <w:rsid w:val="0004153D"/>
    <w:rsid w:val="00041999"/>
    <w:rsid w:val="00042494"/>
    <w:rsid w:val="0004429F"/>
    <w:rsid w:val="0004455C"/>
    <w:rsid w:val="00044780"/>
    <w:rsid w:val="00044F54"/>
    <w:rsid w:val="000450E0"/>
    <w:rsid w:val="000455FD"/>
    <w:rsid w:val="0004683F"/>
    <w:rsid w:val="00046BC7"/>
    <w:rsid w:val="0004727E"/>
    <w:rsid w:val="00047B3E"/>
    <w:rsid w:val="00047BC3"/>
    <w:rsid w:val="00052095"/>
    <w:rsid w:val="00053E6C"/>
    <w:rsid w:val="000545EA"/>
    <w:rsid w:val="0005504F"/>
    <w:rsid w:val="000553A6"/>
    <w:rsid w:val="000601B6"/>
    <w:rsid w:val="00060792"/>
    <w:rsid w:val="0006080B"/>
    <w:rsid w:val="0006143C"/>
    <w:rsid w:val="00061DE0"/>
    <w:rsid w:val="00062019"/>
    <w:rsid w:val="00062573"/>
    <w:rsid w:val="000628C4"/>
    <w:rsid w:val="00062EE5"/>
    <w:rsid w:val="00062F17"/>
    <w:rsid w:val="000640AD"/>
    <w:rsid w:val="00064DCF"/>
    <w:rsid w:val="00065C5F"/>
    <w:rsid w:val="00065F1D"/>
    <w:rsid w:val="000664DD"/>
    <w:rsid w:val="00066AE2"/>
    <w:rsid w:val="00067D13"/>
    <w:rsid w:val="00070256"/>
    <w:rsid w:val="000704AA"/>
    <w:rsid w:val="00070EAD"/>
    <w:rsid w:val="0007328C"/>
    <w:rsid w:val="000736C9"/>
    <w:rsid w:val="00073962"/>
    <w:rsid w:val="00074350"/>
    <w:rsid w:val="00074417"/>
    <w:rsid w:val="000745C7"/>
    <w:rsid w:val="000759AF"/>
    <w:rsid w:val="00076427"/>
    <w:rsid w:val="00076481"/>
    <w:rsid w:val="00076725"/>
    <w:rsid w:val="0007687D"/>
    <w:rsid w:val="00076AC5"/>
    <w:rsid w:val="000804ED"/>
    <w:rsid w:val="00080B4D"/>
    <w:rsid w:val="00080FA2"/>
    <w:rsid w:val="0008195D"/>
    <w:rsid w:val="00081B96"/>
    <w:rsid w:val="00081F67"/>
    <w:rsid w:val="000825DA"/>
    <w:rsid w:val="00082D50"/>
    <w:rsid w:val="00085367"/>
    <w:rsid w:val="00085664"/>
    <w:rsid w:val="0008624E"/>
    <w:rsid w:val="00086A7B"/>
    <w:rsid w:val="0008705C"/>
    <w:rsid w:val="00087AC4"/>
    <w:rsid w:val="00087FF5"/>
    <w:rsid w:val="000907A4"/>
    <w:rsid w:val="0009118A"/>
    <w:rsid w:val="00091DA5"/>
    <w:rsid w:val="00093FC3"/>
    <w:rsid w:val="0009436B"/>
    <w:rsid w:val="000943C2"/>
    <w:rsid w:val="00094CCB"/>
    <w:rsid w:val="00095139"/>
    <w:rsid w:val="0009533A"/>
    <w:rsid w:val="0009764C"/>
    <w:rsid w:val="000A12E1"/>
    <w:rsid w:val="000A1FA0"/>
    <w:rsid w:val="000A2B5B"/>
    <w:rsid w:val="000A445F"/>
    <w:rsid w:val="000A4DD5"/>
    <w:rsid w:val="000A576E"/>
    <w:rsid w:val="000A5B29"/>
    <w:rsid w:val="000A5EA6"/>
    <w:rsid w:val="000A6F92"/>
    <w:rsid w:val="000A727F"/>
    <w:rsid w:val="000B0FD5"/>
    <w:rsid w:val="000B11E1"/>
    <w:rsid w:val="000B241F"/>
    <w:rsid w:val="000B391B"/>
    <w:rsid w:val="000B3A9A"/>
    <w:rsid w:val="000B3DDD"/>
    <w:rsid w:val="000B3DED"/>
    <w:rsid w:val="000B47C5"/>
    <w:rsid w:val="000B5F80"/>
    <w:rsid w:val="000B6A71"/>
    <w:rsid w:val="000B6D3D"/>
    <w:rsid w:val="000B7052"/>
    <w:rsid w:val="000C0347"/>
    <w:rsid w:val="000C0E58"/>
    <w:rsid w:val="000C1E91"/>
    <w:rsid w:val="000C20E9"/>
    <w:rsid w:val="000C3A9C"/>
    <w:rsid w:val="000C59D9"/>
    <w:rsid w:val="000C5ABD"/>
    <w:rsid w:val="000C5AF1"/>
    <w:rsid w:val="000C641D"/>
    <w:rsid w:val="000C6671"/>
    <w:rsid w:val="000D3FDF"/>
    <w:rsid w:val="000D512E"/>
    <w:rsid w:val="000D604E"/>
    <w:rsid w:val="000D6735"/>
    <w:rsid w:val="000D69AA"/>
    <w:rsid w:val="000D70A2"/>
    <w:rsid w:val="000E043D"/>
    <w:rsid w:val="000E0861"/>
    <w:rsid w:val="000E10C4"/>
    <w:rsid w:val="000E1E9F"/>
    <w:rsid w:val="000E4352"/>
    <w:rsid w:val="000E4898"/>
    <w:rsid w:val="000E6BF7"/>
    <w:rsid w:val="000E70D3"/>
    <w:rsid w:val="000F05F3"/>
    <w:rsid w:val="000F0D84"/>
    <w:rsid w:val="000F2DF6"/>
    <w:rsid w:val="000F3177"/>
    <w:rsid w:val="000F3F49"/>
    <w:rsid w:val="000F48F3"/>
    <w:rsid w:val="000F67FA"/>
    <w:rsid w:val="000F6C5F"/>
    <w:rsid w:val="000F6EEB"/>
    <w:rsid w:val="000F6F6F"/>
    <w:rsid w:val="000F71AE"/>
    <w:rsid w:val="0010044A"/>
    <w:rsid w:val="001006CB"/>
    <w:rsid w:val="001010DA"/>
    <w:rsid w:val="00101349"/>
    <w:rsid w:val="001033AD"/>
    <w:rsid w:val="001039D6"/>
    <w:rsid w:val="0010481F"/>
    <w:rsid w:val="001058D4"/>
    <w:rsid w:val="001059F4"/>
    <w:rsid w:val="001062FF"/>
    <w:rsid w:val="00110FE6"/>
    <w:rsid w:val="0011139D"/>
    <w:rsid w:val="00111881"/>
    <w:rsid w:val="00112151"/>
    <w:rsid w:val="001125FE"/>
    <w:rsid w:val="00112656"/>
    <w:rsid w:val="00112699"/>
    <w:rsid w:val="001129CF"/>
    <w:rsid w:val="00112D41"/>
    <w:rsid w:val="00112DAA"/>
    <w:rsid w:val="00112DAF"/>
    <w:rsid w:val="00112E8D"/>
    <w:rsid w:val="001134DD"/>
    <w:rsid w:val="001143E6"/>
    <w:rsid w:val="00114F11"/>
    <w:rsid w:val="00115C41"/>
    <w:rsid w:val="00115F38"/>
    <w:rsid w:val="00116060"/>
    <w:rsid w:val="001160DD"/>
    <w:rsid w:val="00116B3B"/>
    <w:rsid w:val="00116BDF"/>
    <w:rsid w:val="001171C3"/>
    <w:rsid w:val="001201ED"/>
    <w:rsid w:val="00120AA0"/>
    <w:rsid w:val="00120FCF"/>
    <w:rsid w:val="001221EC"/>
    <w:rsid w:val="001234ED"/>
    <w:rsid w:val="00123AE7"/>
    <w:rsid w:val="0012595A"/>
    <w:rsid w:val="00126900"/>
    <w:rsid w:val="00127ED5"/>
    <w:rsid w:val="00131E66"/>
    <w:rsid w:val="0013243D"/>
    <w:rsid w:val="00134AA0"/>
    <w:rsid w:val="001362D7"/>
    <w:rsid w:val="00137364"/>
    <w:rsid w:val="001402A0"/>
    <w:rsid w:val="00140892"/>
    <w:rsid w:val="00141861"/>
    <w:rsid w:val="00141FE0"/>
    <w:rsid w:val="001424E5"/>
    <w:rsid w:val="0014274D"/>
    <w:rsid w:val="00144481"/>
    <w:rsid w:val="00144609"/>
    <w:rsid w:val="00146176"/>
    <w:rsid w:val="00146C50"/>
    <w:rsid w:val="00151147"/>
    <w:rsid w:val="00152065"/>
    <w:rsid w:val="0015256A"/>
    <w:rsid w:val="00153296"/>
    <w:rsid w:val="00153DF5"/>
    <w:rsid w:val="00153ED6"/>
    <w:rsid w:val="00154330"/>
    <w:rsid w:val="001553FA"/>
    <w:rsid w:val="00155B6B"/>
    <w:rsid w:val="00156032"/>
    <w:rsid w:val="00157D72"/>
    <w:rsid w:val="001605AA"/>
    <w:rsid w:val="00162130"/>
    <w:rsid w:val="00164124"/>
    <w:rsid w:val="00165D2C"/>
    <w:rsid w:val="00166C0E"/>
    <w:rsid w:val="001701C1"/>
    <w:rsid w:val="00171096"/>
    <w:rsid w:val="001720F3"/>
    <w:rsid w:val="001723C3"/>
    <w:rsid w:val="00172B70"/>
    <w:rsid w:val="00172D2F"/>
    <w:rsid w:val="0017331A"/>
    <w:rsid w:val="001733E2"/>
    <w:rsid w:val="001742CA"/>
    <w:rsid w:val="00174424"/>
    <w:rsid w:val="00175BD9"/>
    <w:rsid w:val="00176346"/>
    <w:rsid w:val="00176462"/>
    <w:rsid w:val="001765F0"/>
    <w:rsid w:val="0017681D"/>
    <w:rsid w:val="001773D9"/>
    <w:rsid w:val="0018196C"/>
    <w:rsid w:val="00181FF4"/>
    <w:rsid w:val="00182754"/>
    <w:rsid w:val="00182BEE"/>
    <w:rsid w:val="001833DC"/>
    <w:rsid w:val="00183848"/>
    <w:rsid w:val="0018485F"/>
    <w:rsid w:val="0018562D"/>
    <w:rsid w:val="00186490"/>
    <w:rsid w:val="00186533"/>
    <w:rsid w:val="001865DB"/>
    <w:rsid w:val="00190CFA"/>
    <w:rsid w:val="00190DAF"/>
    <w:rsid w:val="0019118C"/>
    <w:rsid w:val="001941A2"/>
    <w:rsid w:val="0019430E"/>
    <w:rsid w:val="0019492E"/>
    <w:rsid w:val="00194F1C"/>
    <w:rsid w:val="001953AD"/>
    <w:rsid w:val="00196235"/>
    <w:rsid w:val="00197206"/>
    <w:rsid w:val="0019727A"/>
    <w:rsid w:val="0019734F"/>
    <w:rsid w:val="00197A0E"/>
    <w:rsid w:val="001A0149"/>
    <w:rsid w:val="001A12F6"/>
    <w:rsid w:val="001A35A0"/>
    <w:rsid w:val="001A385B"/>
    <w:rsid w:val="001A3ECD"/>
    <w:rsid w:val="001A77C9"/>
    <w:rsid w:val="001B1569"/>
    <w:rsid w:val="001B23B7"/>
    <w:rsid w:val="001B2C07"/>
    <w:rsid w:val="001B322A"/>
    <w:rsid w:val="001B3F20"/>
    <w:rsid w:val="001B54C5"/>
    <w:rsid w:val="001B577A"/>
    <w:rsid w:val="001B67E7"/>
    <w:rsid w:val="001B72CE"/>
    <w:rsid w:val="001C0245"/>
    <w:rsid w:val="001C0B07"/>
    <w:rsid w:val="001C0F2D"/>
    <w:rsid w:val="001C13F5"/>
    <w:rsid w:val="001C283C"/>
    <w:rsid w:val="001C2918"/>
    <w:rsid w:val="001C3459"/>
    <w:rsid w:val="001C3EE2"/>
    <w:rsid w:val="001C445B"/>
    <w:rsid w:val="001C5038"/>
    <w:rsid w:val="001C59D2"/>
    <w:rsid w:val="001C623F"/>
    <w:rsid w:val="001C6E20"/>
    <w:rsid w:val="001C7005"/>
    <w:rsid w:val="001C735E"/>
    <w:rsid w:val="001C7801"/>
    <w:rsid w:val="001D087E"/>
    <w:rsid w:val="001D0F41"/>
    <w:rsid w:val="001D1B15"/>
    <w:rsid w:val="001D1F92"/>
    <w:rsid w:val="001D25FD"/>
    <w:rsid w:val="001D28DF"/>
    <w:rsid w:val="001D2F86"/>
    <w:rsid w:val="001D35F7"/>
    <w:rsid w:val="001D38F4"/>
    <w:rsid w:val="001D3C98"/>
    <w:rsid w:val="001D4B1A"/>
    <w:rsid w:val="001D5F44"/>
    <w:rsid w:val="001D680C"/>
    <w:rsid w:val="001D6C80"/>
    <w:rsid w:val="001D76D5"/>
    <w:rsid w:val="001D7EC1"/>
    <w:rsid w:val="001E13ED"/>
    <w:rsid w:val="001E2054"/>
    <w:rsid w:val="001E2578"/>
    <w:rsid w:val="001E2919"/>
    <w:rsid w:val="001E3E72"/>
    <w:rsid w:val="001E3EB5"/>
    <w:rsid w:val="001E5215"/>
    <w:rsid w:val="001E6910"/>
    <w:rsid w:val="001E6FD4"/>
    <w:rsid w:val="001E7B66"/>
    <w:rsid w:val="001F00E3"/>
    <w:rsid w:val="001F08DB"/>
    <w:rsid w:val="001F0CC4"/>
    <w:rsid w:val="001F1286"/>
    <w:rsid w:val="001F3013"/>
    <w:rsid w:val="001F30A0"/>
    <w:rsid w:val="001F3CBF"/>
    <w:rsid w:val="001F4EA5"/>
    <w:rsid w:val="001F753D"/>
    <w:rsid w:val="001F7A1C"/>
    <w:rsid w:val="001F7B34"/>
    <w:rsid w:val="001F7DEE"/>
    <w:rsid w:val="0020133D"/>
    <w:rsid w:val="00201369"/>
    <w:rsid w:val="00202607"/>
    <w:rsid w:val="002033AE"/>
    <w:rsid w:val="00203C71"/>
    <w:rsid w:val="0020413E"/>
    <w:rsid w:val="00204448"/>
    <w:rsid w:val="00204A96"/>
    <w:rsid w:val="002050CD"/>
    <w:rsid w:val="002057E3"/>
    <w:rsid w:val="00205957"/>
    <w:rsid w:val="002071C5"/>
    <w:rsid w:val="002072AC"/>
    <w:rsid w:val="00207E69"/>
    <w:rsid w:val="00212969"/>
    <w:rsid w:val="00212BBA"/>
    <w:rsid w:val="00214274"/>
    <w:rsid w:val="00214DA6"/>
    <w:rsid w:val="00216475"/>
    <w:rsid w:val="002164A0"/>
    <w:rsid w:val="00216B0C"/>
    <w:rsid w:val="00216FA6"/>
    <w:rsid w:val="00222BEE"/>
    <w:rsid w:val="0022378C"/>
    <w:rsid w:val="00223B92"/>
    <w:rsid w:val="00223E40"/>
    <w:rsid w:val="002253D7"/>
    <w:rsid w:val="00225D55"/>
    <w:rsid w:val="0022699B"/>
    <w:rsid w:val="0022731D"/>
    <w:rsid w:val="002306BB"/>
    <w:rsid w:val="00230EE6"/>
    <w:rsid w:val="002316A2"/>
    <w:rsid w:val="002318AB"/>
    <w:rsid w:val="0023265A"/>
    <w:rsid w:val="00232DAB"/>
    <w:rsid w:val="00233647"/>
    <w:rsid w:val="0023366E"/>
    <w:rsid w:val="00233D8B"/>
    <w:rsid w:val="0023478D"/>
    <w:rsid w:val="00234917"/>
    <w:rsid w:val="00235315"/>
    <w:rsid w:val="002363F7"/>
    <w:rsid w:val="00237AD1"/>
    <w:rsid w:val="00240B3A"/>
    <w:rsid w:val="00240C41"/>
    <w:rsid w:val="00240E2F"/>
    <w:rsid w:val="00241149"/>
    <w:rsid w:val="00242499"/>
    <w:rsid w:val="00242F38"/>
    <w:rsid w:val="0024481B"/>
    <w:rsid w:val="00245FCB"/>
    <w:rsid w:val="0024690F"/>
    <w:rsid w:val="00247C72"/>
    <w:rsid w:val="00247E52"/>
    <w:rsid w:val="00250668"/>
    <w:rsid w:val="00251DEA"/>
    <w:rsid w:val="0025208C"/>
    <w:rsid w:val="00252209"/>
    <w:rsid w:val="00252F4A"/>
    <w:rsid w:val="00253A02"/>
    <w:rsid w:val="0025527D"/>
    <w:rsid w:val="00255294"/>
    <w:rsid w:val="00255C78"/>
    <w:rsid w:val="00255FB1"/>
    <w:rsid w:val="0025657D"/>
    <w:rsid w:val="002566BF"/>
    <w:rsid w:val="00257E2B"/>
    <w:rsid w:val="00260BDA"/>
    <w:rsid w:val="00260D41"/>
    <w:rsid w:val="0026146C"/>
    <w:rsid w:val="00261C79"/>
    <w:rsid w:val="00262996"/>
    <w:rsid w:val="002638BA"/>
    <w:rsid w:val="00263958"/>
    <w:rsid w:val="0026583F"/>
    <w:rsid w:val="00265A7F"/>
    <w:rsid w:val="00265BBA"/>
    <w:rsid w:val="002665F1"/>
    <w:rsid w:val="002675D8"/>
    <w:rsid w:val="00271151"/>
    <w:rsid w:val="0027165F"/>
    <w:rsid w:val="002718FE"/>
    <w:rsid w:val="00271FBA"/>
    <w:rsid w:val="00272539"/>
    <w:rsid w:val="00272AAE"/>
    <w:rsid w:val="00272B52"/>
    <w:rsid w:val="00273E4E"/>
    <w:rsid w:val="0027406F"/>
    <w:rsid w:val="0027434B"/>
    <w:rsid w:val="0027663B"/>
    <w:rsid w:val="00276963"/>
    <w:rsid w:val="00276A7E"/>
    <w:rsid w:val="00276F40"/>
    <w:rsid w:val="00277117"/>
    <w:rsid w:val="002772C6"/>
    <w:rsid w:val="002772D2"/>
    <w:rsid w:val="002802FF"/>
    <w:rsid w:val="002818F2"/>
    <w:rsid w:val="00281986"/>
    <w:rsid w:val="00281B21"/>
    <w:rsid w:val="00281CC0"/>
    <w:rsid w:val="00281CD5"/>
    <w:rsid w:val="00281D8B"/>
    <w:rsid w:val="00282212"/>
    <w:rsid w:val="00282410"/>
    <w:rsid w:val="0028357C"/>
    <w:rsid w:val="00285644"/>
    <w:rsid w:val="00286463"/>
    <w:rsid w:val="00286621"/>
    <w:rsid w:val="00286905"/>
    <w:rsid w:val="00287199"/>
    <w:rsid w:val="00287318"/>
    <w:rsid w:val="0029077A"/>
    <w:rsid w:val="002927A1"/>
    <w:rsid w:val="00292A38"/>
    <w:rsid w:val="00292D6F"/>
    <w:rsid w:val="00293335"/>
    <w:rsid w:val="00293F78"/>
    <w:rsid w:val="002942B0"/>
    <w:rsid w:val="0029438F"/>
    <w:rsid w:val="00295284"/>
    <w:rsid w:val="002956DE"/>
    <w:rsid w:val="00296036"/>
    <w:rsid w:val="0029682F"/>
    <w:rsid w:val="00297675"/>
    <w:rsid w:val="002A1186"/>
    <w:rsid w:val="002A268A"/>
    <w:rsid w:val="002A2A5C"/>
    <w:rsid w:val="002A2AFB"/>
    <w:rsid w:val="002A2B42"/>
    <w:rsid w:val="002A3A30"/>
    <w:rsid w:val="002A4155"/>
    <w:rsid w:val="002A4690"/>
    <w:rsid w:val="002A50C1"/>
    <w:rsid w:val="002A5A5A"/>
    <w:rsid w:val="002A6087"/>
    <w:rsid w:val="002A643F"/>
    <w:rsid w:val="002A6AD4"/>
    <w:rsid w:val="002A6D40"/>
    <w:rsid w:val="002A7130"/>
    <w:rsid w:val="002A76DB"/>
    <w:rsid w:val="002B1423"/>
    <w:rsid w:val="002B1C0E"/>
    <w:rsid w:val="002B1F81"/>
    <w:rsid w:val="002B2988"/>
    <w:rsid w:val="002B2DBE"/>
    <w:rsid w:val="002B43FB"/>
    <w:rsid w:val="002B555B"/>
    <w:rsid w:val="002B6153"/>
    <w:rsid w:val="002C05BB"/>
    <w:rsid w:val="002C132F"/>
    <w:rsid w:val="002C170F"/>
    <w:rsid w:val="002C18D4"/>
    <w:rsid w:val="002C207A"/>
    <w:rsid w:val="002C22E8"/>
    <w:rsid w:val="002C249C"/>
    <w:rsid w:val="002C4AA6"/>
    <w:rsid w:val="002C5732"/>
    <w:rsid w:val="002C577F"/>
    <w:rsid w:val="002C6125"/>
    <w:rsid w:val="002C69C9"/>
    <w:rsid w:val="002C7991"/>
    <w:rsid w:val="002D01A1"/>
    <w:rsid w:val="002D474C"/>
    <w:rsid w:val="002D4781"/>
    <w:rsid w:val="002D5BCA"/>
    <w:rsid w:val="002D6E81"/>
    <w:rsid w:val="002D77B6"/>
    <w:rsid w:val="002E146E"/>
    <w:rsid w:val="002E20C5"/>
    <w:rsid w:val="002E2BF7"/>
    <w:rsid w:val="002E34FD"/>
    <w:rsid w:val="002E3ED2"/>
    <w:rsid w:val="002E4A90"/>
    <w:rsid w:val="002E540E"/>
    <w:rsid w:val="002E5A5E"/>
    <w:rsid w:val="002E5ADD"/>
    <w:rsid w:val="002E718C"/>
    <w:rsid w:val="002E74F2"/>
    <w:rsid w:val="002F03FC"/>
    <w:rsid w:val="002F1AE2"/>
    <w:rsid w:val="002F1C93"/>
    <w:rsid w:val="002F322F"/>
    <w:rsid w:val="002F3368"/>
    <w:rsid w:val="002F40B0"/>
    <w:rsid w:val="002F4691"/>
    <w:rsid w:val="002F49C8"/>
    <w:rsid w:val="002F4A13"/>
    <w:rsid w:val="002F65B1"/>
    <w:rsid w:val="002F794E"/>
    <w:rsid w:val="003004DF"/>
    <w:rsid w:val="003009CF"/>
    <w:rsid w:val="00300A34"/>
    <w:rsid w:val="003012A2"/>
    <w:rsid w:val="00303A91"/>
    <w:rsid w:val="00303BD8"/>
    <w:rsid w:val="00303D66"/>
    <w:rsid w:val="00304BA8"/>
    <w:rsid w:val="003053F2"/>
    <w:rsid w:val="00305641"/>
    <w:rsid w:val="00306A75"/>
    <w:rsid w:val="00310327"/>
    <w:rsid w:val="0031080A"/>
    <w:rsid w:val="003114B2"/>
    <w:rsid w:val="00311A3F"/>
    <w:rsid w:val="0031214C"/>
    <w:rsid w:val="00312FD7"/>
    <w:rsid w:val="003133EA"/>
    <w:rsid w:val="0031464D"/>
    <w:rsid w:val="003149AB"/>
    <w:rsid w:val="00314C46"/>
    <w:rsid w:val="0031538A"/>
    <w:rsid w:val="00315551"/>
    <w:rsid w:val="0031574D"/>
    <w:rsid w:val="00315B13"/>
    <w:rsid w:val="0031779F"/>
    <w:rsid w:val="00317902"/>
    <w:rsid w:val="00317D94"/>
    <w:rsid w:val="00320656"/>
    <w:rsid w:val="00320EC0"/>
    <w:rsid w:val="003210CF"/>
    <w:rsid w:val="00321619"/>
    <w:rsid w:val="00321A68"/>
    <w:rsid w:val="00323627"/>
    <w:rsid w:val="0032497A"/>
    <w:rsid w:val="00324CD9"/>
    <w:rsid w:val="003255B6"/>
    <w:rsid w:val="003261B4"/>
    <w:rsid w:val="003266A9"/>
    <w:rsid w:val="003301E0"/>
    <w:rsid w:val="003303DA"/>
    <w:rsid w:val="0033062C"/>
    <w:rsid w:val="00331CEB"/>
    <w:rsid w:val="00332AAE"/>
    <w:rsid w:val="00332B1D"/>
    <w:rsid w:val="00332EE6"/>
    <w:rsid w:val="003346FF"/>
    <w:rsid w:val="00334A6E"/>
    <w:rsid w:val="00334F34"/>
    <w:rsid w:val="003353D6"/>
    <w:rsid w:val="0033553B"/>
    <w:rsid w:val="003368F4"/>
    <w:rsid w:val="003375CD"/>
    <w:rsid w:val="0033775F"/>
    <w:rsid w:val="0034005F"/>
    <w:rsid w:val="00340B8C"/>
    <w:rsid w:val="003418FF"/>
    <w:rsid w:val="0034240F"/>
    <w:rsid w:val="00343578"/>
    <w:rsid w:val="00343B7D"/>
    <w:rsid w:val="00344406"/>
    <w:rsid w:val="00344BAE"/>
    <w:rsid w:val="003451D0"/>
    <w:rsid w:val="00346FF8"/>
    <w:rsid w:val="00347E0B"/>
    <w:rsid w:val="00350F2E"/>
    <w:rsid w:val="003514AC"/>
    <w:rsid w:val="00351534"/>
    <w:rsid w:val="00352FD2"/>
    <w:rsid w:val="0035335E"/>
    <w:rsid w:val="003534E7"/>
    <w:rsid w:val="00353D00"/>
    <w:rsid w:val="0035664A"/>
    <w:rsid w:val="003566BE"/>
    <w:rsid w:val="00356A9E"/>
    <w:rsid w:val="00356F0F"/>
    <w:rsid w:val="003604AE"/>
    <w:rsid w:val="003604F6"/>
    <w:rsid w:val="00360EA4"/>
    <w:rsid w:val="00360FD4"/>
    <w:rsid w:val="003626BE"/>
    <w:rsid w:val="00362A29"/>
    <w:rsid w:val="00364F34"/>
    <w:rsid w:val="00365811"/>
    <w:rsid w:val="00365CCD"/>
    <w:rsid w:val="00366569"/>
    <w:rsid w:val="00366DA4"/>
    <w:rsid w:val="00367523"/>
    <w:rsid w:val="003675A4"/>
    <w:rsid w:val="00367A6B"/>
    <w:rsid w:val="00370A5B"/>
    <w:rsid w:val="0037151A"/>
    <w:rsid w:val="00372A62"/>
    <w:rsid w:val="00372B04"/>
    <w:rsid w:val="00372C1C"/>
    <w:rsid w:val="00372E57"/>
    <w:rsid w:val="00372FFE"/>
    <w:rsid w:val="003749A6"/>
    <w:rsid w:val="0037510F"/>
    <w:rsid w:val="00376470"/>
    <w:rsid w:val="0037647D"/>
    <w:rsid w:val="003766A5"/>
    <w:rsid w:val="00377337"/>
    <w:rsid w:val="00377D8F"/>
    <w:rsid w:val="003802DE"/>
    <w:rsid w:val="00380806"/>
    <w:rsid w:val="00380B86"/>
    <w:rsid w:val="003811A6"/>
    <w:rsid w:val="00382C77"/>
    <w:rsid w:val="00383371"/>
    <w:rsid w:val="0038429E"/>
    <w:rsid w:val="0038533D"/>
    <w:rsid w:val="0038685B"/>
    <w:rsid w:val="00386EF4"/>
    <w:rsid w:val="003875AE"/>
    <w:rsid w:val="00387C18"/>
    <w:rsid w:val="00390062"/>
    <w:rsid w:val="0039054F"/>
    <w:rsid w:val="00390808"/>
    <w:rsid w:val="0039236D"/>
    <w:rsid w:val="003925BB"/>
    <w:rsid w:val="003926EB"/>
    <w:rsid w:val="00392B45"/>
    <w:rsid w:val="00392F8B"/>
    <w:rsid w:val="0039411F"/>
    <w:rsid w:val="003941FC"/>
    <w:rsid w:val="00394A79"/>
    <w:rsid w:val="00394D50"/>
    <w:rsid w:val="00395220"/>
    <w:rsid w:val="003956B0"/>
    <w:rsid w:val="0039640D"/>
    <w:rsid w:val="00397DB6"/>
    <w:rsid w:val="003A01E3"/>
    <w:rsid w:val="003A0668"/>
    <w:rsid w:val="003A090D"/>
    <w:rsid w:val="003A1905"/>
    <w:rsid w:val="003A4B9D"/>
    <w:rsid w:val="003A51DA"/>
    <w:rsid w:val="003A5E4F"/>
    <w:rsid w:val="003A6994"/>
    <w:rsid w:val="003B03AD"/>
    <w:rsid w:val="003B111F"/>
    <w:rsid w:val="003B226D"/>
    <w:rsid w:val="003B2C75"/>
    <w:rsid w:val="003B307C"/>
    <w:rsid w:val="003B3145"/>
    <w:rsid w:val="003B38E2"/>
    <w:rsid w:val="003B4A35"/>
    <w:rsid w:val="003B4C11"/>
    <w:rsid w:val="003B59F1"/>
    <w:rsid w:val="003B645E"/>
    <w:rsid w:val="003B6A25"/>
    <w:rsid w:val="003B754A"/>
    <w:rsid w:val="003B75A3"/>
    <w:rsid w:val="003C012E"/>
    <w:rsid w:val="003C03BC"/>
    <w:rsid w:val="003C0897"/>
    <w:rsid w:val="003C08E6"/>
    <w:rsid w:val="003C0D56"/>
    <w:rsid w:val="003C15AE"/>
    <w:rsid w:val="003C3455"/>
    <w:rsid w:val="003C3A2F"/>
    <w:rsid w:val="003C4073"/>
    <w:rsid w:val="003C4283"/>
    <w:rsid w:val="003C4567"/>
    <w:rsid w:val="003C4C49"/>
    <w:rsid w:val="003C58B9"/>
    <w:rsid w:val="003C60EB"/>
    <w:rsid w:val="003C71C6"/>
    <w:rsid w:val="003C71E7"/>
    <w:rsid w:val="003C7FD0"/>
    <w:rsid w:val="003D0F13"/>
    <w:rsid w:val="003D1308"/>
    <w:rsid w:val="003D18AF"/>
    <w:rsid w:val="003D1C28"/>
    <w:rsid w:val="003D2305"/>
    <w:rsid w:val="003D35B1"/>
    <w:rsid w:val="003D3AB9"/>
    <w:rsid w:val="003D48B4"/>
    <w:rsid w:val="003D496A"/>
    <w:rsid w:val="003D4A8C"/>
    <w:rsid w:val="003D56CD"/>
    <w:rsid w:val="003D5938"/>
    <w:rsid w:val="003D5EDD"/>
    <w:rsid w:val="003D6D6A"/>
    <w:rsid w:val="003E0446"/>
    <w:rsid w:val="003E06EC"/>
    <w:rsid w:val="003E0E92"/>
    <w:rsid w:val="003E1C4A"/>
    <w:rsid w:val="003E218F"/>
    <w:rsid w:val="003E23CB"/>
    <w:rsid w:val="003E3120"/>
    <w:rsid w:val="003E35FA"/>
    <w:rsid w:val="003E486E"/>
    <w:rsid w:val="003E527B"/>
    <w:rsid w:val="003E550E"/>
    <w:rsid w:val="003E566C"/>
    <w:rsid w:val="003E588C"/>
    <w:rsid w:val="003E5A91"/>
    <w:rsid w:val="003E5B4C"/>
    <w:rsid w:val="003E5E5E"/>
    <w:rsid w:val="003E6019"/>
    <w:rsid w:val="003F1C76"/>
    <w:rsid w:val="003F2995"/>
    <w:rsid w:val="003F2E63"/>
    <w:rsid w:val="003F4429"/>
    <w:rsid w:val="003F6202"/>
    <w:rsid w:val="003F6F99"/>
    <w:rsid w:val="003F7F4F"/>
    <w:rsid w:val="0040003F"/>
    <w:rsid w:val="0040061D"/>
    <w:rsid w:val="00400B01"/>
    <w:rsid w:val="00400DF9"/>
    <w:rsid w:val="00400FFD"/>
    <w:rsid w:val="004066DE"/>
    <w:rsid w:val="00410859"/>
    <w:rsid w:val="00410C23"/>
    <w:rsid w:val="00410CBF"/>
    <w:rsid w:val="00411111"/>
    <w:rsid w:val="00411602"/>
    <w:rsid w:val="004125FD"/>
    <w:rsid w:val="00412CDC"/>
    <w:rsid w:val="00413373"/>
    <w:rsid w:val="00413A7A"/>
    <w:rsid w:val="00413C0B"/>
    <w:rsid w:val="0041406F"/>
    <w:rsid w:val="00415CB3"/>
    <w:rsid w:val="0041698D"/>
    <w:rsid w:val="00417376"/>
    <w:rsid w:val="00417EB8"/>
    <w:rsid w:val="00420199"/>
    <w:rsid w:val="00420862"/>
    <w:rsid w:val="00420F29"/>
    <w:rsid w:val="00422959"/>
    <w:rsid w:val="00424783"/>
    <w:rsid w:val="00425D60"/>
    <w:rsid w:val="00426539"/>
    <w:rsid w:val="00426767"/>
    <w:rsid w:val="0042685F"/>
    <w:rsid w:val="00427258"/>
    <w:rsid w:val="004272DF"/>
    <w:rsid w:val="00427713"/>
    <w:rsid w:val="0043148F"/>
    <w:rsid w:val="004339D7"/>
    <w:rsid w:val="00434189"/>
    <w:rsid w:val="0043438B"/>
    <w:rsid w:val="00434AF6"/>
    <w:rsid w:val="004356A6"/>
    <w:rsid w:val="00435F27"/>
    <w:rsid w:val="00436080"/>
    <w:rsid w:val="004360E3"/>
    <w:rsid w:val="00437649"/>
    <w:rsid w:val="004378FF"/>
    <w:rsid w:val="00437E33"/>
    <w:rsid w:val="004415B7"/>
    <w:rsid w:val="004419E7"/>
    <w:rsid w:val="00442510"/>
    <w:rsid w:val="004427C8"/>
    <w:rsid w:val="00442F6E"/>
    <w:rsid w:val="0044308F"/>
    <w:rsid w:val="00443230"/>
    <w:rsid w:val="00443A8B"/>
    <w:rsid w:val="00444A4A"/>
    <w:rsid w:val="00444AF2"/>
    <w:rsid w:val="00445324"/>
    <w:rsid w:val="0044615B"/>
    <w:rsid w:val="0044630B"/>
    <w:rsid w:val="004463A5"/>
    <w:rsid w:val="00446DAB"/>
    <w:rsid w:val="00446F1E"/>
    <w:rsid w:val="00447ACA"/>
    <w:rsid w:val="004501EB"/>
    <w:rsid w:val="004505FA"/>
    <w:rsid w:val="00451BF6"/>
    <w:rsid w:val="00451CA5"/>
    <w:rsid w:val="00452298"/>
    <w:rsid w:val="00453565"/>
    <w:rsid w:val="00454451"/>
    <w:rsid w:val="00455052"/>
    <w:rsid w:val="00455158"/>
    <w:rsid w:val="0045520F"/>
    <w:rsid w:val="00456D22"/>
    <w:rsid w:val="00457E1B"/>
    <w:rsid w:val="004602DE"/>
    <w:rsid w:val="00460DF0"/>
    <w:rsid w:val="004613AA"/>
    <w:rsid w:val="00464656"/>
    <w:rsid w:val="004655F1"/>
    <w:rsid w:val="0046569E"/>
    <w:rsid w:val="00465960"/>
    <w:rsid w:val="00466CA6"/>
    <w:rsid w:val="00466CD6"/>
    <w:rsid w:val="00467573"/>
    <w:rsid w:val="0046785B"/>
    <w:rsid w:val="0046786A"/>
    <w:rsid w:val="004679A5"/>
    <w:rsid w:val="004705FC"/>
    <w:rsid w:val="00471805"/>
    <w:rsid w:val="00471808"/>
    <w:rsid w:val="0047200A"/>
    <w:rsid w:val="00474195"/>
    <w:rsid w:val="004753FA"/>
    <w:rsid w:val="004754C7"/>
    <w:rsid w:val="00475AFF"/>
    <w:rsid w:val="004762D8"/>
    <w:rsid w:val="004762EF"/>
    <w:rsid w:val="004772C3"/>
    <w:rsid w:val="004776BC"/>
    <w:rsid w:val="004778DC"/>
    <w:rsid w:val="004820D9"/>
    <w:rsid w:val="004823A3"/>
    <w:rsid w:val="00483392"/>
    <w:rsid w:val="004845B2"/>
    <w:rsid w:val="00484F67"/>
    <w:rsid w:val="00484FB4"/>
    <w:rsid w:val="0048753C"/>
    <w:rsid w:val="00490B11"/>
    <w:rsid w:val="00490F97"/>
    <w:rsid w:val="004911B9"/>
    <w:rsid w:val="00491FD6"/>
    <w:rsid w:val="00492B09"/>
    <w:rsid w:val="00493A45"/>
    <w:rsid w:val="004944B5"/>
    <w:rsid w:val="00495283"/>
    <w:rsid w:val="004952B9"/>
    <w:rsid w:val="004955B5"/>
    <w:rsid w:val="00495BC6"/>
    <w:rsid w:val="00495DA8"/>
    <w:rsid w:val="00496451"/>
    <w:rsid w:val="004964AA"/>
    <w:rsid w:val="0049717A"/>
    <w:rsid w:val="00497413"/>
    <w:rsid w:val="004976CF"/>
    <w:rsid w:val="004A0279"/>
    <w:rsid w:val="004A12FE"/>
    <w:rsid w:val="004A1D91"/>
    <w:rsid w:val="004A20F2"/>
    <w:rsid w:val="004A2A18"/>
    <w:rsid w:val="004A2A5A"/>
    <w:rsid w:val="004A4107"/>
    <w:rsid w:val="004A48B7"/>
    <w:rsid w:val="004A4B57"/>
    <w:rsid w:val="004A5EAB"/>
    <w:rsid w:val="004A64A4"/>
    <w:rsid w:val="004A672F"/>
    <w:rsid w:val="004A6A19"/>
    <w:rsid w:val="004A77F4"/>
    <w:rsid w:val="004A79B0"/>
    <w:rsid w:val="004A7C96"/>
    <w:rsid w:val="004B084F"/>
    <w:rsid w:val="004B0B1D"/>
    <w:rsid w:val="004B13BC"/>
    <w:rsid w:val="004B1FC9"/>
    <w:rsid w:val="004B2370"/>
    <w:rsid w:val="004B3066"/>
    <w:rsid w:val="004B3AA2"/>
    <w:rsid w:val="004B3EDE"/>
    <w:rsid w:val="004B4D14"/>
    <w:rsid w:val="004B5285"/>
    <w:rsid w:val="004B63D9"/>
    <w:rsid w:val="004B6A2D"/>
    <w:rsid w:val="004C0AD9"/>
    <w:rsid w:val="004C16C9"/>
    <w:rsid w:val="004C1F62"/>
    <w:rsid w:val="004C22BB"/>
    <w:rsid w:val="004C3963"/>
    <w:rsid w:val="004C4B26"/>
    <w:rsid w:val="004C5E66"/>
    <w:rsid w:val="004C6807"/>
    <w:rsid w:val="004C6AEA"/>
    <w:rsid w:val="004C6C3E"/>
    <w:rsid w:val="004C6DF1"/>
    <w:rsid w:val="004C7954"/>
    <w:rsid w:val="004D0326"/>
    <w:rsid w:val="004D0F34"/>
    <w:rsid w:val="004D14D3"/>
    <w:rsid w:val="004D1E37"/>
    <w:rsid w:val="004D2E5A"/>
    <w:rsid w:val="004D3592"/>
    <w:rsid w:val="004D4969"/>
    <w:rsid w:val="004D49C7"/>
    <w:rsid w:val="004D4EA5"/>
    <w:rsid w:val="004D57A0"/>
    <w:rsid w:val="004D5CFF"/>
    <w:rsid w:val="004D6E77"/>
    <w:rsid w:val="004D7082"/>
    <w:rsid w:val="004D7158"/>
    <w:rsid w:val="004D73C4"/>
    <w:rsid w:val="004D7754"/>
    <w:rsid w:val="004D7866"/>
    <w:rsid w:val="004D7BC7"/>
    <w:rsid w:val="004E124A"/>
    <w:rsid w:val="004E1750"/>
    <w:rsid w:val="004E17E8"/>
    <w:rsid w:val="004E36B7"/>
    <w:rsid w:val="004E4792"/>
    <w:rsid w:val="004E4D2C"/>
    <w:rsid w:val="004E5A15"/>
    <w:rsid w:val="004E6538"/>
    <w:rsid w:val="004E7717"/>
    <w:rsid w:val="004F0679"/>
    <w:rsid w:val="004F07AC"/>
    <w:rsid w:val="004F1002"/>
    <w:rsid w:val="004F1380"/>
    <w:rsid w:val="004F22C2"/>
    <w:rsid w:val="004F2FC2"/>
    <w:rsid w:val="004F5680"/>
    <w:rsid w:val="004F5BAC"/>
    <w:rsid w:val="004F6020"/>
    <w:rsid w:val="004F6421"/>
    <w:rsid w:val="004F6E9F"/>
    <w:rsid w:val="00500A8A"/>
    <w:rsid w:val="00500FA9"/>
    <w:rsid w:val="005010B1"/>
    <w:rsid w:val="005029CF"/>
    <w:rsid w:val="00503B4F"/>
    <w:rsid w:val="00505328"/>
    <w:rsid w:val="00506243"/>
    <w:rsid w:val="005065FF"/>
    <w:rsid w:val="00506799"/>
    <w:rsid w:val="00506BFE"/>
    <w:rsid w:val="005077FE"/>
    <w:rsid w:val="00507DAB"/>
    <w:rsid w:val="0051015F"/>
    <w:rsid w:val="0051119F"/>
    <w:rsid w:val="00512864"/>
    <w:rsid w:val="005135FB"/>
    <w:rsid w:val="00514B9B"/>
    <w:rsid w:val="00516917"/>
    <w:rsid w:val="005173C4"/>
    <w:rsid w:val="00520148"/>
    <w:rsid w:val="005209F6"/>
    <w:rsid w:val="00520A88"/>
    <w:rsid w:val="00521C06"/>
    <w:rsid w:val="00521C72"/>
    <w:rsid w:val="0052284E"/>
    <w:rsid w:val="00523049"/>
    <w:rsid w:val="005230CE"/>
    <w:rsid w:val="00524537"/>
    <w:rsid w:val="00524F74"/>
    <w:rsid w:val="00525B91"/>
    <w:rsid w:val="0052765D"/>
    <w:rsid w:val="00527CD6"/>
    <w:rsid w:val="00527F22"/>
    <w:rsid w:val="005301EF"/>
    <w:rsid w:val="005307F3"/>
    <w:rsid w:val="00531CC0"/>
    <w:rsid w:val="00531DEA"/>
    <w:rsid w:val="00532101"/>
    <w:rsid w:val="005328AA"/>
    <w:rsid w:val="00532E3D"/>
    <w:rsid w:val="0053351B"/>
    <w:rsid w:val="00533B18"/>
    <w:rsid w:val="005341D7"/>
    <w:rsid w:val="005346FC"/>
    <w:rsid w:val="0053540D"/>
    <w:rsid w:val="00535478"/>
    <w:rsid w:val="00536045"/>
    <w:rsid w:val="0053695D"/>
    <w:rsid w:val="005373C7"/>
    <w:rsid w:val="00537A7B"/>
    <w:rsid w:val="00537B2A"/>
    <w:rsid w:val="00540197"/>
    <w:rsid w:val="00540436"/>
    <w:rsid w:val="00541BB8"/>
    <w:rsid w:val="00541C2F"/>
    <w:rsid w:val="00541C7A"/>
    <w:rsid w:val="005423FF"/>
    <w:rsid w:val="00545225"/>
    <w:rsid w:val="0054533F"/>
    <w:rsid w:val="00545426"/>
    <w:rsid w:val="00545A59"/>
    <w:rsid w:val="00545D92"/>
    <w:rsid w:val="005469BA"/>
    <w:rsid w:val="0054701D"/>
    <w:rsid w:val="00547F42"/>
    <w:rsid w:val="00550D23"/>
    <w:rsid w:val="005518F3"/>
    <w:rsid w:val="00551D11"/>
    <w:rsid w:val="005524D0"/>
    <w:rsid w:val="00552DBD"/>
    <w:rsid w:val="00553330"/>
    <w:rsid w:val="005546CF"/>
    <w:rsid w:val="00555AC7"/>
    <w:rsid w:val="00555F5B"/>
    <w:rsid w:val="005567F2"/>
    <w:rsid w:val="005602FA"/>
    <w:rsid w:val="00560A44"/>
    <w:rsid w:val="00560FEF"/>
    <w:rsid w:val="005612E8"/>
    <w:rsid w:val="00561F08"/>
    <w:rsid w:val="00562453"/>
    <w:rsid w:val="0056288B"/>
    <w:rsid w:val="00563F7F"/>
    <w:rsid w:val="0056496E"/>
    <w:rsid w:val="00564E36"/>
    <w:rsid w:val="005651DF"/>
    <w:rsid w:val="0056585C"/>
    <w:rsid w:val="00565EE9"/>
    <w:rsid w:val="00566616"/>
    <w:rsid w:val="00571191"/>
    <w:rsid w:val="00571257"/>
    <w:rsid w:val="00571EC7"/>
    <w:rsid w:val="005728C7"/>
    <w:rsid w:val="005746BF"/>
    <w:rsid w:val="00574B43"/>
    <w:rsid w:val="00574D96"/>
    <w:rsid w:val="00575549"/>
    <w:rsid w:val="00576404"/>
    <w:rsid w:val="0057708E"/>
    <w:rsid w:val="00580B3B"/>
    <w:rsid w:val="0058115C"/>
    <w:rsid w:val="005816F9"/>
    <w:rsid w:val="0058190B"/>
    <w:rsid w:val="00581A0A"/>
    <w:rsid w:val="00582486"/>
    <w:rsid w:val="00582746"/>
    <w:rsid w:val="00582D90"/>
    <w:rsid w:val="0058319F"/>
    <w:rsid w:val="00583C4C"/>
    <w:rsid w:val="00583FA1"/>
    <w:rsid w:val="00584B7B"/>
    <w:rsid w:val="00584C18"/>
    <w:rsid w:val="005852F5"/>
    <w:rsid w:val="0058592E"/>
    <w:rsid w:val="00587DD5"/>
    <w:rsid w:val="00590E4E"/>
    <w:rsid w:val="00591D3F"/>
    <w:rsid w:val="00592380"/>
    <w:rsid w:val="00592FA3"/>
    <w:rsid w:val="005936A4"/>
    <w:rsid w:val="005941F8"/>
    <w:rsid w:val="00594932"/>
    <w:rsid w:val="00596698"/>
    <w:rsid w:val="00596CDD"/>
    <w:rsid w:val="005A07D7"/>
    <w:rsid w:val="005A09A3"/>
    <w:rsid w:val="005A0A2F"/>
    <w:rsid w:val="005A10EB"/>
    <w:rsid w:val="005A1294"/>
    <w:rsid w:val="005A1435"/>
    <w:rsid w:val="005A1CCC"/>
    <w:rsid w:val="005A36E4"/>
    <w:rsid w:val="005A401B"/>
    <w:rsid w:val="005A4615"/>
    <w:rsid w:val="005A53A2"/>
    <w:rsid w:val="005B01E8"/>
    <w:rsid w:val="005B0664"/>
    <w:rsid w:val="005B1BC3"/>
    <w:rsid w:val="005B2A49"/>
    <w:rsid w:val="005B32E3"/>
    <w:rsid w:val="005B341B"/>
    <w:rsid w:val="005B358D"/>
    <w:rsid w:val="005B428B"/>
    <w:rsid w:val="005B4CBF"/>
    <w:rsid w:val="005B5E14"/>
    <w:rsid w:val="005C0190"/>
    <w:rsid w:val="005C0CA1"/>
    <w:rsid w:val="005C137D"/>
    <w:rsid w:val="005C232A"/>
    <w:rsid w:val="005C40B1"/>
    <w:rsid w:val="005C41DF"/>
    <w:rsid w:val="005C457B"/>
    <w:rsid w:val="005C46B6"/>
    <w:rsid w:val="005C47D2"/>
    <w:rsid w:val="005C4E89"/>
    <w:rsid w:val="005C5C42"/>
    <w:rsid w:val="005C67CD"/>
    <w:rsid w:val="005C6D0D"/>
    <w:rsid w:val="005D0159"/>
    <w:rsid w:val="005D1043"/>
    <w:rsid w:val="005D23E4"/>
    <w:rsid w:val="005D2B3D"/>
    <w:rsid w:val="005D3EC7"/>
    <w:rsid w:val="005D41BB"/>
    <w:rsid w:val="005D41CB"/>
    <w:rsid w:val="005D4F0B"/>
    <w:rsid w:val="005D5718"/>
    <w:rsid w:val="005D57A5"/>
    <w:rsid w:val="005D69DE"/>
    <w:rsid w:val="005D71E0"/>
    <w:rsid w:val="005D7CF7"/>
    <w:rsid w:val="005E1761"/>
    <w:rsid w:val="005E1988"/>
    <w:rsid w:val="005E2505"/>
    <w:rsid w:val="005E26A3"/>
    <w:rsid w:val="005E2B33"/>
    <w:rsid w:val="005E413C"/>
    <w:rsid w:val="005E4246"/>
    <w:rsid w:val="005E4514"/>
    <w:rsid w:val="005E520C"/>
    <w:rsid w:val="005E63E0"/>
    <w:rsid w:val="005E68CB"/>
    <w:rsid w:val="005E6AE1"/>
    <w:rsid w:val="005F16F6"/>
    <w:rsid w:val="005F2514"/>
    <w:rsid w:val="005F41C7"/>
    <w:rsid w:val="005F48A5"/>
    <w:rsid w:val="005F4DA3"/>
    <w:rsid w:val="005F4E6E"/>
    <w:rsid w:val="005F4FC8"/>
    <w:rsid w:val="005F60CC"/>
    <w:rsid w:val="005F692B"/>
    <w:rsid w:val="005F78F9"/>
    <w:rsid w:val="00600C98"/>
    <w:rsid w:val="00600FE2"/>
    <w:rsid w:val="00601322"/>
    <w:rsid w:val="0060148B"/>
    <w:rsid w:val="006018DD"/>
    <w:rsid w:val="0060196F"/>
    <w:rsid w:val="0060298D"/>
    <w:rsid w:val="00603926"/>
    <w:rsid w:val="00603C69"/>
    <w:rsid w:val="006042DA"/>
    <w:rsid w:val="00604940"/>
    <w:rsid w:val="0060709E"/>
    <w:rsid w:val="006073B9"/>
    <w:rsid w:val="00610075"/>
    <w:rsid w:val="00610C25"/>
    <w:rsid w:val="0061171E"/>
    <w:rsid w:val="00611977"/>
    <w:rsid w:val="00611AF2"/>
    <w:rsid w:val="00611D81"/>
    <w:rsid w:val="00612AD6"/>
    <w:rsid w:val="00612C72"/>
    <w:rsid w:val="006133DF"/>
    <w:rsid w:val="00613660"/>
    <w:rsid w:val="00613FED"/>
    <w:rsid w:val="00614925"/>
    <w:rsid w:val="00614C46"/>
    <w:rsid w:val="00615159"/>
    <w:rsid w:val="00615A12"/>
    <w:rsid w:val="00616297"/>
    <w:rsid w:val="00616988"/>
    <w:rsid w:val="00616FC8"/>
    <w:rsid w:val="00617E82"/>
    <w:rsid w:val="00620CD8"/>
    <w:rsid w:val="00621E3A"/>
    <w:rsid w:val="006222C8"/>
    <w:rsid w:val="006224E0"/>
    <w:rsid w:val="00622A41"/>
    <w:rsid w:val="00622B31"/>
    <w:rsid w:val="00625E98"/>
    <w:rsid w:val="00626346"/>
    <w:rsid w:val="00626581"/>
    <w:rsid w:val="0063076B"/>
    <w:rsid w:val="0063093A"/>
    <w:rsid w:val="0063143F"/>
    <w:rsid w:val="00633F98"/>
    <w:rsid w:val="00634467"/>
    <w:rsid w:val="00635846"/>
    <w:rsid w:val="00636011"/>
    <w:rsid w:val="0063665D"/>
    <w:rsid w:val="006370C8"/>
    <w:rsid w:val="00637525"/>
    <w:rsid w:val="006404AF"/>
    <w:rsid w:val="006410F8"/>
    <w:rsid w:val="00642B04"/>
    <w:rsid w:val="00642EE4"/>
    <w:rsid w:val="00643366"/>
    <w:rsid w:val="006435A8"/>
    <w:rsid w:val="00643888"/>
    <w:rsid w:val="00644286"/>
    <w:rsid w:val="00644A84"/>
    <w:rsid w:val="006459E6"/>
    <w:rsid w:val="00645BCE"/>
    <w:rsid w:val="00646142"/>
    <w:rsid w:val="006464F5"/>
    <w:rsid w:val="00646BB8"/>
    <w:rsid w:val="00646D11"/>
    <w:rsid w:val="006500E1"/>
    <w:rsid w:val="00650724"/>
    <w:rsid w:val="00650FE2"/>
    <w:rsid w:val="00652698"/>
    <w:rsid w:val="00655474"/>
    <w:rsid w:val="006558CD"/>
    <w:rsid w:val="00657216"/>
    <w:rsid w:val="00657489"/>
    <w:rsid w:val="00657618"/>
    <w:rsid w:val="00657D11"/>
    <w:rsid w:val="006602EA"/>
    <w:rsid w:val="00660552"/>
    <w:rsid w:val="00661F84"/>
    <w:rsid w:val="00663021"/>
    <w:rsid w:val="00664DAB"/>
    <w:rsid w:val="00664E4C"/>
    <w:rsid w:val="00664EE2"/>
    <w:rsid w:val="00664F42"/>
    <w:rsid w:val="006655F6"/>
    <w:rsid w:val="006662F9"/>
    <w:rsid w:val="00666487"/>
    <w:rsid w:val="0066694B"/>
    <w:rsid w:val="00667D36"/>
    <w:rsid w:val="0067012D"/>
    <w:rsid w:val="00670EE0"/>
    <w:rsid w:val="006717FB"/>
    <w:rsid w:val="00671F5D"/>
    <w:rsid w:val="00672DC2"/>
    <w:rsid w:val="00672EA5"/>
    <w:rsid w:val="0067382A"/>
    <w:rsid w:val="0067460A"/>
    <w:rsid w:val="00674614"/>
    <w:rsid w:val="00674D31"/>
    <w:rsid w:val="00674DAD"/>
    <w:rsid w:val="00676B95"/>
    <w:rsid w:val="00676C5F"/>
    <w:rsid w:val="00676C81"/>
    <w:rsid w:val="00676F6D"/>
    <w:rsid w:val="00680124"/>
    <w:rsid w:val="00680553"/>
    <w:rsid w:val="00680B73"/>
    <w:rsid w:val="00683656"/>
    <w:rsid w:val="006841DF"/>
    <w:rsid w:val="006847B9"/>
    <w:rsid w:val="00684C02"/>
    <w:rsid w:val="00684C3E"/>
    <w:rsid w:val="00685164"/>
    <w:rsid w:val="00685E80"/>
    <w:rsid w:val="00686324"/>
    <w:rsid w:val="006864EF"/>
    <w:rsid w:val="00686838"/>
    <w:rsid w:val="00686901"/>
    <w:rsid w:val="00687E2C"/>
    <w:rsid w:val="00690B2C"/>
    <w:rsid w:val="00690B69"/>
    <w:rsid w:val="00691F7E"/>
    <w:rsid w:val="0069219B"/>
    <w:rsid w:val="00692998"/>
    <w:rsid w:val="00692DAF"/>
    <w:rsid w:val="00693191"/>
    <w:rsid w:val="00693509"/>
    <w:rsid w:val="006936BD"/>
    <w:rsid w:val="00694F2A"/>
    <w:rsid w:val="00697CE1"/>
    <w:rsid w:val="006A0ACE"/>
    <w:rsid w:val="006A0C10"/>
    <w:rsid w:val="006A1064"/>
    <w:rsid w:val="006A34D5"/>
    <w:rsid w:val="006A3598"/>
    <w:rsid w:val="006A4ABB"/>
    <w:rsid w:val="006A4ECD"/>
    <w:rsid w:val="006A532A"/>
    <w:rsid w:val="006A5B5D"/>
    <w:rsid w:val="006A6C3F"/>
    <w:rsid w:val="006A6D33"/>
    <w:rsid w:val="006A7119"/>
    <w:rsid w:val="006A726F"/>
    <w:rsid w:val="006A750E"/>
    <w:rsid w:val="006A774A"/>
    <w:rsid w:val="006A7E0E"/>
    <w:rsid w:val="006A7F50"/>
    <w:rsid w:val="006B01AE"/>
    <w:rsid w:val="006B1A28"/>
    <w:rsid w:val="006B1F79"/>
    <w:rsid w:val="006B1F86"/>
    <w:rsid w:val="006B299F"/>
    <w:rsid w:val="006B30FA"/>
    <w:rsid w:val="006B416A"/>
    <w:rsid w:val="006B44CB"/>
    <w:rsid w:val="006B4507"/>
    <w:rsid w:val="006B4BB4"/>
    <w:rsid w:val="006B4E01"/>
    <w:rsid w:val="006B5D8D"/>
    <w:rsid w:val="006C14BE"/>
    <w:rsid w:val="006C1BBD"/>
    <w:rsid w:val="006C1E2E"/>
    <w:rsid w:val="006C2A18"/>
    <w:rsid w:val="006C2E0C"/>
    <w:rsid w:val="006C4577"/>
    <w:rsid w:val="006C486E"/>
    <w:rsid w:val="006C4E21"/>
    <w:rsid w:val="006C5711"/>
    <w:rsid w:val="006C6526"/>
    <w:rsid w:val="006C6AF2"/>
    <w:rsid w:val="006C7A61"/>
    <w:rsid w:val="006C7D6F"/>
    <w:rsid w:val="006D1CC2"/>
    <w:rsid w:val="006D2479"/>
    <w:rsid w:val="006D291E"/>
    <w:rsid w:val="006D2C6E"/>
    <w:rsid w:val="006D31CC"/>
    <w:rsid w:val="006D321D"/>
    <w:rsid w:val="006D5EDF"/>
    <w:rsid w:val="006D605F"/>
    <w:rsid w:val="006D6F62"/>
    <w:rsid w:val="006D7392"/>
    <w:rsid w:val="006E0C19"/>
    <w:rsid w:val="006E26F8"/>
    <w:rsid w:val="006E3685"/>
    <w:rsid w:val="006E3C29"/>
    <w:rsid w:val="006E3DBC"/>
    <w:rsid w:val="006E53F8"/>
    <w:rsid w:val="006E5481"/>
    <w:rsid w:val="006E573D"/>
    <w:rsid w:val="006E590A"/>
    <w:rsid w:val="006E64A1"/>
    <w:rsid w:val="006E6594"/>
    <w:rsid w:val="006E6E2D"/>
    <w:rsid w:val="006F065A"/>
    <w:rsid w:val="006F0EB0"/>
    <w:rsid w:val="006F14B9"/>
    <w:rsid w:val="006F1905"/>
    <w:rsid w:val="006F1CC4"/>
    <w:rsid w:val="006F1E10"/>
    <w:rsid w:val="006F2194"/>
    <w:rsid w:val="006F2930"/>
    <w:rsid w:val="006F324C"/>
    <w:rsid w:val="006F35CD"/>
    <w:rsid w:val="006F4CBB"/>
    <w:rsid w:val="006F5522"/>
    <w:rsid w:val="006F5D81"/>
    <w:rsid w:val="006F67EC"/>
    <w:rsid w:val="006F6A07"/>
    <w:rsid w:val="006F6F41"/>
    <w:rsid w:val="006F726C"/>
    <w:rsid w:val="007002BA"/>
    <w:rsid w:val="007005F6"/>
    <w:rsid w:val="00700976"/>
    <w:rsid w:val="00701D29"/>
    <w:rsid w:val="007023DA"/>
    <w:rsid w:val="007029E5"/>
    <w:rsid w:val="00703904"/>
    <w:rsid w:val="00704589"/>
    <w:rsid w:val="0070497C"/>
    <w:rsid w:val="00705569"/>
    <w:rsid w:val="007059B1"/>
    <w:rsid w:val="00705C4C"/>
    <w:rsid w:val="007061A9"/>
    <w:rsid w:val="007068DB"/>
    <w:rsid w:val="00707683"/>
    <w:rsid w:val="00707AE0"/>
    <w:rsid w:val="00707CF6"/>
    <w:rsid w:val="00710E3C"/>
    <w:rsid w:val="00711517"/>
    <w:rsid w:val="00711EAE"/>
    <w:rsid w:val="007128A0"/>
    <w:rsid w:val="007128F5"/>
    <w:rsid w:val="0071384E"/>
    <w:rsid w:val="00714089"/>
    <w:rsid w:val="00714689"/>
    <w:rsid w:val="00714C6D"/>
    <w:rsid w:val="00714DD9"/>
    <w:rsid w:val="00714E32"/>
    <w:rsid w:val="007156F0"/>
    <w:rsid w:val="00715D1D"/>
    <w:rsid w:val="0071732C"/>
    <w:rsid w:val="00720953"/>
    <w:rsid w:val="00720C90"/>
    <w:rsid w:val="0072135C"/>
    <w:rsid w:val="00721528"/>
    <w:rsid w:val="00721B19"/>
    <w:rsid w:val="0072234F"/>
    <w:rsid w:val="00724085"/>
    <w:rsid w:val="0072413E"/>
    <w:rsid w:val="00724572"/>
    <w:rsid w:val="007245EE"/>
    <w:rsid w:val="00724630"/>
    <w:rsid w:val="0072470B"/>
    <w:rsid w:val="00724B91"/>
    <w:rsid w:val="00724C6A"/>
    <w:rsid w:val="0072513B"/>
    <w:rsid w:val="00725344"/>
    <w:rsid w:val="007254A5"/>
    <w:rsid w:val="00725EF2"/>
    <w:rsid w:val="00726DBA"/>
    <w:rsid w:val="007272C5"/>
    <w:rsid w:val="007272E5"/>
    <w:rsid w:val="007274FC"/>
    <w:rsid w:val="00731E9C"/>
    <w:rsid w:val="007334BB"/>
    <w:rsid w:val="0073355E"/>
    <w:rsid w:val="00733588"/>
    <w:rsid w:val="00733A6E"/>
    <w:rsid w:val="00733BE8"/>
    <w:rsid w:val="0073539A"/>
    <w:rsid w:val="00735ECC"/>
    <w:rsid w:val="00736557"/>
    <w:rsid w:val="00736B1A"/>
    <w:rsid w:val="00736C8A"/>
    <w:rsid w:val="007406A3"/>
    <w:rsid w:val="007407C4"/>
    <w:rsid w:val="00740B31"/>
    <w:rsid w:val="00740B3C"/>
    <w:rsid w:val="00741646"/>
    <w:rsid w:val="007420B6"/>
    <w:rsid w:val="0074249E"/>
    <w:rsid w:val="00742B7C"/>
    <w:rsid w:val="00743D59"/>
    <w:rsid w:val="00744694"/>
    <w:rsid w:val="00744CFC"/>
    <w:rsid w:val="0074506C"/>
    <w:rsid w:val="00745F3C"/>
    <w:rsid w:val="0074774B"/>
    <w:rsid w:val="00750689"/>
    <w:rsid w:val="00751FFF"/>
    <w:rsid w:val="0075351E"/>
    <w:rsid w:val="007548DF"/>
    <w:rsid w:val="007553C9"/>
    <w:rsid w:val="00755EAF"/>
    <w:rsid w:val="0075615B"/>
    <w:rsid w:val="00760EE0"/>
    <w:rsid w:val="00762A00"/>
    <w:rsid w:val="00762BFD"/>
    <w:rsid w:val="00762DA9"/>
    <w:rsid w:val="007631E7"/>
    <w:rsid w:val="00763785"/>
    <w:rsid w:val="00763C37"/>
    <w:rsid w:val="00764855"/>
    <w:rsid w:val="007657B6"/>
    <w:rsid w:val="007657E9"/>
    <w:rsid w:val="00765B3F"/>
    <w:rsid w:val="00765E37"/>
    <w:rsid w:val="007660CC"/>
    <w:rsid w:val="007676BB"/>
    <w:rsid w:val="00767895"/>
    <w:rsid w:val="00767F54"/>
    <w:rsid w:val="0077019C"/>
    <w:rsid w:val="00771344"/>
    <w:rsid w:val="007715D6"/>
    <w:rsid w:val="007720D2"/>
    <w:rsid w:val="007722F4"/>
    <w:rsid w:val="00772465"/>
    <w:rsid w:val="00772736"/>
    <w:rsid w:val="007731C1"/>
    <w:rsid w:val="00773A72"/>
    <w:rsid w:val="00774659"/>
    <w:rsid w:val="00774A55"/>
    <w:rsid w:val="0077540F"/>
    <w:rsid w:val="00775851"/>
    <w:rsid w:val="00775BC5"/>
    <w:rsid w:val="00776895"/>
    <w:rsid w:val="00776EF1"/>
    <w:rsid w:val="00780204"/>
    <w:rsid w:val="00780489"/>
    <w:rsid w:val="00780AAC"/>
    <w:rsid w:val="00781248"/>
    <w:rsid w:val="00782817"/>
    <w:rsid w:val="00782E7E"/>
    <w:rsid w:val="00783286"/>
    <w:rsid w:val="00783399"/>
    <w:rsid w:val="00783703"/>
    <w:rsid w:val="0078396D"/>
    <w:rsid w:val="00783982"/>
    <w:rsid w:val="00785200"/>
    <w:rsid w:val="007853D8"/>
    <w:rsid w:val="00785C96"/>
    <w:rsid w:val="00785F0A"/>
    <w:rsid w:val="0078629D"/>
    <w:rsid w:val="00786E5A"/>
    <w:rsid w:val="00787059"/>
    <w:rsid w:val="00787BE8"/>
    <w:rsid w:val="00790F49"/>
    <w:rsid w:val="0079166D"/>
    <w:rsid w:val="00791C43"/>
    <w:rsid w:val="00791FE7"/>
    <w:rsid w:val="00792743"/>
    <w:rsid w:val="00792F86"/>
    <w:rsid w:val="007938A7"/>
    <w:rsid w:val="0079453E"/>
    <w:rsid w:val="007948DC"/>
    <w:rsid w:val="00794A8D"/>
    <w:rsid w:val="007977EB"/>
    <w:rsid w:val="007A0890"/>
    <w:rsid w:val="007A09D6"/>
    <w:rsid w:val="007A177E"/>
    <w:rsid w:val="007A1DF1"/>
    <w:rsid w:val="007A393C"/>
    <w:rsid w:val="007A3ADD"/>
    <w:rsid w:val="007A451C"/>
    <w:rsid w:val="007A478E"/>
    <w:rsid w:val="007A4E93"/>
    <w:rsid w:val="007A6045"/>
    <w:rsid w:val="007A6F0C"/>
    <w:rsid w:val="007A7B7E"/>
    <w:rsid w:val="007A7FA3"/>
    <w:rsid w:val="007B0B37"/>
    <w:rsid w:val="007B0EC4"/>
    <w:rsid w:val="007B0FB9"/>
    <w:rsid w:val="007B2544"/>
    <w:rsid w:val="007B2601"/>
    <w:rsid w:val="007B26B1"/>
    <w:rsid w:val="007B360C"/>
    <w:rsid w:val="007B3E33"/>
    <w:rsid w:val="007B5276"/>
    <w:rsid w:val="007B7618"/>
    <w:rsid w:val="007C07F2"/>
    <w:rsid w:val="007C0B0F"/>
    <w:rsid w:val="007C0B94"/>
    <w:rsid w:val="007C0E8A"/>
    <w:rsid w:val="007C1001"/>
    <w:rsid w:val="007C1134"/>
    <w:rsid w:val="007C1A53"/>
    <w:rsid w:val="007C2356"/>
    <w:rsid w:val="007C29C6"/>
    <w:rsid w:val="007C2DA1"/>
    <w:rsid w:val="007C2FAC"/>
    <w:rsid w:val="007C3895"/>
    <w:rsid w:val="007C3A82"/>
    <w:rsid w:val="007C5F70"/>
    <w:rsid w:val="007C6B15"/>
    <w:rsid w:val="007C73BE"/>
    <w:rsid w:val="007C7C5B"/>
    <w:rsid w:val="007D1164"/>
    <w:rsid w:val="007D12CE"/>
    <w:rsid w:val="007D1D58"/>
    <w:rsid w:val="007D23CE"/>
    <w:rsid w:val="007D2868"/>
    <w:rsid w:val="007D2FC1"/>
    <w:rsid w:val="007D3218"/>
    <w:rsid w:val="007D34D6"/>
    <w:rsid w:val="007D422E"/>
    <w:rsid w:val="007D682A"/>
    <w:rsid w:val="007D7088"/>
    <w:rsid w:val="007D71F0"/>
    <w:rsid w:val="007D79D5"/>
    <w:rsid w:val="007E0031"/>
    <w:rsid w:val="007E0EA6"/>
    <w:rsid w:val="007E12DF"/>
    <w:rsid w:val="007E17AF"/>
    <w:rsid w:val="007E17C0"/>
    <w:rsid w:val="007E1D26"/>
    <w:rsid w:val="007E303A"/>
    <w:rsid w:val="007E318F"/>
    <w:rsid w:val="007E3C9E"/>
    <w:rsid w:val="007E49BA"/>
    <w:rsid w:val="007E5915"/>
    <w:rsid w:val="007E6270"/>
    <w:rsid w:val="007E712A"/>
    <w:rsid w:val="007E757B"/>
    <w:rsid w:val="007F0958"/>
    <w:rsid w:val="007F3244"/>
    <w:rsid w:val="007F3287"/>
    <w:rsid w:val="007F4419"/>
    <w:rsid w:val="007F4A01"/>
    <w:rsid w:val="007F5088"/>
    <w:rsid w:val="007F5BD3"/>
    <w:rsid w:val="007F5DF9"/>
    <w:rsid w:val="007F617A"/>
    <w:rsid w:val="007F6B88"/>
    <w:rsid w:val="007F7DF3"/>
    <w:rsid w:val="00801159"/>
    <w:rsid w:val="00801C44"/>
    <w:rsid w:val="00802065"/>
    <w:rsid w:val="00802CE7"/>
    <w:rsid w:val="00803A9D"/>
    <w:rsid w:val="0080589D"/>
    <w:rsid w:val="00806BFE"/>
    <w:rsid w:val="00807878"/>
    <w:rsid w:val="00807B19"/>
    <w:rsid w:val="0081024E"/>
    <w:rsid w:val="008102C7"/>
    <w:rsid w:val="008111D1"/>
    <w:rsid w:val="008120D7"/>
    <w:rsid w:val="008123BF"/>
    <w:rsid w:val="00812A11"/>
    <w:rsid w:val="00815116"/>
    <w:rsid w:val="00815F35"/>
    <w:rsid w:val="0081638B"/>
    <w:rsid w:val="00816CF1"/>
    <w:rsid w:val="00817C7C"/>
    <w:rsid w:val="00820206"/>
    <w:rsid w:val="00821BDA"/>
    <w:rsid w:val="00822EA6"/>
    <w:rsid w:val="00822EE2"/>
    <w:rsid w:val="00823491"/>
    <w:rsid w:val="00823581"/>
    <w:rsid w:val="00823D6A"/>
    <w:rsid w:val="00825FDD"/>
    <w:rsid w:val="00826652"/>
    <w:rsid w:val="00827A8A"/>
    <w:rsid w:val="00827FD6"/>
    <w:rsid w:val="00830674"/>
    <w:rsid w:val="00831636"/>
    <w:rsid w:val="00831D20"/>
    <w:rsid w:val="00832334"/>
    <w:rsid w:val="00832683"/>
    <w:rsid w:val="00833925"/>
    <w:rsid w:val="00833E6A"/>
    <w:rsid w:val="0083576A"/>
    <w:rsid w:val="008359B0"/>
    <w:rsid w:val="0083651E"/>
    <w:rsid w:val="0083672E"/>
    <w:rsid w:val="00836924"/>
    <w:rsid w:val="008379B6"/>
    <w:rsid w:val="00840152"/>
    <w:rsid w:val="0084097D"/>
    <w:rsid w:val="00840AB3"/>
    <w:rsid w:val="00840BBA"/>
    <w:rsid w:val="00841031"/>
    <w:rsid w:val="00841346"/>
    <w:rsid w:val="008414EC"/>
    <w:rsid w:val="0084153E"/>
    <w:rsid w:val="00842355"/>
    <w:rsid w:val="008434A4"/>
    <w:rsid w:val="00844C57"/>
    <w:rsid w:val="00845106"/>
    <w:rsid w:val="008458FE"/>
    <w:rsid w:val="00847116"/>
    <w:rsid w:val="008500F1"/>
    <w:rsid w:val="0085062D"/>
    <w:rsid w:val="00850863"/>
    <w:rsid w:val="008518DC"/>
    <w:rsid w:val="00851AFA"/>
    <w:rsid w:val="00852585"/>
    <w:rsid w:val="008526F8"/>
    <w:rsid w:val="008528FF"/>
    <w:rsid w:val="00852B10"/>
    <w:rsid w:val="00853CA8"/>
    <w:rsid w:val="008542AC"/>
    <w:rsid w:val="00854B87"/>
    <w:rsid w:val="00855F46"/>
    <w:rsid w:val="00856448"/>
    <w:rsid w:val="00860563"/>
    <w:rsid w:val="00861752"/>
    <w:rsid w:val="008619DD"/>
    <w:rsid w:val="00861CA3"/>
    <w:rsid w:val="00862877"/>
    <w:rsid w:val="00862D88"/>
    <w:rsid w:val="008633F9"/>
    <w:rsid w:val="00865918"/>
    <w:rsid w:val="00866A7D"/>
    <w:rsid w:val="00867D1B"/>
    <w:rsid w:val="00870354"/>
    <w:rsid w:val="00872667"/>
    <w:rsid w:val="008728CA"/>
    <w:rsid w:val="008733CA"/>
    <w:rsid w:val="00873694"/>
    <w:rsid w:val="0087380D"/>
    <w:rsid w:val="008740A7"/>
    <w:rsid w:val="0087439F"/>
    <w:rsid w:val="008744AA"/>
    <w:rsid w:val="00874AEF"/>
    <w:rsid w:val="008755EC"/>
    <w:rsid w:val="00875A39"/>
    <w:rsid w:val="008777FA"/>
    <w:rsid w:val="00880953"/>
    <w:rsid w:val="008822B9"/>
    <w:rsid w:val="00884438"/>
    <w:rsid w:val="00884999"/>
    <w:rsid w:val="00884BC5"/>
    <w:rsid w:val="00884D0D"/>
    <w:rsid w:val="008850E2"/>
    <w:rsid w:val="0088613B"/>
    <w:rsid w:val="00886B10"/>
    <w:rsid w:val="00887247"/>
    <w:rsid w:val="00890372"/>
    <w:rsid w:val="00891576"/>
    <w:rsid w:val="00891D49"/>
    <w:rsid w:val="0089335B"/>
    <w:rsid w:val="00893EB9"/>
    <w:rsid w:val="008941DB"/>
    <w:rsid w:val="00894A35"/>
    <w:rsid w:val="00896720"/>
    <w:rsid w:val="008A1F0B"/>
    <w:rsid w:val="008A20C7"/>
    <w:rsid w:val="008A335B"/>
    <w:rsid w:val="008A49FE"/>
    <w:rsid w:val="008A6480"/>
    <w:rsid w:val="008A6636"/>
    <w:rsid w:val="008A6CED"/>
    <w:rsid w:val="008A6E63"/>
    <w:rsid w:val="008A737C"/>
    <w:rsid w:val="008A7E1F"/>
    <w:rsid w:val="008B00CC"/>
    <w:rsid w:val="008B0D6A"/>
    <w:rsid w:val="008B193A"/>
    <w:rsid w:val="008B21D2"/>
    <w:rsid w:val="008B25CB"/>
    <w:rsid w:val="008B2B11"/>
    <w:rsid w:val="008B3B89"/>
    <w:rsid w:val="008B3BA7"/>
    <w:rsid w:val="008B42BA"/>
    <w:rsid w:val="008B4AEA"/>
    <w:rsid w:val="008B710D"/>
    <w:rsid w:val="008C0A90"/>
    <w:rsid w:val="008C1E4E"/>
    <w:rsid w:val="008C28F2"/>
    <w:rsid w:val="008C3C93"/>
    <w:rsid w:val="008C7354"/>
    <w:rsid w:val="008C7C7F"/>
    <w:rsid w:val="008D05F5"/>
    <w:rsid w:val="008D0756"/>
    <w:rsid w:val="008D14E0"/>
    <w:rsid w:val="008D25C3"/>
    <w:rsid w:val="008D2CC5"/>
    <w:rsid w:val="008D3587"/>
    <w:rsid w:val="008D3AB1"/>
    <w:rsid w:val="008D3F99"/>
    <w:rsid w:val="008D4DB7"/>
    <w:rsid w:val="008D52FC"/>
    <w:rsid w:val="008D7C87"/>
    <w:rsid w:val="008E0769"/>
    <w:rsid w:val="008E1CB6"/>
    <w:rsid w:val="008E2C18"/>
    <w:rsid w:val="008E32F7"/>
    <w:rsid w:val="008E3397"/>
    <w:rsid w:val="008E4301"/>
    <w:rsid w:val="008E434B"/>
    <w:rsid w:val="008E5A71"/>
    <w:rsid w:val="008E6355"/>
    <w:rsid w:val="008F016C"/>
    <w:rsid w:val="008F0348"/>
    <w:rsid w:val="008F0DEA"/>
    <w:rsid w:val="008F1193"/>
    <w:rsid w:val="008F12EC"/>
    <w:rsid w:val="008F2A4C"/>
    <w:rsid w:val="008F2B7F"/>
    <w:rsid w:val="008F3953"/>
    <w:rsid w:val="008F3E9F"/>
    <w:rsid w:val="008F3F4C"/>
    <w:rsid w:val="008F4B7E"/>
    <w:rsid w:val="008F541F"/>
    <w:rsid w:val="008F54EE"/>
    <w:rsid w:val="008F567C"/>
    <w:rsid w:val="008F570A"/>
    <w:rsid w:val="008F59A6"/>
    <w:rsid w:val="008F687C"/>
    <w:rsid w:val="008F6EE5"/>
    <w:rsid w:val="008F75D0"/>
    <w:rsid w:val="00900597"/>
    <w:rsid w:val="00902B0A"/>
    <w:rsid w:val="00902D2A"/>
    <w:rsid w:val="009046D9"/>
    <w:rsid w:val="00904FFC"/>
    <w:rsid w:val="00905BE4"/>
    <w:rsid w:val="00905DA0"/>
    <w:rsid w:val="00905F7F"/>
    <w:rsid w:val="00907478"/>
    <w:rsid w:val="00907CB2"/>
    <w:rsid w:val="0091014E"/>
    <w:rsid w:val="0091032B"/>
    <w:rsid w:val="009103F7"/>
    <w:rsid w:val="00910924"/>
    <w:rsid w:val="00910E2D"/>
    <w:rsid w:val="0091177F"/>
    <w:rsid w:val="00912481"/>
    <w:rsid w:val="009126ED"/>
    <w:rsid w:val="00915577"/>
    <w:rsid w:val="00915DD4"/>
    <w:rsid w:val="00916749"/>
    <w:rsid w:val="00916958"/>
    <w:rsid w:val="00920C0A"/>
    <w:rsid w:val="00920E3A"/>
    <w:rsid w:val="00922011"/>
    <w:rsid w:val="0092257F"/>
    <w:rsid w:val="00923959"/>
    <w:rsid w:val="00924339"/>
    <w:rsid w:val="00924864"/>
    <w:rsid w:val="0092735D"/>
    <w:rsid w:val="00930D1E"/>
    <w:rsid w:val="00931240"/>
    <w:rsid w:val="00932FE2"/>
    <w:rsid w:val="009331C2"/>
    <w:rsid w:val="0093419D"/>
    <w:rsid w:val="0093466F"/>
    <w:rsid w:val="00934D1A"/>
    <w:rsid w:val="009355ED"/>
    <w:rsid w:val="00935C66"/>
    <w:rsid w:val="00936BE4"/>
    <w:rsid w:val="00936BFA"/>
    <w:rsid w:val="00936DFD"/>
    <w:rsid w:val="00936F65"/>
    <w:rsid w:val="009409FC"/>
    <w:rsid w:val="00941C75"/>
    <w:rsid w:val="0094227F"/>
    <w:rsid w:val="009434BB"/>
    <w:rsid w:val="00943696"/>
    <w:rsid w:val="0094395E"/>
    <w:rsid w:val="00944BA9"/>
    <w:rsid w:val="0094512D"/>
    <w:rsid w:val="00947034"/>
    <w:rsid w:val="009512A0"/>
    <w:rsid w:val="009518D9"/>
    <w:rsid w:val="00951934"/>
    <w:rsid w:val="0095227F"/>
    <w:rsid w:val="00952EFB"/>
    <w:rsid w:val="0095552F"/>
    <w:rsid w:val="009561B8"/>
    <w:rsid w:val="00956BBD"/>
    <w:rsid w:val="00956F97"/>
    <w:rsid w:val="00957020"/>
    <w:rsid w:val="00960638"/>
    <w:rsid w:val="00960EE6"/>
    <w:rsid w:val="00961741"/>
    <w:rsid w:val="009618DB"/>
    <w:rsid w:val="00963B5C"/>
    <w:rsid w:val="00965020"/>
    <w:rsid w:val="009650E0"/>
    <w:rsid w:val="00965C39"/>
    <w:rsid w:val="00966F48"/>
    <w:rsid w:val="00967059"/>
    <w:rsid w:val="009670B5"/>
    <w:rsid w:val="009672B4"/>
    <w:rsid w:val="009676E9"/>
    <w:rsid w:val="0097055F"/>
    <w:rsid w:val="00970CA3"/>
    <w:rsid w:val="00971087"/>
    <w:rsid w:val="00971646"/>
    <w:rsid w:val="009733FA"/>
    <w:rsid w:val="00973F09"/>
    <w:rsid w:val="009748B4"/>
    <w:rsid w:val="00975A0A"/>
    <w:rsid w:val="00976EA1"/>
    <w:rsid w:val="0098008A"/>
    <w:rsid w:val="009813BF"/>
    <w:rsid w:val="0098162E"/>
    <w:rsid w:val="00981884"/>
    <w:rsid w:val="0098194D"/>
    <w:rsid w:val="009821A5"/>
    <w:rsid w:val="009828F2"/>
    <w:rsid w:val="00983759"/>
    <w:rsid w:val="009844C1"/>
    <w:rsid w:val="00984935"/>
    <w:rsid w:val="00984D4A"/>
    <w:rsid w:val="00984DDE"/>
    <w:rsid w:val="0098563C"/>
    <w:rsid w:val="0098746E"/>
    <w:rsid w:val="00990399"/>
    <w:rsid w:val="00990A1C"/>
    <w:rsid w:val="00991109"/>
    <w:rsid w:val="00991E56"/>
    <w:rsid w:val="00992101"/>
    <w:rsid w:val="0099261E"/>
    <w:rsid w:val="0099263E"/>
    <w:rsid w:val="00993F63"/>
    <w:rsid w:val="0099400A"/>
    <w:rsid w:val="00994A1D"/>
    <w:rsid w:val="00994B2D"/>
    <w:rsid w:val="00995FF9"/>
    <w:rsid w:val="009961CF"/>
    <w:rsid w:val="009961EB"/>
    <w:rsid w:val="009966AF"/>
    <w:rsid w:val="009A01D7"/>
    <w:rsid w:val="009A10D7"/>
    <w:rsid w:val="009A26D2"/>
    <w:rsid w:val="009A3508"/>
    <w:rsid w:val="009A40E7"/>
    <w:rsid w:val="009A4228"/>
    <w:rsid w:val="009A51C2"/>
    <w:rsid w:val="009A527B"/>
    <w:rsid w:val="009A5725"/>
    <w:rsid w:val="009A5DDC"/>
    <w:rsid w:val="009A6AB2"/>
    <w:rsid w:val="009A7E3D"/>
    <w:rsid w:val="009B14A9"/>
    <w:rsid w:val="009B1D5C"/>
    <w:rsid w:val="009B2E51"/>
    <w:rsid w:val="009B45A3"/>
    <w:rsid w:val="009B48B2"/>
    <w:rsid w:val="009B566D"/>
    <w:rsid w:val="009B5A4F"/>
    <w:rsid w:val="009B5BA6"/>
    <w:rsid w:val="009B6B4C"/>
    <w:rsid w:val="009B6B62"/>
    <w:rsid w:val="009C00F5"/>
    <w:rsid w:val="009C061C"/>
    <w:rsid w:val="009C0C1C"/>
    <w:rsid w:val="009C2356"/>
    <w:rsid w:val="009C2386"/>
    <w:rsid w:val="009C30F5"/>
    <w:rsid w:val="009C32E2"/>
    <w:rsid w:val="009C44A6"/>
    <w:rsid w:val="009C5763"/>
    <w:rsid w:val="009C6D9A"/>
    <w:rsid w:val="009C7BF9"/>
    <w:rsid w:val="009D03D1"/>
    <w:rsid w:val="009D0835"/>
    <w:rsid w:val="009D0CE3"/>
    <w:rsid w:val="009D1653"/>
    <w:rsid w:val="009D1ABD"/>
    <w:rsid w:val="009D2090"/>
    <w:rsid w:val="009D27F4"/>
    <w:rsid w:val="009D2815"/>
    <w:rsid w:val="009D4FD4"/>
    <w:rsid w:val="009D5B3E"/>
    <w:rsid w:val="009D63E1"/>
    <w:rsid w:val="009D7150"/>
    <w:rsid w:val="009D753B"/>
    <w:rsid w:val="009D75B0"/>
    <w:rsid w:val="009D75FE"/>
    <w:rsid w:val="009D7CA8"/>
    <w:rsid w:val="009E00A7"/>
    <w:rsid w:val="009E15A4"/>
    <w:rsid w:val="009E4CF5"/>
    <w:rsid w:val="009E55AE"/>
    <w:rsid w:val="009E5B87"/>
    <w:rsid w:val="009E61CF"/>
    <w:rsid w:val="009E71FF"/>
    <w:rsid w:val="009E7E54"/>
    <w:rsid w:val="009F0AA2"/>
    <w:rsid w:val="009F117F"/>
    <w:rsid w:val="009F37CE"/>
    <w:rsid w:val="009F3D2E"/>
    <w:rsid w:val="009F478D"/>
    <w:rsid w:val="009F4CD8"/>
    <w:rsid w:val="009F51D4"/>
    <w:rsid w:val="009F6482"/>
    <w:rsid w:val="009F66E5"/>
    <w:rsid w:val="00A005D1"/>
    <w:rsid w:val="00A01493"/>
    <w:rsid w:val="00A01726"/>
    <w:rsid w:val="00A01AA9"/>
    <w:rsid w:val="00A02860"/>
    <w:rsid w:val="00A033F6"/>
    <w:rsid w:val="00A03B58"/>
    <w:rsid w:val="00A04E27"/>
    <w:rsid w:val="00A04F7F"/>
    <w:rsid w:val="00A057E4"/>
    <w:rsid w:val="00A0588E"/>
    <w:rsid w:val="00A059B5"/>
    <w:rsid w:val="00A05A07"/>
    <w:rsid w:val="00A05C23"/>
    <w:rsid w:val="00A0740A"/>
    <w:rsid w:val="00A077CA"/>
    <w:rsid w:val="00A10125"/>
    <w:rsid w:val="00A10B51"/>
    <w:rsid w:val="00A10B8F"/>
    <w:rsid w:val="00A1103D"/>
    <w:rsid w:val="00A115EE"/>
    <w:rsid w:val="00A11DF8"/>
    <w:rsid w:val="00A12461"/>
    <w:rsid w:val="00A12B7D"/>
    <w:rsid w:val="00A133A7"/>
    <w:rsid w:val="00A13AB7"/>
    <w:rsid w:val="00A141FB"/>
    <w:rsid w:val="00A15A9A"/>
    <w:rsid w:val="00A16182"/>
    <w:rsid w:val="00A163AD"/>
    <w:rsid w:val="00A217BB"/>
    <w:rsid w:val="00A231B6"/>
    <w:rsid w:val="00A23640"/>
    <w:rsid w:val="00A23A35"/>
    <w:rsid w:val="00A23A38"/>
    <w:rsid w:val="00A23AB7"/>
    <w:rsid w:val="00A25DA2"/>
    <w:rsid w:val="00A25E98"/>
    <w:rsid w:val="00A26653"/>
    <w:rsid w:val="00A272F8"/>
    <w:rsid w:val="00A27C8C"/>
    <w:rsid w:val="00A27FC8"/>
    <w:rsid w:val="00A302EE"/>
    <w:rsid w:val="00A3155F"/>
    <w:rsid w:val="00A319FD"/>
    <w:rsid w:val="00A331E2"/>
    <w:rsid w:val="00A333B0"/>
    <w:rsid w:val="00A33560"/>
    <w:rsid w:val="00A33F87"/>
    <w:rsid w:val="00A360B1"/>
    <w:rsid w:val="00A369BF"/>
    <w:rsid w:val="00A37AFA"/>
    <w:rsid w:val="00A37F75"/>
    <w:rsid w:val="00A405D4"/>
    <w:rsid w:val="00A40913"/>
    <w:rsid w:val="00A410CE"/>
    <w:rsid w:val="00A412A5"/>
    <w:rsid w:val="00A414F9"/>
    <w:rsid w:val="00A43842"/>
    <w:rsid w:val="00A4400E"/>
    <w:rsid w:val="00A45A79"/>
    <w:rsid w:val="00A47DDD"/>
    <w:rsid w:val="00A50D7C"/>
    <w:rsid w:val="00A5169C"/>
    <w:rsid w:val="00A5172B"/>
    <w:rsid w:val="00A52075"/>
    <w:rsid w:val="00A5216A"/>
    <w:rsid w:val="00A544A0"/>
    <w:rsid w:val="00A55FC9"/>
    <w:rsid w:val="00A5611B"/>
    <w:rsid w:val="00A56324"/>
    <w:rsid w:val="00A572E2"/>
    <w:rsid w:val="00A57320"/>
    <w:rsid w:val="00A57479"/>
    <w:rsid w:val="00A60365"/>
    <w:rsid w:val="00A60466"/>
    <w:rsid w:val="00A61811"/>
    <w:rsid w:val="00A6197B"/>
    <w:rsid w:val="00A62119"/>
    <w:rsid w:val="00A6254B"/>
    <w:rsid w:val="00A62760"/>
    <w:rsid w:val="00A62A91"/>
    <w:rsid w:val="00A63281"/>
    <w:rsid w:val="00A63758"/>
    <w:rsid w:val="00A64342"/>
    <w:rsid w:val="00A653CC"/>
    <w:rsid w:val="00A65875"/>
    <w:rsid w:val="00A65CFC"/>
    <w:rsid w:val="00A65EDF"/>
    <w:rsid w:val="00A65F7A"/>
    <w:rsid w:val="00A661A8"/>
    <w:rsid w:val="00A66964"/>
    <w:rsid w:val="00A66B64"/>
    <w:rsid w:val="00A66E2B"/>
    <w:rsid w:val="00A72A9A"/>
    <w:rsid w:val="00A73161"/>
    <w:rsid w:val="00A73F35"/>
    <w:rsid w:val="00A7571D"/>
    <w:rsid w:val="00A75A7F"/>
    <w:rsid w:val="00A77597"/>
    <w:rsid w:val="00A80C9E"/>
    <w:rsid w:val="00A81706"/>
    <w:rsid w:val="00A81BB4"/>
    <w:rsid w:val="00A834B0"/>
    <w:rsid w:val="00A84139"/>
    <w:rsid w:val="00A84B56"/>
    <w:rsid w:val="00A85A28"/>
    <w:rsid w:val="00A8610A"/>
    <w:rsid w:val="00A86BAC"/>
    <w:rsid w:val="00A86D93"/>
    <w:rsid w:val="00A870A1"/>
    <w:rsid w:val="00A87353"/>
    <w:rsid w:val="00A87AC8"/>
    <w:rsid w:val="00A9070F"/>
    <w:rsid w:val="00A90A26"/>
    <w:rsid w:val="00A90C99"/>
    <w:rsid w:val="00A91114"/>
    <w:rsid w:val="00A92380"/>
    <w:rsid w:val="00A92419"/>
    <w:rsid w:val="00A92A32"/>
    <w:rsid w:val="00A93161"/>
    <w:rsid w:val="00A95869"/>
    <w:rsid w:val="00A9633B"/>
    <w:rsid w:val="00A96AB8"/>
    <w:rsid w:val="00A96B53"/>
    <w:rsid w:val="00A96E7D"/>
    <w:rsid w:val="00A9700B"/>
    <w:rsid w:val="00A97328"/>
    <w:rsid w:val="00A977CC"/>
    <w:rsid w:val="00A97BBD"/>
    <w:rsid w:val="00A97F37"/>
    <w:rsid w:val="00AA11B4"/>
    <w:rsid w:val="00AA1324"/>
    <w:rsid w:val="00AA1861"/>
    <w:rsid w:val="00AA1CF0"/>
    <w:rsid w:val="00AA2668"/>
    <w:rsid w:val="00AA2905"/>
    <w:rsid w:val="00AA5322"/>
    <w:rsid w:val="00AA5D9B"/>
    <w:rsid w:val="00AA725E"/>
    <w:rsid w:val="00AA756A"/>
    <w:rsid w:val="00AA75E8"/>
    <w:rsid w:val="00AA7DFC"/>
    <w:rsid w:val="00AB07DA"/>
    <w:rsid w:val="00AB17D6"/>
    <w:rsid w:val="00AB1FC4"/>
    <w:rsid w:val="00AB2803"/>
    <w:rsid w:val="00AB2B46"/>
    <w:rsid w:val="00AB2C8B"/>
    <w:rsid w:val="00AB310E"/>
    <w:rsid w:val="00AB4C7C"/>
    <w:rsid w:val="00AB5F09"/>
    <w:rsid w:val="00AB624C"/>
    <w:rsid w:val="00AB6857"/>
    <w:rsid w:val="00AB697A"/>
    <w:rsid w:val="00AB69D8"/>
    <w:rsid w:val="00AB6A2F"/>
    <w:rsid w:val="00AC0674"/>
    <w:rsid w:val="00AC1903"/>
    <w:rsid w:val="00AC1CB6"/>
    <w:rsid w:val="00AC3D9C"/>
    <w:rsid w:val="00AC3E0D"/>
    <w:rsid w:val="00AC55A1"/>
    <w:rsid w:val="00AC6268"/>
    <w:rsid w:val="00AC63C2"/>
    <w:rsid w:val="00AC6F61"/>
    <w:rsid w:val="00AC7179"/>
    <w:rsid w:val="00AC79FE"/>
    <w:rsid w:val="00AD00B7"/>
    <w:rsid w:val="00AD2D0F"/>
    <w:rsid w:val="00AD34FA"/>
    <w:rsid w:val="00AD4193"/>
    <w:rsid w:val="00AD4271"/>
    <w:rsid w:val="00AD4342"/>
    <w:rsid w:val="00AD4536"/>
    <w:rsid w:val="00AD53C0"/>
    <w:rsid w:val="00AD5CE1"/>
    <w:rsid w:val="00AD6093"/>
    <w:rsid w:val="00AD66CB"/>
    <w:rsid w:val="00AD743E"/>
    <w:rsid w:val="00AD7550"/>
    <w:rsid w:val="00AD7FAF"/>
    <w:rsid w:val="00AE041D"/>
    <w:rsid w:val="00AE1827"/>
    <w:rsid w:val="00AE1FBA"/>
    <w:rsid w:val="00AE3257"/>
    <w:rsid w:val="00AE4584"/>
    <w:rsid w:val="00AE4D36"/>
    <w:rsid w:val="00AE5926"/>
    <w:rsid w:val="00AE688A"/>
    <w:rsid w:val="00AE6902"/>
    <w:rsid w:val="00AE69EB"/>
    <w:rsid w:val="00AE7B60"/>
    <w:rsid w:val="00AF0C8E"/>
    <w:rsid w:val="00AF108B"/>
    <w:rsid w:val="00AF3A00"/>
    <w:rsid w:val="00AF4CAA"/>
    <w:rsid w:val="00AF4EA6"/>
    <w:rsid w:val="00AF6298"/>
    <w:rsid w:val="00AF67FE"/>
    <w:rsid w:val="00AF6EB8"/>
    <w:rsid w:val="00AF7F48"/>
    <w:rsid w:val="00B00B97"/>
    <w:rsid w:val="00B00CA0"/>
    <w:rsid w:val="00B00DE6"/>
    <w:rsid w:val="00B0191E"/>
    <w:rsid w:val="00B02687"/>
    <w:rsid w:val="00B03024"/>
    <w:rsid w:val="00B03764"/>
    <w:rsid w:val="00B048FC"/>
    <w:rsid w:val="00B0505A"/>
    <w:rsid w:val="00B0627C"/>
    <w:rsid w:val="00B06DEE"/>
    <w:rsid w:val="00B06F99"/>
    <w:rsid w:val="00B1029F"/>
    <w:rsid w:val="00B11109"/>
    <w:rsid w:val="00B12C76"/>
    <w:rsid w:val="00B1401F"/>
    <w:rsid w:val="00B14885"/>
    <w:rsid w:val="00B15099"/>
    <w:rsid w:val="00B158FC"/>
    <w:rsid w:val="00B16B6F"/>
    <w:rsid w:val="00B17ADF"/>
    <w:rsid w:val="00B2074D"/>
    <w:rsid w:val="00B20911"/>
    <w:rsid w:val="00B20B0A"/>
    <w:rsid w:val="00B21317"/>
    <w:rsid w:val="00B21551"/>
    <w:rsid w:val="00B215D0"/>
    <w:rsid w:val="00B22C4C"/>
    <w:rsid w:val="00B2369D"/>
    <w:rsid w:val="00B238E4"/>
    <w:rsid w:val="00B23E94"/>
    <w:rsid w:val="00B244AA"/>
    <w:rsid w:val="00B25910"/>
    <w:rsid w:val="00B25BC6"/>
    <w:rsid w:val="00B268F2"/>
    <w:rsid w:val="00B303C2"/>
    <w:rsid w:val="00B30C91"/>
    <w:rsid w:val="00B315EB"/>
    <w:rsid w:val="00B31C4D"/>
    <w:rsid w:val="00B323D1"/>
    <w:rsid w:val="00B325E1"/>
    <w:rsid w:val="00B34496"/>
    <w:rsid w:val="00B34CBE"/>
    <w:rsid w:val="00B3519A"/>
    <w:rsid w:val="00B369AC"/>
    <w:rsid w:val="00B36ED3"/>
    <w:rsid w:val="00B37AE5"/>
    <w:rsid w:val="00B37FEF"/>
    <w:rsid w:val="00B40DF8"/>
    <w:rsid w:val="00B43309"/>
    <w:rsid w:val="00B43854"/>
    <w:rsid w:val="00B43BAD"/>
    <w:rsid w:val="00B44025"/>
    <w:rsid w:val="00B44D4A"/>
    <w:rsid w:val="00B44F45"/>
    <w:rsid w:val="00B4623F"/>
    <w:rsid w:val="00B463E7"/>
    <w:rsid w:val="00B46C67"/>
    <w:rsid w:val="00B47184"/>
    <w:rsid w:val="00B4736A"/>
    <w:rsid w:val="00B5094A"/>
    <w:rsid w:val="00B50A08"/>
    <w:rsid w:val="00B50A7B"/>
    <w:rsid w:val="00B50F31"/>
    <w:rsid w:val="00B510AB"/>
    <w:rsid w:val="00B510B2"/>
    <w:rsid w:val="00B5139A"/>
    <w:rsid w:val="00B513CB"/>
    <w:rsid w:val="00B5190D"/>
    <w:rsid w:val="00B5270F"/>
    <w:rsid w:val="00B5287E"/>
    <w:rsid w:val="00B52AA7"/>
    <w:rsid w:val="00B53AE4"/>
    <w:rsid w:val="00B55AE9"/>
    <w:rsid w:val="00B55BE7"/>
    <w:rsid w:val="00B55C1D"/>
    <w:rsid w:val="00B55F59"/>
    <w:rsid w:val="00B5742D"/>
    <w:rsid w:val="00B57795"/>
    <w:rsid w:val="00B579FB"/>
    <w:rsid w:val="00B60895"/>
    <w:rsid w:val="00B60CF8"/>
    <w:rsid w:val="00B60D24"/>
    <w:rsid w:val="00B61CA5"/>
    <w:rsid w:val="00B61DB1"/>
    <w:rsid w:val="00B62AB5"/>
    <w:rsid w:val="00B63343"/>
    <w:rsid w:val="00B63489"/>
    <w:rsid w:val="00B6377F"/>
    <w:rsid w:val="00B63AEB"/>
    <w:rsid w:val="00B63E8D"/>
    <w:rsid w:val="00B65779"/>
    <w:rsid w:val="00B65AE3"/>
    <w:rsid w:val="00B6635D"/>
    <w:rsid w:val="00B67A20"/>
    <w:rsid w:val="00B7113E"/>
    <w:rsid w:val="00B71674"/>
    <w:rsid w:val="00B7190E"/>
    <w:rsid w:val="00B728D3"/>
    <w:rsid w:val="00B72B40"/>
    <w:rsid w:val="00B733C0"/>
    <w:rsid w:val="00B739F3"/>
    <w:rsid w:val="00B7491B"/>
    <w:rsid w:val="00B75164"/>
    <w:rsid w:val="00B755DB"/>
    <w:rsid w:val="00B75A0C"/>
    <w:rsid w:val="00B76068"/>
    <w:rsid w:val="00B76BEC"/>
    <w:rsid w:val="00B772C6"/>
    <w:rsid w:val="00B774D8"/>
    <w:rsid w:val="00B803DF"/>
    <w:rsid w:val="00B810F1"/>
    <w:rsid w:val="00B82681"/>
    <w:rsid w:val="00B82C05"/>
    <w:rsid w:val="00B82E1E"/>
    <w:rsid w:val="00B83EBA"/>
    <w:rsid w:val="00B84827"/>
    <w:rsid w:val="00B84D3F"/>
    <w:rsid w:val="00B8799B"/>
    <w:rsid w:val="00B87ADA"/>
    <w:rsid w:val="00B906D0"/>
    <w:rsid w:val="00B91B88"/>
    <w:rsid w:val="00B92C19"/>
    <w:rsid w:val="00B92E46"/>
    <w:rsid w:val="00B93BC3"/>
    <w:rsid w:val="00B956E7"/>
    <w:rsid w:val="00B957B1"/>
    <w:rsid w:val="00B9591C"/>
    <w:rsid w:val="00B95E5F"/>
    <w:rsid w:val="00B95F31"/>
    <w:rsid w:val="00B9683B"/>
    <w:rsid w:val="00B9735E"/>
    <w:rsid w:val="00BA07E7"/>
    <w:rsid w:val="00BA16E2"/>
    <w:rsid w:val="00BA2D28"/>
    <w:rsid w:val="00BA2EAF"/>
    <w:rsid w:val="00BA3FE8"/>
    <w:rsid w:val="00BA42DC"/>
    <w:rsid w:val="00BA47A0"/>
    <w:rsid w:val="00BA4A6D"/>
    <w:rsid w:val="00BA4EB9"/>
    <w:rsid w:val="00BA6F53"/>
    <w:rsid w:val="00BA779E"/>
    <w:rsid w:val="00BA799F"/>
    <w:rsid w:val="00BB1B8D"/>
    <w:rsid w:val="00BB305A"/>
    <w:rsid w:val="00BB3900"/>
    <w:rsid w:val="00BB3DDE"/>
    <w:rsid w:val="00BB3F15"/>
    <w:rsid w:val="00BB4995"/>
    <w:rsid w:val="00BB69A7"/>
    <w:rsid w:val="00BB7042"/>
    <w:rsid w:val="00BB774E"/>
    <w:rsid w:val="00BC0160"/>
    <w:rsid w:val="00BC043B"/>
    <w:rsid w:val="00BC054C"/>
    <w:rsid w:val="00BC0D34"/>
    <w:rsid w:val="00BC15C1"/>
    <w:rsid w:val="00BC160D"/>
    <w:rsid w:val="00BC21E6"/>
    <w:rsid w:val="00BC3715"/>
    <w:rsid w:val="00BC40AF"/>
    <w:rsid w:val="00BC425F"/>
    <w:rsid w:val="00BC44DC"/>
    <w:rsid w:val="00BC51D2"/>
    <w:rsid w:val="00BC60D4"/>
    <w:rsid w:val="00BC615C"/>
    <w:rsid w:val="00BC71A4"/>
    <w:rsid w:val="00BD1219"/>
    <w:rsid w:val="00BD23DC"/>
    <w:rsid w:val="00BD3BA0"/>
    <w:rsid w:val="00BD5074"/>
    <w:rsid w:val="00BD526C"/>
    <w:rsid w:val="00BD72CB"/>
    <w:rsid w:val="00BD7D23"/>
    <w:rsid w:val="00BD7DF6"/>
    <w:rsid w:val="00BD7EEF"/>
    <w:rsid w:val="00BE04A4"/>
    <w:rsid w:val="00BE04A5"/>
    <w:rsid w:val="00BE0634"/>
    <w:rsid w:val="00BE1B51"/>
    <w:rsid w:val="00BE2BB6"/>
    <w:rsid w:val="00BE2E3A"/>
    <w:rsid w:val="00BE38A7"/>
    <w:rsid w:val="00BE3E0E"/>
    <w:rsid w:val="00BE4B42"/>
    <w:rsid w:val="00BE4F68"/>
    <w:rsid w:val="00BE5223"/>
    <w:rsid w:val="00BE5B7A"/>
    <w:rsid w:val="00BE5FB6"/>
    <w:rsid w:val="00BE61F3"/>
    <w:rsid w:val="00BE7DD7"/>
    <w:rsid w:val="00BF02AD"/>
    <w:rsid w:val="00BF0975"/>
    <w:rsid w:val="00BF0DA6"/>
    <w:rsid w:val="00BF10C4"/>
    <w:rsid w:val="00BF1644"/>
    <w:rsid w:val="00BF1649"/>
    <w:rsid w:val="00BF3C7E"/>
    <w:rsid w:val="00BF4833"/>
    <w:rsid w:val="00BF4A09"/>
    <w:rsid w:val="00BF5861"/>
    <w:rsid w:val="00BF637C"/>
    <w:rsid w:val="00BF729D"/>
    <w:rsid w:val="00BF7CC0"/>
    <w:rsid w:val="00BF7FF6"/>
    <w:rsid w:val="00C0082B"/>
    <w:rsid w:val="00C01439"/>
    <w:rsid w:val="00C01675"/>
    <w:rsid w:val="00C01D2C"/>
    <w:rsid w:val="00C02EBA"/>
    <w:rsid w:val="00C032B6"/>
    <w:rsid w:val="00C0384A"/>
    <w:rsid w:val="00C04423"/>
    <w:rsid w:val="00C05FED"/>
    <w:rsid w:val="00C07A6D"/>
    <w:rsid w:val="00C10576"/>
    <w:rsid w:val="00C11672"/>
    <w:rsid w:val="00C12BC7"/>
    <w:rsid w:val="00C12ED6"/>
    <w:rsid w:val="00C13613"/>
    <w:rsid w:val="00C140AF"/>
    <w:rsid w:val="00C14815"/>
    <w:rsid w:val="00C1488C"/>
    <w:rsid w:val="00C14B59"/>
    <w:rsid w:val="00C16DB5"/>
    <w:rsid w:val="00C170B0"/>
    <w:rsid w:val="00C17617"/>
    <w:rsid w:val="00C21DCB"/>
    <w:rsid w:val="00C21F6C"/>
    <w:rsid w:val="00C2355B"/>
    <w:rsid w:val="00C2612C"/>
    <w:rsid w:val="00C261B3"/>
    <w:rsid w:val="00C2637B"/>
    <w:rsid w:val="00C27BFA"/>
    <w:rsid w:val="00C27FCD"/>
    <w:rsid w:val="00C30930"/>
    <w:rsid w:val="00C30C2F"/>
    <w:rsid w:val="00C30C6C"/>
    <w:rsid w:val="00C31510"/>
    <w:rsid w:val="00C324A8"/>
    <w:rsid w:val="00C34319"/>
    <w:rsid w:val="00C34ACB"/>
    <w:rsid w:val="00C35131"/>
    <w:rsid w:val="00C35B3C"/>
    <w:rsid w:val="00C35F23"/>
    <w:rsid w:val="00C369B3"/>
    <w:rsid w:val="00C36B25"/>
    <w:rsid w:val="00C36E79"/>
    <w:rsid w:val="00C37462"/>
    <w:rsid w:val="00C375F6"/>
    <w:rsid w:val="00C3791D"/>
    <w:rsid w:val="00C37AAC"/>
    <w:rsid w:val="00C4193F"/>
    <w:rsid w:val="00C422D5"/>
    <w:rsid w:val="00C426B1"/>
    <w:rsid w:val="00C4276F"/>
    <w:rsid w:val="00C43107"/>
    <w:rsid w:val="00C433D3"/>
    <w:rsid w:val="00C43FAA"/>
    <w:rsid w:val="00C4402C"/>
    <w:rsid w:val="00C44DD7"/>
    <w:rsid w:val="00C44E86"/>
    <w:rsid w:val="00C45714"/>
    <w:rsid w:val="00C463A4"/>
    <w:rsid w:val="00C509E0"/>
    <w:rsid w:val="00C50CD8"/>
    <w:rsid w:val="00C514B6"/>
    <w:rsid w:val="00C515C9"/>
    <w:rsid w:val="00C523DB"/>
    <w:rsid w:val="00C52549"/>
    <w:rsid w:val="00C52B4A"/>
    <w:rsid w:val="00C52CD1"/>
    <w:rsid w:val="00C539FE"/>
    <w:rsid w:val="00C53C59"/>
    <w:rsid w:val="00C53CDC"/>
    <w:rsid w:val="00C53D6A"/>
    <w:rsid w:val="00C53DC1"/>
    <w:rsid w:val="00C5469E"/>
    <w:rsid w:val="00C55905"/>
    <w:rsid w:val="00C57C99"/>
    <w:rsid w:val="00C6038F"/>
    <w:rsid w:val="00C604DB"/>
    <w:rsid w:val="00C60E67"/>
    <w:rsid w:val="00C6156E"/>
    <w:rsid w:val="00C61993"/>
    <w:rsid w:val="00C6209A"/>
    <w:rsid w:val="00C6236F"/>
    <w:rsid w:val="00C62755"/>
    <w:rsid w:val="00C63F28"/>
    <w:rsid w:val="00C641FD"/>
    <w:rsid w:val="00C6783C"/>
    <w:rsid w:val="00C71516"/>
    <w:rsid w:val="00C71D06"/>
    <w:rsid w:val="00C728D7"/>
    <w:rsid w:val="00C74335"/>
    <w:rsid w:val="00C744AE"/>
    <w:rsid w:val="00C7483A"/>
    <w:rsid w:val="00C74BBA"/>
    <w:rsid w:val="00C7662B"/>
    <w:rsid w:val="00C76AC1"/>
    <w:rsid w:val="00C76FB7"/>
    <w:rsid w:val="00C77014"/>
    <w:rsid w:val="00C80247"/>
    <w:rsid w:val="00C807B6"/>
    <w:rsid w:val="00C81F6B"/>
    <w:rsid w:val="00C83756"/>
    <w:rsid w:val="00C83CEA"/>
    <w:rsid w:val="00C8422F"/>
    <w:rsid w:val="00C84AA1"/>
    <w:rsid w:val="00C85933"/>
    <w:rsid w:val="00C85944"/>
    <w:rsid w:val="00C85B29"/>
    <w:rsid w:val="00C85DD4"/>
    <w:rsid w:val="00C85E8C"/>
    <w:rsid w:val="00C865E2"/>
    <w:rsid w:val="00C9168D"/>
    <w:rsid w:val="00C91706"/>
    <w:rsid w:val="00C92460"/>
    <w:rsid w:val="00C925A8"/>
    <w:rsid w:val="00C92B3E"/>
    <w:rsid w:val="00C936DE"/>
    <w:rsid w:val="00C94DE4"/>
    <w:rsid w:val="00C96238"/>
    <w:rsid w:val="00C970BC"/>
    <w:rsid w:val="00CA0370"/>
    <w:rsid w:val="00CA0539"/>
    <w:rsid w:val="00CA0B84"/>
    <w:rsid w:val="00CA1CC7"/>
    <w:rsid w:val="00CA3367"/>
    <w:rsid w:val="00CA3569"/>
    <w:rsid w:val="00CA3F36"/>
    <w:rsid w:val="00CA4500"/>
    <w:rsid w:val="00CA6A30"/>
    <w:rsid w:val="00CA795D"/>
    <w:rsid w:val="00CA7A32"/>
    <w:rsid w:val="00CB0333"/>
    <w:rsid w:val="00CB0776"/>
    <w:rsid w:val="00CB2950"/>
    <w:rsid w:val="00CB34EA"/>
    <w:rsid w:val="00CB357B"/>
    <w:rsid w:val="00CB379E"/>
    <w:rsid w:val="00CB3CCB"/>
    <w:rsid w:val="00CB3F01"/>
    <w:rsid w:val="00CB4CBC"/>
    <w:rsid w:val="00CB640B"/>
    <w:rsid w:val="00CB67B3"/>
    <w:rsid w:val="00CB6D14"/>
    <w:rsid w:val="00CB6F66"/>
    <w:rsid w:val="00CB7151"/>
    <w:rsid w:val="00CB7727"/>
    <w:rsid w:val="00CC013E"/>
    <w:rsid w:val="00CC04D9"/>
    <w:rsid w:val="00CC0D29"/>
    <w:rsid w:val="00CC18C2"/>
    <w:rsid w:val="00CC18F6"/>
    <w:rsid w:val="00CC1ACF"/>
    <w:rsid w:val="00CC1BE6"/>
    <w:rsid w:val="00CC2576"/>
    <w:rsid w:val="00CC2D51"/>
    <w:rsid w:val="00CC4353"/>
    <w:rsid w:val="00CC6150"/>
    <w:rsid w:val="00CC6D5D"/>
    <w:rsid w:val="00CC6F27"/>
    <w:rsid w:val="00CC710D"/>
    <w:rsid w:val="00CC7665"/>
    <w:rsid w:val="00CC7DB3"/>
    <w:rsid w:val="00CD0601"/>
    <w:rsid w:val="00CD17BD"/>
    <w:rsid w:val="00CD2420"/>
    <w:rsid w:val="00CD29AC"/>
    <w:rsid w:val="00CD3253"/>
    <w:rsid w:val="00CD33BB"/>
    <w:rsid w:val="00CD35CD"/>
    <w:rsid w:val="00CD3934"/>
    <w:rsid w:val="00CD411C"/>
    <w:rsid w:val="00CD4ABC"/>
    <w:rsid w:val="00CD4E29"/>
    <w:rsid w:val="00CD51DC"/>
    <w:rsid w:val="00CD5482"/>
    <w:rsid w:val="00CD5BC7"/>
    <w:rsid w:val="00CD5DBE"/>
    <w:rsid w:val="00CD60CC"/>
    <w:rsid w:val="00CD72AD"/>
    <w:rsid w:val="00CD7455"/>
    <w:rsid w:val="00CE11BF"/>
    <w:rsid w:val="00CE2810"/>
    <w:rsid w:val="00CE2D85"/>
    <w:rsid w:val="00CE2E9A"/>
    <w:rsid w:val="00CE3A72"/>
    <w:rsid w:val="00CE3E2D"/>
    <w:rsid w:val="00CE4398"/>
    <w:rsid w:val="00CE5264"/>
    <w:rsid w:val="00CE5961"/>
    <w:rsid w:val="00CE7B04"/>
    <w:rsid w:val="00CF2FCD"/>
    <w:rsid w:val="00CF44C8"/>
    <w:rsid w:val="00CF4D30"/>
    <w:rsid w:val="00CF5616"/>
    <w:rsid w:val="00CF5F06"/>
    <w:rsid w:val="00CF7863"/>
    <w:rsid w:val="00D0045F"/>
    <w:rsid w:val="00D010B4"/>
    <w:rsid w:val="00D0176D"/>
    <w:rsid w:val="00D01ADA"/>
    <w:rsid w:val="00D0206D"/>
    <w:rsid w:val="00D02FE7"/>
    <w:rsid w:val="00D0451C"/>
    <w:rsid w:val="00D0500C"/>
    <w:rsid w:val="00D065E9"/>
    <w:rsid w:val="00D06A99"/>
    <w:rsid w:val="00D06CCF"/>
    <w:rsid w:val="00D0767E"/>
    <w:rsid w:val="00D077BA"/>
    <w:rsid w:val="00D07E27"/>
    <w:rsid w:val="00D110EF"/>
    <w:rsid w:val="00D1124B"/>
    <w:rsid w:val="00D12741"/>
    <w:rsid w:val="00D12C9D"/>
    <w:rsid w:val="00D135B7"/>
    <w:rsid w:val="00D13F56"/>
    <w:rsid w:val="00D144F9"/>
    <w:rsid w:val="00D158CE"/>
    <w:rsid w:val="00D16C52"/>
    <w:rsid w:val="00D17F4A"/>
    <w:rsid w:val="00D2037B"/>
    <w:rsid w:val="00D21B44"/>
    <w:rsid w:val="00D21E35"/>
    <w:rsid w:val="00D22CF1"/>
    <w:rsid w:val="00D23941"/>
    <w:rsid w:val="00D2395F"/>
    <w:rsid w:val="00D23BAE"/>
    <w:rsid w:val="00D257C0"/>
    <w:rsid w:val="00D25DE9"/>
    <w:rsid w:val="00D264A6"/>
    <w:rsid w:val="00D26962"/>
    <w:rsid w:val="00D2716E"/>
    <w:rsid w:val="00D2721C"/>
    <w:rsid w:val="00D314D7"/>
    <w:rsid w:val="00D3165A"/>
    <w:rsid w:val="00D31FA8"/>
    <w:rsid w:val="00D330E2"/>
    <w:rsid w:val="00D33304"/>
    <w:rsid w:val="00D33699"/>
    <w:rsid w:val="00D349B8"/>
    <w:rsid w:val="00D34F0C"/>
    <w:rsid w:val="00D36477"/>
    <w:rsid w:val="00D3666A"/>
    <w:rsid w:val="00D3696E"/>
    <w:rsid w:val="00D407E3"/>
    <w:rsid w:val="00D4091A"/>
    <w:rsid w:val="00D4132D"/>
    <w:rsid w:val="00D41E76"/>
    <w:rsid w:val="00D4257B"/>
    <w:rsid w:val="00D4278F"/>
    <w:rsid w:val="00D43297"/>
    <w:rsid w:val="00D43779"/>
    <w:rsid w:val="00D44AF2"/>
    <w:rsid w:val="00D44DB7"/>
    <w:rsid w:val="00D46A65"/>
    <w:rsid w:val="00D46FA9"/>
    <w:rsid w:val="00D47092"/>
    <w:rsid w:val="00D4718C"/>
    <w:rsid w:val="00D472D2"/>
    <w:rsid w:val="00D479C8"/>
    <w:rsid w:val="00D50F43"/>
    <w:rsid w:val="00D514F8"/>
    <w:rsid w:val="00D518C7"/>
    <w:rsid w:val="00D51BE5"/>
    <w:rsid w:val="00D52006"/>
    <w:rsid w:val="00D53513"/>
    <w:rsid w:val="00D53B22"/>
    <w:rsid w:val="00D54415"/>
    <w:rsid w:val="00D544A1"/>
    <w:rsid w:val="00D5451F"/>
    <w:rsid w:val="00D546C7"/>
    <w:rsid w:val="00D562BA"/>
    <w:rsid w:val="00D56367"/>
    <w:rsid w:val="00D5664B"/>
    <w:rsid w:val="00D5697C"/>
    <w:rsid w:val="00D57216"/>
    <w:rsid w:val="00D575B7"/>
    <w:rsid w:val="00D57839"/>
    <w:rsid w:val="00D60058"/>
    <w:rsid w:val="00D6005C"/>
    <w:rsid w:val="00D609D4"/>
    <w:rsid w:val="00D62085"/>
    <w:rsid w:val="00D63233"/>
    <w:rsid w:val="00D64103"/>
    <w:rsid w:val="00D64786"/>
    <w:rsid w:val="00D64D7D"/>
    <w:rsid w:val="00D65ADC"/>
    <w:rsid w:val="00D66BA7"/>
    <w:rsid w:val="00D67509"/>
    <w:rsid w:val="00D70259"/>
    <w:rsid w:val="00D70DC6"/>
    <w:rsid w:val="00D7150C"/>
    <w:rsid w:val="00D71C3E"/>
    <w:rsid w:val="00D735F6"/>
    <w:rsid w:val="00D743D2"/>
    <w:rsid w:val="00D74802"/>
    <w:rsid w:val="00D74EDE"/>
    <w:rsid w:val="00D764A7"/>
    <w:rsid w:val="00D76CE1"/>
    <w:rsid w:val="00D77956"/>
    <w:rsid w:val="00D77F52"/>
    <w:rsid w:val="00D80183"/>
    <w:rsid w:val="00D80440"/>
    <w:rsid w:val="00D80624"/>
    <w:rsid w:val="00D80893"/>
    <w:rsid w:val="00D80ADD"/>
    <w:rsid w:val="00D81241"/>
    <w:rsid w:val="00D81F4E"/>
    <w:rsid w:val="00D827D6"/>
    <w:rsid w:val="00D82B2A"/>
    <w:rsid w:val="00D8495F"/>
    <w:rsid w:val="00D85303"/>
    <w:rsid w:val="00D863AE"/>
    <w:rsid w:val="00D879FA"/>
    <w:rsid w:val="00D90A23"/>
    <w:rsid w:val="00D91157"/>
    <w:rsid w:val="00D91B2E"/>
    <w:rsid w:val="00D932B5"/>
    <w:rsid w:val="00D93B06"/>
    <w:rsid w:val="00D93E9F"/>
    <w:rsid w:val="00D95C74"/>
    <w:rsid w:val="00D965C4"/>
    <w:rsid w:val="00D96CDE"/>
    <w:rsid w:val="00D972DD"/>
    <w:rsid w:val="00D97E91"/>
    <w:rsid w:val="00DA1E3F"/>
    <w:rsid w:val="00DA24AB"/>
    <w:rsid w:val="00DA2900"/>
    <w:rsid w:val="00DA2DC9"/>
    <w:rsid w:val="00DA2EA2"/>
    <w:rsid w:val="00DA2FE9"/>
    <w:rsid w:val="00DA4111"/>
    <w:rsid w:val="00DA46AA"/>
    <w:rsid w:val="00DA4A7F"/>
    <w:rsid w:val="00DA6E23"/>
    <w:rsid w:val="00DA7331"/>
    <w:rsid w:val="00DA7416"/>
    <w:rsid w:val="00DA7920"/>
    <w:rsid w:val="00DB0BA6"/>
    <w:rsid w:val="00DB1083"/>
    <w:rsid w:val="00DB1448"/>
    <w:rsid w:val="00DB18C4"/>
    <w:rsid w:val="00DB2DE8"/>
    <w:rsid w:val="00DB3185"/>
    <w:rsid w:val="00DB336B"/>
    <w:rsid w:val="00DB39EF"/>
    <w:rsid w:val="00DB3C3D"/>
    <w:rsid w:val="00DB4508"/>
    <w:rsid w:val="00DB5548"/>
    <w:rsid w:val="00DB560E"/>
    <w:rsid w:val="00DB59DE"/>
    <w:rsid w:val="00DB5BB3"/>
    <w:rsid w:val="00DB785D"/>
    <w:rsid w:val="00DB78BB"/>
    <w:rsid w:val="00DC0106"/>
    <w:rsid w:val="00DC04BC"/>
    <w:rsid w:val="00DC0D71"/>
    <w:rsid w:val="00DC0D93"/>
    <w:rsid w:val="00DC0ED2"/>
    <w:rsid w:val="00DC122B"/>
    <w:rsid w:val="00DC170C"/>
    <w:rsid w:val="00DC1CF0"/>
    <w:rsid w:val="00DC2851"/>
    <w:rsid w:val="00DC43F6"/>
    <w:rsid w:val="00DC48B5"/>
    <w:rsid w:val="00DC52DF"/>
    <w:rsid w:val="00DC5487"/>
    <w:rsid w:val="00DC5A20"/>
    <w:rsid w:val="00DC5AC1"/>
    <w:rsid w:val="00DC6865"/>
    <w:rsid w:val="00DC6B0C"/>
    <w:rsid w:val="00DC6BDF"/>
    <w:rsid w:val="00DC7A72"/>
    <w:rsid w:val="00DD0363"/>
    <w:rsid w:val="00DD2548"/>
    <w:rsid w:val="00DD286F"/>
    <w:rsid w:val="00DD3163"/>
    <w:rsid w:val="00DD374D"/>
    <w:rsid w:val="00DD4252"/>
    <w:rsid w:val="00DD4342"/>
    <w:rsid w:val="00DD4A51"/>
    <w:rsid w:val="00DD4BC4"/>
    <w:rsid w:val="00DD4C05"/>
    <w:rsid w:val="00DD506E"/>
    <w:rsid w:val="00DD5649"/>
    <w:rsid w:val="00DD66FF"/>
    <w:rsid w:val="00DE0564"/>
    <w:rsid w:val="00DE0912"/>
    <w:rsid w:val="00DE11DE"/>
    <w:rsid w:val="00DE21C7"/>
    <w:rsid w:val="00DE3117"/>
    <w:rsid w:val="00DE3257"/>
    <w:rsid w:val="00DE3623"/>
    <w:rsid w:val="00DE47BD"/>
    <w:rsid w:val="00DE50F4"/>
    <w:rsid w:val="00DE5A7D"/>
    <w:rsid w:val="00DE62C3"/>
    <w:rsid w:val="00DE686D"/>
    <w:rsid w:val="00DE7541"/>
    <w:rsid w:val="00DE7936"/>
    <w:rsid w:val="00DE7CF1"/>
    <w:rsid w:val="00DF1B44"/>
    <w:rsid w:val="00DF26E4"/>
    <w:rsid w:val="00DF36FD"/>
    <w:rsid w:val="00DF3AF1"/>
    <w:rsid w:val="00DF4183"/>
    <w:rsid w:val="00DF53FB"/>
    <w:rsid w:val="00DF6814"/>
    <w:rsid w:val="00DF78A4"/>
    <w:rsid w:val="00E014D4"/>
    <w:rsid w:val="00E01640"/>
    <w:rsid w:val="00E0169F"/>
    <w:rsid w:val="00E01A44"/>
    <w:rsid w:val="00E02205"/>
    <w:rsid w:val="00E0268C"/>
    <w:rsid w:val="00E028F4"/>
    <w:rsid w:val="00E038FB"/>
    <w:rsid w:val="00E03AA2"/>
    <w:rsid w:val="00E03BAB"/>
    <w:rsid w:val="00E04788"/>
    <w:rsid w:val="00E04A56"/>
    <w:rsid w:val="00E05249"/>
    <w:rsid w:val="00E05890"/>
    <w:rsid w:val="00E0596A"/>
    <w:rsid w:val="00E06820"/>
    <w:rsid w:val="00E10DA3"/>
    <w:rsid w:val="00E118C8"/>
    <w:rsid w:val="00E138B8"/>
    <w:rsid w:val="00E14207"/>
    <w:rsid w:val="00E14F6F"/>
    <w:rsid w:val="00E152B6"/>
    <w:rsid w:val="00E164F3"/>
    <w:rsid w:val="00E1686D"/>
    <w:rsid w:val="00E1686E"/>
    <w:rsid w:val="00E16FC3"/>
    <w:rsid w:val="00E170A1"/>
    <w:rsid w:val="00E17413"/>
    <w:rsid w:val="00E20AB6"/>
    <w:rsid w:val="00E2108F"/>
    <w:rsid w:val="00E21577"/>
    <w:rsid w:val="00E216FA"/>
    <w:rsid w:val="00E21C09"/>
    <w:rsid w:val="00E23E62"/>
    <w:rsid w:val="00E242B1"/>
    <w:rsid w:val="00E26286"/>
    <w:rsid w:val="00E26A6A"/>
    <w:rsid w:val="00E26B6E"/>
    <w:rsid w:val="00E26BBA"/>
    <w:rsid w:val="00E26D8D"/>
    <w:rsid w:val="00E27825"/>
    <w:rsid w:val="00E3024E"/>
    <w:rsid w:val="00E31C49"/>
    <w:rsid w:val="00E33186"/>
    <w:rsid w:val="00E33456"/>
    <w:rsid w:val="00E3356B"/>
    <w:rsid w:val="00E34ABC"/>
    <w:rsid w:val="00E35A93"/>
    <w:rsid w:val="00E35F4B"/>
    <w:rsid w:val="00E35F86"/>
    <w:rsid w:val="00E362F7"/>
    <w:rsid w:val="00E36526"/>
    <w:rsid w:val="00E36FC2"/>
    <w:rsid w:val="00E379AC"/>
    <w:rsid w:val="00E4184B"/>
    <w:rsid w:val="00E41B59"/>
    <w:rsid w:val="00E4425D"/>
    <w:rsid w:val="00E4447A"/>
    <w:rsid w:val="00E44BF0"/>
    <w:rsid w:val="00E44F96"/>
    <w:rsid w:val="00E45BEA"/>
    <w:rsid w:val="00E45F9C"/>
    <w:rsid w:val="00E46AF9"/>
    <w:rsid w:val="00E475AA"/>
    <w:rsid w:val="00E513D9"/>
    <w:rsid w:val="00E515C7"/>
    <w:rsid w:val="00E51965"/>
    <w:rsid w:val="00E5234E"/>
    <w:rsid w:val="00E52A4D"/>
    <w:rsid w:val="00E533C3"/>
    <w:rsid w:val="00E53A1D"/>
    <w:rsid w:val="00E54377"/>
    <w:rsid w:val="00E54CAA"/>
    <w:rsid w:val="00E553E0"/>
    <w:rsid w:val="00E55619"/>
    <w:rsid w:val="00E568AE"/>
    <w:rsid w:val="00E56AD0"/>
    <w:rsid w:val="00E57181"/>
    <w:rsid w:val="00E57DCB"/>
    <w:rsid w:val="00E61C20"/>
    <w:rsid w:val="00E6211F"/>
    <w:rsid w:val="00E62F6E"/>
    <w:rsid w:val="00E64B0A"/>
    <w:rsid w:val="00E64B2A"/>
    <w:rsid w:val="00E64E98"/>
    <w:rsid w:val="00E6574C"/>
    <w:rsid w:val="00E65C7D"/>
    <w:rsid w:val="00E66548"/>
    <w:rsid w:val="00E66A4D"/>
    <w:rsid w:val="00E66C4E"/>
    <w:rsid w:val="00E671AE"/>
    <w:rsid w:val="00E67D46"/>
    <w:rsid w:val="00E702B4"/>
    <w:rsid w:val="00E7098C"/>
    <w:rsid w:val="00E716CE"/>
    <w:rsid w:val="00E71AC3"/>
    <w:rsid w:val="00E72493"/>
    <w:rsid w:val="00E72678"/>
    <w:rsid w:val="00E73B09"/>
    <w:rsid w:val="00E7428C"/>
    <w:rsid w:val="00E7438C"/>
    <w:rsid w:val="00E75D7F"/>
    <w:rsid w:val="00E75E65"/>
    <w:rsid w:val="00E76A70"/>
    <w:rsid w:val="00E775F2"/>
    <w:rsid w:val="00E77762"/>
    <w:rsid w:val="00E779A3"/>
    <w:rsid w:val="00E803DB"/>
    <w:rsid w:val="00E81589"/>
    <w:rsid w:val="00E84E64"/>
    <w:rsid w:val="00E84E6C"/>
    <w:rsid w:val="00E85574"/>
    <w:rsid w:val="00E85641"/>
    <w:rsid w:val="00E8599A"/>
    <w:rsid w:val="00E85D6F"/>
    <w:rsid w:val="00E86470"/>
    <w:rsid w:val="00E876A1"/>
    <w:rsid w:val="00E90356"/>
    <w:rsid w:val="00E92061"/>
    <w:rsid w:val="00E9222E"/>
    <w:rsid w:val="00E92804"/>
    <w:rsid w:val="00E93C4E"/>
    <w:rsid w:val="00E93FF6"/>
    <w:rsid w:val="00E94A53"/>
    <w:rsid w:val="00E95125"/>
    <w:rsid w:val="00E959AD"/>
    <w:rsid w:val="00E963DD"/>
    <w:rsid w:val="00E965BC"/>
    <w:rsid w:val="00E96FD6"/>
    <w:rsid w:val="00E9701E"/>
    <w:rsid w:val="00E9737A"/>
    <w:rsid w:val="00E9794F"/>
    <w:rsid w:val="00EA1681"/>
    <w:rsid w:val="00EA2027"/>
    <w:rsid w:val="00EA2FE7"/>
    <w:rsid w:val="00EA37CA"/>
    <w:rsid w:val="00EA4CB6"/>
    <w:rsid w:val="00EA4EE6"/>
    <w:rsid w:val="00EA620F"/>
    <w:rsid w:val="00EA733B"/>
    <w:rsid w:val="00EA7E64"/>
    <w:rsid w:val="00EB000A"/>
    <w:rsid w:val="00EB0090"/>
    <w:rsid w:val="00EB045B"/>
    <w:rsid w:val="00EB2004"/>
    <w:rsid w:val="00EB2729"/>
    <w:rsid w:val="00EB28EF"/>
    <w:rsid w:val="00EB3B66"/>
    <w:rsid w:val="00EB523B"/>
    <w:rsid w:val="00EB5321"/>
    <w:rsid w:val="00EB5DAC"/>
    <w:rsid w:val="00EB660C"/>
    <w:rsid w:val="00EB686F"/>
    <w:rsid w:val="00EB68A2"/>
    <w:rsid w:val="00EB68EE"/>
    <w:rsid w:val="00EB6A06"/>
    <w:rsid w:val="00EB777F"/>
    <w:rsid w:val="00EC0659"/>
    <w:rsid w:val="00EC0A1E"/>
    <w:rsid w:val="00EC134F"/>
    <w:rsid w:val="00EC1DEF"/>
    <w:rsid w:val="00EC2455"/>
    <w:rsid w:val="00EC2879"/>
    <w:rsid w:val="00EC2A32"/>
    <w:rsid w:val="00EC356B"/>
    <w:rsid w:val="00EC436F"/>
    <w:rsid w:val="00EC4E02"/>
    <w:rsid w:val="00EC6042"/>
    <w:rsid w:val="00EC79E3"/>
    <w:rsid w:val="00ED0DA9"/>
    <w:rsid w:val="00ED1135"/>
    <w:rsid w:val="00ED18EF"/>
    <w:rsid w:val="00ED1CE7"/>
    <w:rsid w:val="00ED1EC4"/>
    <w:rsid w:val="00ED1FEF"/>
    <w:rsid w:val="00ED219D"/>
    <w:rsid w:val="00ED26CA"/>
    <w:rsid w:val="00ED28B6"/>
    <w:rsid w:val="00ED292D"/>
    <w:rsid w:val="00ED3678"/>
    <w:rsid w:val="00ED37EB"/>
    <w:rsid w:val="00ED403E"/>
    <w:rsid w:val="00ED411B"/>
    <w:rsid w:val="00ED466A"/>
    <w:rsid w:val="00ED4FBE"/>
    <w:rsid w:val="00ED585D"/>
    <w:rsid w:val="00ED61CA"/>
    <w:rsid w:val="00ED6C51"/>
    <w:rsid w:val="00ED70C1"/>
    <w:rsid w:val="00ED7145"/>
    <w:rsid w:val="00EE030C"/>
    <w:rsid w:val="00EE0773"/>
    <w:rsid w:val="00EE0DD9"/>
    <w:rsid w:val="00EE0F16"/>
    <w:rsid w:val="00EE110B"/>
    <w:rsid w:val="00EE1695"/>
    <w:rsid w:val="00EE18BF"/>
    <w:rsid w:val="00EE1941"/>
    <w:rsid w:val="00EE1E3C"/>
    <w:rsid w:val="00EE328F"/>
    <w:rsid w:val="00EE4124"/>
    <w:rsid w:val="00EE5477"/>
    <w:rsid w:val="00EE5C96"/>
    <w:rsid w:val="00EE6139"/>
    <w:rsid w:val="00EE637D"/>
    <w:rsid w:val="00EE6F2C"/>
    <w:rsid w:val="00EE7302"/>
    <w:rsid w:val="00EE7EC9"/>
    <w:rsid w:val="00EF0ED4"/>
    <w:rsid w:val="00EF0F93"/>
    <w:rsid w:val="00EF1807"/>
    <w:rsid w:val="00EF2132"/>
    <w:rsid w:val="00EF355A"/>
    <w:rsid w:val="00EF35F2"/>
    <w:rsid w:val="00EF5737"/>
    <w:rsid w:val="00EF58CE"/>
    <w:rsid w:val="00EF67F3"/>
    <w:rsid w:val="00EF6ADE"/>
    <w:rsid w:val="00EF6B97"/>
    <w:rsid w:val="00EF7359"/>
    <w:rsid w:val="00EF7AAD"/>
    <w:rsid w:val="00EF7D5B"/>
    <w:rsid w:val="00F01784"/>
    <w:rsid w:val="00F034D7"/>
    <w:rsid w:val="00F037A9"/>
    <w:rsid w:val="00F03EE9"/>
    <w:rsid w:val="00F05693"/>
    <w:rsid w:val="00F066AB"/>
    <w:rsid w:val="00F06D6A"/>
    <w:rsid w:val="00F10038"/>
    <w:rsid w:val="00F10113"/>
    <w:rsid w:val="00F10E31"/>
    <w:rsid w:val="00F11281"/>
    <w:rsid w:val="00F12494"/>
    <w:rsid w:val="00F13560"/>
    <w:rsid w:val="00F13DD1"/>
    <w:rsid w:val="00F13EFF"/>
    <w:rsid w:val="00F1523E"/>
    <w:rsid w:val="00F152DA"/>
    <w:rsid w:val="00F16095"/>
    <w:rsid w:val="00F16173"/>
    <w:rsid w:val="00F16C67"/>
    <w:rsid w:val="00F16C9C"/>
    <w:rsid w:val="00F20782"/>
    <w:rsid w:val="00F21678"/>
    <w:rsid w:val="00F2272B"/>
    <w:rsid w:val="00F2301A"/>
    <w:rsid w:val="00F23505"/>
    <w:rsid w:val="00F23C1E"/>
    <w:rsid w:val="00F24301"/>
    <w:rsid w:val="00F248F9"/>
    <w:rsid w:val="00F24E9E"/>
    <w:rsid w:val="00F24FBF"/>
    <w:rsid w:val="00F259C3"/>
    <w:rsid w:val="00F25C41"/>
    <w:rsid w:val="00F25D32"/>
    <w:rsid w:val="00F25DB4"/>
    <w:rsid w:val="00F25F9A"/>
    <w:rsid w:val="00F26DEC"/>
    <w:rsid w:val="00F302C1"/>
    <w:rsid w:val="00F315D6"/>
    <w:rsid w:val="00F32458"/>
    <w:rsid w:val="00F32E80"/>
    <w:rsid w:val="00F33269"/>
    <w:rsid w:val="00F337AE"/>
    <w:rsid w:val="00F338EF"/>
    <w:rsid w:val="00F33BFB"/>
    <w:rsid w:val="00F34DDE"/>
    <w:rsid w:val="00F3520F"/>
    <w:rsid w:val="00F35B66"/>
    <w:rsid w:val="00F36615"/>
    <w:rsid w:val="00F36B8C"/>
    <w:rsid w:val="00F37BCA"/>
    <w:rsid w:val="00F37E92"/>
    <w:rsid w:val="00F37EED"/>
    <w:rsid w:val="00F40255"/>
    <w:rsid w:val="00F4083C"/>
    <w:rsid w:val="00F408F3"/>
    <w:rsid w:val="00F40EF0"/>
    <w:rsid w:val="00F416B9"/>
    <w:rsid w:val="00F41E9B"/>
    <w:rsid w:val="00F424F5"/>
    <w:rsid w:val="00F427A9"/>
    <w:rsid w:val="00F42F1E"/>
    <w:rsid w:val="00F437E8"/>
    <w:rsid w:val="00F44EFF"/>
    <w:rsid w:val="00F4571E"/>
    <w:rsid w:val="00F4683B"/>
    <w:rsid w:val="00F477B9"/>
    <w:rsid w:val="00F47F0E"/>
    <w:rsid w:val="00F50188"/>
    <w:rsid w:val="00F50FB3"/>
    <w:rsid w:val="00F5135F"/>
    <w:rsid w:val="00F513BA"/>
    <w:rsid w:val="00F51C9D"/>
    <w:rsid w:val="00F52440"/>
    <w:rsid w:val="00F53E52"/>
    <w:rsid w:val="00F55D7D"/>
    <w:rsid w:val="00F56506"/>
    <w:rsid w:val="00F5720F"/>
    <w:rsid w:val="00F57A5C"/>
    <w:rsid w:val="00F60081"/>
    <w:rsid w:val="00F60A93"/>
    <w:rsid w:val="00F60AC6"/>
    <w:rsid w:val="00F60BAB"/>
    <w:rsid w:val="00F60E1C"/>
    <w:rsid w:val="00F61639"/>
    <w:rsid w:val="00F62923"/>
    <w:rsid w:val="00F62FF1"/>
    <w:rsid w:val="00F64016"/>
    <w:rsid w:val="00F643AF"/>
    <w:rsid w:val="00F64937"/>
    <w:rsid w:val="00F64DC5"/>
    <w:rsid w:val="00F65489"/>
    <w:rsid w:val="00F65ECC"/>
    <w:rsid w:val="00F666AB"/>
    <w:rsid w:val="00F6763D"/>
    <w:rsid w:val="00F701B3"/>
    <w:rsid w:val="00F706F9"/>
    <w:rsid w:val="00F70815"/>
    <w:rsid w:val="00F71707"/>
    <w:rsid w:val="00F725AC"/>
    <w:rsid w:val="00F72D6C"/>
    <w:rsid w:val="00F73E15"/>
    <w:rsid w:val="00F740F6"/>
    <w:rsid w:val="00F76640"/>
    <w:rsid w:val="00F76C36"/>
    <w:rsid w:val="00F80217"/>
    <w:rsid w:val="00F80CD2"/>
    <w:rsid w:val="00F80DBA"/>
    <w:rsid w:val="00F80FFD"/>
    <w:rsid w:val="00F8135D"/>
    <w:rsid w:val="00F81FA6"/>
    <w:rsid w:val="00F82BBA"/>
    <w:rsid w:val="00F83D62"/>
    <w:rsid w:val="00F83DCA"/>
    <w:rsid w:val="00F84124"/>
    <w:rsid w:val="00F84A3F"/>
    <w:rsid w:val="00F85513"/>
    <w:rsid w:val="00F85E70"/>
    <w:rsid w:val="00F86DC0"/>
    <w:rsid w:val="00F86EEF"/>
    <w:rsid w:val="00F879A2"/>
    <w:rsid w:val="00F90205"/>
    <w:rsid w:val="00F91F61"/>
    <w:rsid w:val="00F91F94"/>
    <w:rsid w:val="00F92396"/>
    <w:rsid w:val="00F93601"/>
    <w:rsid w:val="00F9474E"/>
    <w:rsid w:val="00F949AA"/>
    <w:rsid w:val="00F94E96"/>
    <w:rsid w:val="00F9532E"/>
    <w:rsid w:val="00F95940"/>
    <w:rsid w:val="00F96BDA"/>
    <w:rsid w:val="00F97181"/>
    <w:rsid w:val="00FA09DD"/>
    <w:rsid w:val="00FA0B03"/>
    <w:rsid w:val="00FA0B98"/>
    <w:rsid w:val="00FA2BB6"/>
    <w:rsid w:val="00FA2D8E"/>
    <w:rsid w:val="00FA2E26"/>
    <w:rsid w:val="00FA36E1"/>
    <w:rsid w:val="00FA37F4"/>
    <w:rsid w:val="00FA430F"/>
    <w:rsid w:val="00FA44F4"/>
    <w:rsid w:val="00FA5633"/>
    <w:rsid w:val="00FA6522"/>
    <w:rsid w:val="00FA75A1"/>
    <w:rsid w:val="00FB137A"/>
    <w:rsid w:val="00FB1BC4"/>
    <w:rsid w:val="00FB269C"/>
    <w:rsid w:val="00FB2806"/>
    <w:rsid w:val="00FB2EA8"/>
    <w:rsid w:val="00FB3029"/>
    <w:rsid w:val="00FB304A"/>
    <w:rsid w:val="00FB349E"/>
    <w:rsid w:val="00FB3507"/>
    <w:rsid w:val="00FB387A"/>
    <w:rsid w:val="00FB3A2E"/>
    <w:rsid w:val="00FB5286"/>
    <w:rsid w:val="00FB5371"/>
    <w:rsid w:val="00FB5E47"/>
    <w:rsid w:val="00FB6077"/>
    <w:rsid w:val="00FC06D0"/>
    <w:rsid w:val="00FC0BF3"/>
    <w:rsid w:val="00FC0D81"/>
    <w:rsid w:val="00FC1AB9"/>
    <w:rsid w:val="00FC3162"/>
    <w:rsid w:val="00FC3934"/>
    <w:rsid w:val="00FC3E27"/>
    <w:rsid w:val="00FC43B9"/>
    <w:rsid w:val="00FC4411"/>
    <w:rsid w:val="00FC5096"/>
    <w:rsid w:val="00FC5DD7"/>
    <w:rsid w:val="00FC73EF"/>
    <w:rsid w:val="00FC7898"/>
    <w:rsid w:val="00FD0251"/>
    <w:rsid w:val="00FD1C7E"/>
    <w:rsid w:val="00FD232D"/>
    <w:rsid w:val="00FD2399"/>
    <w:rsid w:val="00FD297F"/>
    <w:rsid w:val="00FD3E2C"/>
    <w:rsid w:val="00FD4CE6"/>
    <w:rsid w:val="00FD4E9F"/>
    <w:rsid w:val="00FD57DB"/>
    <w:rsid w:val="00FD7ABE"/>
    <w:rsid w:val="00FE0841"/>
    <w:rsid w:val="00FE12D8"/>
    <w:rsid w:val="00FE1CC1"/>
    <w:rsid w:val="00FE208F"/>
    <w:rsid w:val="00FE31DD"/>
    <w:rsid w:val="00FE3A2F"/>
    <w:rsid w:val="00FE3D04"/>
    <w:rsid w:val="00FE459D"/>
    <w:rsid w:val="00FE4AE8"/>
    <w:rsid w:val="00FE508B"/>
    <w:rsid w:val="00FE5EC3"/>
    <w:rsid w:val="00FE710F"/>
    <w:rsid w:val="00FF0067"/>
    <w:rsid w:val="00FF01B7"/>
    <w:rsid w:val="00FF0FF3"/>
    <w:rsid w:val="00FF1712"/>
    <w:rsid w:val="00FF2BB7"/>
    <w:rsid w:val="00FF355F"/>
    <w:rsid w:val="00FF4BCA"/>
    <w:rsid w:val="00FF4E01"/>
    <w:rsid w:val="00FF5180"/>
    <w:rsid w:val="00FF577D"/>
    <w:rsid w:val="00FF57D6"/>
    <w:rsid w:val="00FF6532"/>
    <w:rsid w:val="00FF754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0D3CC67"/>
  <w15:docId w15:val="{66CBBE6D-9736-4283-B7C2-EA6266C6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B7E"/>
    <w:pPr>
      <w:widowControl w:val="0"/>
      <w:spacing w:before="120" w:after="120"/>
      <w:jc w:val="both"/>
    </w:pPr>
    <w:rPr>
      <w:rFonts w:ascii="Arial" w:hAnsi="Arial"/>
      <w:sz w:val="22"/>
    </w:rPr>
  </w:style>
  <w:style w:type="paragraph" w:styleId="Nadpis1">
    <w:name w:val="heading 1"/>
    <w:aliases w:val="Nadpis 1 Char,_Nadpis 1"/>
    <w:basedOn w:val="Normln"/>
    <w:next w:val="Normln"/>
    <w:link w:val="Nadpis1Char2"/>
    <w:qFormat/>
    <w:rsid w:val="00920C0A"/>
    <w:pPr>
      <w:keepNext/>
      <w:numPr>
        <w:numId w:val="35"/>
      </w:numPr>
      <w:tabs>
        <w:tab w:val="left" w:pos="0"/>
        <w:tab w:val="left" w:pos="426"/>
      </w:tabs>
      <w:spacing w:before="240" w:after="60"/>
      <w:jc w:val="left"/>
      <w:outlineLvl w:val="0"/>
    </w:pPr>
    <w:rPr>
      <w:b/>
      <w:caps/>
      <w:kern w:val="28"/>
      <w:sz w:val="36"/>
      <w:szCs w:val="36"/>
      <w:lang w:eastAsia="x-none"/>
    </w:rPr>
  </w:style>
  <w:style w:type="paragraph" w:styleId="Nadpis2">
    <w:name w:val="heading 2"/>
    <w:aliases w:val="Nadpis 2 Char Char Char,Nadpis 21 Char,Nadpis 2 Char"/>
    <w:basedOn w:val="Normln"/>
    <w:next w:val="Normln"/>
    <w:link w:val="Nadpis2Char1"/>
    <w:autoRedefine/>
    <w:uiPriority w:val="99"/>
    <w:qFormat/>
    <w:rsid w:val="00A63281"/>
    <w:pPr>
      <w:keepNext/>
      <w:numPr>
        <w:ilvl w:val="1"/>
        <w:numId w:val="35"/>
      </w:numPr>
      <w:spacing w:before="360" w:after="60"/>
      <w:outlineLvl w:val="1"/>
    </w:pPr>
    <w:rPr>
      <w:b/>
      <w:sz w:val="28"/>
      <w:szCs w:val="22"/>
      <w:lang w:eastAsia="x-none"/>
    </w:rPr>
  </w:style>
  <w:style w:type="paragraph" w:styleId="Nadpis3">
    <w:name w:val="heading 3"/>
    <w:aliases w:val="Nadpis 3 Char,Nadpis 3 Char1 Char,Nadpis 3 Char Char Char"/>
    <w:basedOn w:val="Normln"/>
    <w:next w:val="Normln"/>
    <w:link w:val="Nadpis3Char1"/>
    <w:uiPriority w:val="99"/>
    <w:qFormat/>
    <w:rsid w:val="00095139"/>
    <w:pPr>
      <w:keepNext/>
      <w:numPr>
        <w:ilvl w:val="2"/>
        <w:numId w:val="35"/>
      </w:numPr>
      <w:tabs>
        <w:tab w:val="clear" w:pos="568"/>
        <w:tab w:val="num" w:pos="567"/>
      </w:tabs>
      <w:spacing w:before="360"/>
      <w:ind w:left="0"/>
      <w:outlineLvl w:val="2"/>
    </w:pPr>
    <w:rPr>
      <w:sz w:val="24"/>
      <w:lang w:val="x-none" w:eastAsia="x-none"/>
    </w:rPr>
  </w:style>
  <w:style w:type="paragraph" w:styleId="Nadpis4">
    <w:name w:val="heading 4"/>
    <w:basedOn w:val="Normln"/>
    <w:next w:val="Normln"/>
    <w:link w:val="Nadpis4Char"/>
    <w:uiPriority w:val="99"/>
    <w:qFormat/>
    <w:rsid w:val="005936A4"/>
    <w:pPr>
      <w:keepNext/>
      <w:numPr>
        <w:ilvl w:val="3"/>
        <w:numId w:val="35"/>
      </w:numPr>
      <w:shd w:val="clear" w:color="0000FF" w:fill="auto"/>
      <w:spacing w:before="240" w:after="0"/>
      <w:outlineLvl w:val="3"/>
    </w:pPr>
    <w:rPr>
      <w:b/>
      <w:sz w:val="20"/>
      <w:lang w:val="x-none" w:eastAsia="x-none"/>
    </w:rPr>
  </w:style>
  <w:style w:type="paragraph" w:styleId="Nadpis5">
    <w:name w:val="heading 5"/>
    <w:basedOn w:val="Normln"/>
    <w:next w:val="Normln"/>
    <w:link w:val="Nadpis5Char"/>
    <w:uiPriority w:val="99"/>
    <w:qFormat/>
    <w:rsid w:val="005936A4"/>
    <w:pPr>
      <w:keepNext/>
      <w:jc w:val="center"/>
      <w:outlineLvl w:val="4"/>
    </w:pPr>
    <w:rPr>
      <w:b/>
      <w:sz w:val="44"/>
      <w:lang w:val="x-none" w:eastAsia="x-none"/>
    </w:rPr>
  </w:style>
  <w:style w:type="paragraph" w:styleId="Nadpis6">
    <w:name w:val="heading 6"/>
    <w:basedOn w:val="Normln"/>
    <w:next w:val="Normln"/>
    <w:link w:val="Nadpis6Char"/>
    <w:uiPriority w:val="99"/>
    <w:qFormat/>
    <w:rsid w:val="005936A4"/>
    <w:pPr>
      <w:keepNext/>
      <w:outlineLvl w:val="5"/>
    </w:pPr>
    <w:rPr>
      <w:b/>
      <w:sz w:val="36"/>
      <w:lang w:val="x-none" w:eastAsia="x-none"/>
    </w:rPr>
  </w:style>
  <w:style w:type="paragraph" w:styleId="Nadpis7">
    <w:name w:val="heading 7"/>
    <w:basedOn w:val="Normln"/>
    <w:next w:val="Normln"/>
    <w:link w:val="Nadpis7Char"/>
    <w:uiPriority w:val="99"/>
    <w:qFormat/>
    <w:rsid w:val="005936A4"/>
    <w:pPr>
      <w:keepNext/>
      <w:outlineLvl w:val="6"/>
    </w:pPr>
    <w:rPr>
      <w:i/>
      <w:sz w:val="20"/>
      <w:lang w:val="x-none" w:eastAsia="x-none"/>
    </w:rPr>
  </w:style>
  <w:style w:type="paragraph" w:styleId="Nadpis8">
    <w:name w:val="heading 8"/>
    <w:basedOn w:val="Normln"/>
    <w:next w:val="Normln"/>
    <w:link w:val="Nadpis8Char"/>
    <w:uiPriority w:val="99"/>
    <w:qFormat/>
    <w:rsid w:val="005936A4"/>
    <w:pPr>
      <w:keepNext/>
      <w:tabs>
        <w:tab w:val="left" w:pos="3544"/>
      </w:tabs>
      <w:outlineLvl w:val="7"/>
    </w:pPr>
    <w:rPr>
      <w:b/>
      <w:sz w:val="28"/>
      <w:lang w:val="x-none" w:eastAsia="x-none"/>
    </w:rPr>
  </w:style>
  <w:style w:type="paragraph" w:styleId="Nadpis9">
    <w:name w:val="heading 9"/>
    <w:basedOn w:val="Normln"/>
    <w:next w:val="Normln"/>
    <w:link w:val="Nadpis9Char"/>
    <w:uiPriority w:val="99"/>
    <w:qFormat/>
    <w:rsid w:val="005936A4"/>
    <w:pPr>
      <w:keepNext/>
      <w:outlineLvl w:val="8"/>
    </w:pPr>
    <w:rPr>
      <w:b/>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2">
    <w:name w:val="Nadpis 1 Char2"/>
    <w:aliases w:val="Nadpis 1 Char Char,_Nadpis 1 Char"/>
    <w:link w:val="Nadpis1"/>
    <w:uiPriority w:val="99"/>
    <w:locked/>
    <w:rsid w:val="00920C0A"/>
    <w:rPr>
      <w:rFonts w:ascii="Arial" w:hAnsi="Arial"/>
      <w:b/>
      <w:caps/>
      <w:kern w:val="28"/>
      <w:sz w:val="36"/>
      <w:szCs w:val="36"/>
      <w:lang w:eastAsia="x-none"/>
    </w:rPr>
  </w:style>
  <w:style w:type="character" w:customStyle="1" w:styleId="Nadpis2Char1">
    <w:name w:val="Nadpis 2 Char1"/>
    <w:aliases w:val="Nadpis 2 Char Char Char Char1,Nadpis 21 Char Char1,Nadpis 2 Char Char"/>
    <w:link w:val="Nadpis2"/>
    <w:uiPriority w:val="99"/>
    <w:locked/>
    <w:rsid w:val="00A63281"/>
    <w:rPr>
      <w:rFonts w:ascii="Arial" w:hAnsi="Arial"/>
      <w:b/>
      <w:sz w:val="28"/>
      <w:szCs w:val="22"/>
      <w:lang w:eastAsia="x-none"/>
    </w:rPr>
  </w:style>
  <w:style w:type="character" w:customStyle="1" w:styleId="Nadpis3Char1">
    <w:name w:val="Nadpis 3 Char1"/>
    <w:aliases w:val="Nadpis 3 Char Char3,Nadpis 3 Char1 Char Char2,Nadpis 3 Char Char Char Char"/>
    <w:link w:val="Nadpis3"/>
    <w:uiPriority w:val="99"/>
    <w:locked/>
    <w:rsid w:val="00095139"/>
    <w:rPr>
      <w:rFonts w:ascii="Arial" w:hAnsi="Arial"/>
      <w:sz w:val="24"/>
      <w:lang w:val="x-none" w:eastAsia="x-none"/>
    </w:rPr>
  </w:style>
  <w:style w:type="character" w:customStyle="1" w:styleId="Nadpis4Char">
    <w:name w:val="Nadpis 4 Char"/>
    <w:link w:val="Nadpis4"/>
    <w:uiPriority w:val="99"/>
    <w:locked/>
    <w:rsid w:val="005936A4"/>
    <w:rPr>
      <w:rFonts w:ascii="Arial" w:hAnsi="Arial"/>
      <w:b/>
      <w:shd w:val="clear" w:color="0000FF" w:fill="auto"/>
      <w:lang w:val="x-none" w:eastAsia="x-none"/>
    </w:rPr>
  </w:style>
  <w:style w:type="character" w:customStyle="1" w:styleId="Nadpis5Char">
    <w:name w:val="Nadpis 5 Char"/>
    <w:link w:val="Nadpis5"/>
    <w:uiPriority w:val="99"/>
    <w:locked/>
    <w:rsid w:val="005936A4"/>
    <w:rPr>
      <w:rFonts w:ascii="Arial" w:hAnsi="Arial"/>
      <w:b/>
      <w:sz w:val="44"/>
      <w:lang w:val="x-none" w:eastAsia="x-none"/>
    </w:rPr>
  </w:style>
  <w:style w:type="character" w:customStyle="1" w:styleId="Nadpis6Char">
    <w:name w:val="Nadpis 6 Char"/>
    <w:link w:val="Nadpis6"/>
    <w:uiPriority w:val="99"/>
    <w:locked/>
    <w:rsid w:val="005936A4"/>
    <w:rPr>
      <w:rFonts w:ascii="Arial" w:hAnsi="Arial"/>
      <w:b/>
      <w:sz w:val="36"/>
      <w:lang w:val="x-none" w:eastAsia="x-none"/>
    </w:rPr>
  </w:style>
  <w:style w:type="character" w:customStyle="1" w:styleId="Nadpis7Char">
    <w:name w:val="Nadpis 7 Char"/>
    <w:link w:val="Nadpis7"/>
    <w:uiPriority w:val="99"/>
    <w:locked/>
    <w:rsid w:val="005936A4"/>
    <w:rPr>
      <w:rFonts w:ascii="Arial" w:hAnsi="Arial"/>
      <w:i/>
      <w:lang w:val="x-none" w:eastAsia="x-none"/>
    </w:rPr>
  </w:style>
  <w:style w:type="character" w:customStyle="1" w:styleId="Nadpis8Char">
    <w:name w:val="Nadpis 8 Char"/>
    <w:link w:val="Nadpis8"/>
    <w:uiPriority w:val="99"/>
    <w:locked/>
    <w:rsid w:val="005936A4"/>
    <w:rPr>
      <w:rFonts w:ascii="Arial" w:hAnsi="Arial"/>
      <w:b/>
      <w:sz w:val="28"/>
      <w:lang w:val="x-none" w:eastAsia="x-none"/>
    </w:rPr>
  </w:style>
  <w:style w:type="character" w:customStyle="1" w:styleId="Nadpis9Char">
    <w:name w:val="Nadpis 9 Char"/>
    <w:link w:val="Nadpis9"/>
    <w:uiPriority w:val="99"/>
    <w:locked/>
    <w:rsid w:val="005936A4"/>
    <w:rPr>
      <w:rFonts w:ascii="Arial" w:hAnsi="Arial"/>
      <w:b/>
      <w:lang w:val="x-none" w:eastAsia="x-none"/>
    </w:rPr>
  </w:style>
  <w:style w:type="character" w:customStyle="1" w:styleId="Heading1Char">
    <w:name w:val="Heading 1 Char"/>
    <w:aliases w:val="Nadpis 1 Char Char1,Nadpis 1 Char1"/>
    <w:uiPriority w:val="99"/>
    <w:locked/>
    <w:rsid w:val="00FB3507"/>
    <w:rPr>
      <w:rFonts w:ascii="Cambria" w:hAnsi="Cambria"/>
      <w:b/>
      <w:kern w:val="32"/>
      <w:sz w:val="32"/>
    </w:rPr>
  </w:style>
  <w:style w:type="character" w:customStyle="1" w:styleId="Heading2Char">
    <w:name w:val="Heading 2 Char"/>
    <w:aliases w:val="Nadpis 2 Char Char Char Char,Nadpis 21 Char Char,Nadpis 2 Char Char Char1"/>
    <w:uiPriority w:val="99"/>
    <w:semiHidden/>
    <w:rsid w:val="00FB3507"/>
    <w:rPr>
      <w:rFonts w:ascii="Cambria" w:hAnsi="Cambria"/>
      <w:b/>
      <w:i/>
      <w:sz w:val="28"/>
    </w:rPr>
  </w:style>
  <w:style w:type="paragraph" w:styleId="Textbubliny">
    <w:name w:val="Balloon Text"/>
    <w:basedOn w:val="Normln"/>
    <w:link w:val="TextbublinyChar"/>
    <w:uiPriority w:val="99"/>
    <w:semiHidden/>
    <w:rsid w:val="00932FE2"/>
    <w:rPr>
      <w:rFonts w:ascii="Tahoma" w:hAnsi="Tahoma"/>
      <w:sz w:val="16"/>
    </w:rPr>
  </w:style>
  <w:style w:type="character" w:customStyle="1" w:styleId="TextbublinyChar">
    <w:name w:val="Text bubliny Char"/>
    <w:link w:val="Textbubliny"/>
    <w:uiPriority w:val="99"/>
    <w:semiHidden/>
    <w:locked/>
    <w:rsid w:val="00932FE2"/>
    <w:rPr>
      <w:rFonts w:ascii="Tahoma" w:hAnsi="Tahoma"/>
      <w:sz w:val="16"/>
      <w:lang w:val="cs-CZ" w:eastAsia="cs-CZ"/>
    </w:rPr>
  </w:style>
  <w:style w:type="character" w:customStyle="1" w:styleId="Nadpis3CharChar1">
    <w:name w:val="Nadpis 3 Char Char1"/>
    <w:aliases w:val="Nadpis 3 Char1 Char Char1,Nadpis 3 Char Char Char Char1,Nadpis 3 Char Char2,Nadpis 3 Char Char Char Char Char,Nadpis 3 Char1 Char Char,Nadpis 3 Char Char Char Char2,Nadpis 3 Char Char"/>
    <w:uiPriority w:val="99"/>
    <w:rsid w:val="00932FE2"/>
    <w:rPr>
      <w:rFonts w:ascii="Arial" w:hAnsi="Arial"/>
      <w:b/>
      <w:sz w:val="24"/>
      <w:lang w:val="cs-CZ" w:eastAsia="cs-CZ"/>
    </w:rPr>
  </w:style>
  <w:style w:type="paragraph" w:styleId="Adresanaoblku">
    <w:name w:val="envelope address"/>
    <w:basedOn w:val="Normln"/>
    <w:uiPriority w:val="99"/>
    <w:rsid w:val="00932FE2"/>
    <w:pPr>
      <w:framePr w:w="7920" w:h="1980" w:hRule="exact" w:hSpace="141" w:wrap="auto" w:hAnchor="page" w:xAlign="center" w:yAlign="bottom"/>
      <w:ind w:left="2880"/>
    </w:pPr>
    <w:rPr>
      <w:rFonts w:cs="Arial"/>
      <w:szCs w:val="24"/>
    </w:rPr>
  </w:style>
  <w:style w:type="paragraph" w:styleId="Zkladntext2">
    <w:name w:val="Body Text 2"/>
    <w:basedOn w:val="Normln"/>
    <w:link w:val="Zkladntext2Char"/>
    <w:uiPriority w:val="99"/>
    <w:rsid w:val="00932FE2"/>
    <w:pPr>
      <w:pBdr>
        <w:top w:val="single" w:sz="18" w:space="1" w:color="auto"/>
        <w:left w:val="single" w:sz="18" w:space="1" w:color="auto"/>
        <w:bottom w:val="single" w:sz="18" w:space="1" w:color="auto"/>
        <w:right w:val="single" w:sz="18" w:space="1" w:color="auto"/>
      </w:pBdr>
      <w:shd w:val="pct10" w:color="auto" w:fill="auto"/>
      <w:jc w:val="center"/>
    </w:pPr>
    <w:rPr>
      <w:b/>
      <w:caps/>
      <w:color w:val="FF0000"/>
    </w:rPr>
  </w:style>
  <w:style w:type="character" w:customStyle="1" w:styleId="Zkladntext2Char">
    <w:name w:val="Základní text 2 Char"/>
    <w:link w:val="Zkladntext2"/>
    <w:uiPriority w:val="99"/>
    <w:locked/>
    <w:rsid w:val="00932FE2"/>
    <w:rPr>
      <w:rFonts w:ascii="Arial" w:hAnsi="Arial"/>
      <w:b/>
      <w:caps/>
      <w:color w:val="FF0000"/>
      <w:sz w:val="22"/>
      <w:lang w:val="cs-CZ" w:eastAsia="cs-CZ"/>
    </w:rPr>
  </w:style>
  <w:style w:type="character" w:styleId="slostrnky">
    <w:name w:val="page number"/>
    <w:uiPriority w:val="99"/>
    <w:rsid w:val="00932FE2"/>
    <w:rPr>
      <w:rFonts w:cs="Times New Roman"/>
    </w:rPr>
  </w:style>
  <w:style w:type="paragraph" w:styleId="Zhlav">
    <w:name w:val="header"/>
    <w:basedOn w:val="Normln"/>
    <w:link w:val="ZhlavChar"/>
    <w:uiPriority w:val="99"/>
    <w:rsid w:val="00932FE2"/>
    <w:rPr>
      <w:sz w:val="20"/>
      <w:lang w:val="x-none" w:eastAsia="x-none"/>
    </w:rPr>
  </w:style>
  <w:style w:type="character" w:customStyle="1" w:styleId="ZhlavChar">
    <w:name w:val="Záhlaví Char"/>
    <w:link w:val="Zhlav"/>
    <w:uiPriority w:val="99"/>
    <w:locked/>
    <w:rsid w:val="00932FE2"/>
    <w:rPr>
      <w:rFonts w:ascii="Arial" w:hAnsi="Arial"/>
      <w:sz w:val="20"/>
    </w:rPr>
  </w:style>
  <w:style w:type="paragraph" w:customStyle="1" w:styleId="Dotaznknetunvelk8">
    <w:name w:val="Dotazník netučná velká 8"/>
    <w:basedOn w:val="Zhlav"/>
    <w:uiPriority w:val="99"/>
    <w:rsid w:val="00932FE2"/>
    <w:pPr>
      <w:spacing w:before="0" w:after="0"/>
    </w:pPr>
    <w:rPr>
      <w:rFonts w:ascii="Times New Roman" w:hAnsi="Times New Roman"/>
      <w:caps/>
      <w:sz w:val="18"/>
      <w:lang w:val="en-US"/>
    </w:rPr>
  </w:style>
  <w:style w:type="paragraph" w:customStyle="1" w:styleId="Dotaznktun8">
    <w:name w:val="Dotazník tučná 8"/>
    <w:basedOn w:val="Zhlav"/>
    <w:uiPriority w:val="99"/>
    <w:rsid w:val="00932FE2"/>
    <w:pPr>
      <w:spacing w:before="0" w:after="0"/>
    </w:pPr>
    <w:rPr>
      <w:rFonts w:ascii="Times New Roman" w:hAnsi="Times New Roman"/>
      <w:b/>
      <w:sz w:val="18"/>
      <w:lang w:val="en-US"/>
    </w:rPr>
  </w:style>
  <w:style w:type="paragraph" w:customStyle="1" w:styleId="Dotaznkovpokynov">
    <w:name w:val="Dotazníkový pokynový"/>
    <w:basedOn w:val="Normln"/>
    <w:uiPriority w:val="99"/>
    <w:rsid w:val="00932FE2"/>
    <w:pPr>
      <w:spacing w:before="0" w:after="0"/>
    </w:pPr>
    <w:rPr>
      <w:rFonts w:ascii="Times New Roman" w:hAnsi="Times New Roman"/>
      <w:i/>
      <w:caps/>
      <w:sz w:val="18"/>
    </w:rPr>
  </w:style>
  <w:style w:type="paragraph" w:customStyle="1" w:styleId="Dotaznkovtun">
    <w:name w:val="Dotazníkový tučný"/>
    <w:basedOn w:val="Normln"/>
    <w:uiPriority w:val="99"/>
    <w:rsid w:val="00932FE2"/>
    <w:pPr>
      <w:spacing w:before="0" w:after="0"/>
    </w:pPr>
    <w:rPr>
      <w:rFonts w:ascii="Times New Roman" w:hAnsi="Times New Roman"/>
      <w:b/>
      <w:sz w:val="18"/>
    </w:rPr>
  </w:style>
  <w:style w:type="paragraph" w:customStyle="1" w:styleId="Headlines">
    <w:name w:val="Headlines"/>
    <w:basedOn w:val="Normln"/>
    <w:uiPriority w:val="99"/>
    <w:rsid w:val="00932FE2"/>
    <w:pPr>
      <w:spacing w:after="240"/>
    </w:pPr>
    <w:rPr>
      <w:i/>
      <w:sz w:val="40"/>
    </w:rPr>
  </w:style>
  <w:style w:type="character" w:styleId="Hypertextovodkaz">
    <w:name w:val="Hyperlink"/>
    <w:uiPriority w:val="99"/>
    <w:rsid w:val="00932FE2"/>
    <w:rPr>
      <w:rFonts w:cs="Times New Roman"/>
      <w:color w:val="0000FF"/>
      <w:u w:val="single"/>
    </w:rPr>
  </w:style>
  <w:style w:type="paragraph" w:customStyle="1" w:styleId="NadpisZZ">
    <w:name w:val="Nadpis ZZ"/>
    <w:basedOn w:val="Nadpis1"/>
    <w:uiPriority w:val="99"/>
    <w:rsid w:val="00932FE2"/>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paragraph" w:styleId="Nzev">
    <w:name w:val="Title"/>
    <w:basedOn w:val="Normln"/>
    <w:link w:val="NzevChar"/>
    <w:uiPriority w:val="99"/>
    <w:qFormat/>
    <w:rsid w:val="00932FE2"/>
    <w:pPr>
      <w:spacing w:before="240" w:after="60"/>
      <w:jc w:val="center"/>
      <w:outlineLvl w:val="0"/>
    </w:pPr>
    <w:rPr>
      <w:rFonts w:ascii="Cambria" w:hAnsi="Cambria"/>
      <w:b/>
      <w:kern w:val="28"/>
      <w:sz w:val="32"/>
      <w:lang w:val="x-none" w:eastAsia="x-none"/>
    </w:rPr>
  </w:style>
  <w:style w:type="character" w:customStyle="1" w:styleId="NzevChar">
    <w:name w:val="Název Char"/>
    <w:link w:val="Nzev"/>
    <w:uiPriority w:val="99"/>
    <w:locked/>
    <w:rsid w:val="00932FE2"/>
    <w:rPr>
      <w:rFonts w:ascii="Cambria" w:hAnsi="Cambria"/>
      <w:b/>
      <w:kern w:val="28"/>
      <w:sz w:val="32"/>
    </w:rPr>
  </w:style>
  <w:style w:type="paragraph" w:customStyle="1" w:styleId="Nzevdokumentu">
    <w:name w:val="Název dokumentu"/>
    <w:basedOn w:val="Normln"/>
    <w:next w:val="Headlines"/>
    <w:uiPriority w:val="99"/>
    <w:rsid w:val="00932FE2"/>
    <w:pPr>
      <w:spacing w:after="240"/>
    </w:pPr>
    <w:rPr>
      <w:b/>
      <w:smallCaps/>
      <w:sz w:val="48"/>
    </w:rPr>
  </w:style>
  <w:style w:type="paragraph" w:customStyle="1" w:styleId="Normln12-1-00">
    <w:name w:val="Normální 12-ř.1-0+0"/>
    <w:basedOn w:val="Normln"/>
    <w:uiPriority w:val="99"/>
    <w:rsid w:val="00932FE2"/>
    <w:pPr>
      <w:spacing w:before="0" w:after="0"/>
    </w:pPr>
    <w:rPr>
      <w:rFonts w:ascii="Times New Roman" w:hAnsi="Times New Roman"/>
    </w:rPr>
  </w:style>
  <w:style w:type="character" w:customStyle="1" w:styleId="Normln12-1-00Char">
    <w:name w:val="Normální 12-ř.1-0+0 Char"/>
    <w:uiPriority w:val="99"/>
    <w:rsid w:val="00932FE2"/>
    <w:rPr>
      <w:sz w:val="24"/>
      <w:lang w:val="cs-CZ" w:eastAsia="cs-CZ"/>
    </w:rPr>
  </w:style>
  <w:style w:type="paragraph" w:styleId="Normlnodsazen">
    <w:name w:val="Normal Indent"/>
    <w:basedOn w:val="Normln"/>
    <w:uiPriority w:val="99"/>
    <w:rsid w:val="00932FE2"/>
    <w:pPr>
      <w:ind w:left="708"/>
    </w:pPr>
  </w:style>
  <w:style w:type="paragraph" w:customStyle="1" w:styleId="Normln12">
    <w:name w:val="Normální12"/>
    <w:basedOn w:val="Normln"/>
    <w:uiPriority w:val="99"/>
    <w:rsid w:val="00932FE2"/>
    <w:pPr>
      <w:spacing w:before="0" w:after="0"/>
    </w:pPr>
  </w:style>
  <w:style w:type="character" w:customStyle="1" w:styleId="Normln12Char">
    <w:name w:val="Normální12 Char"/>
    <w:uiPriority w:val="99"/>
    <w:rsid w:val="00932FE2"/>
    <w:rPr>
      <w:rFonts w:ascii="Verdana" w:hAnsi="Verdana"/>
      <w:sz w:val="24"/>
      <w:lang w:val="cs-CZ" w:eastAsia="cs-CZ"/>
    </w:rPr>
  </w:style>
  <w:style w:type="paragraph" w:customStyle="1" w:styleId="Normln14">
    <w:name w:val="Normální14"/>
    <w:basedOn w:val="Normln"/>
    <w:uiPriority w:val="99"/>
    <w:rsid w:val="00932FE2"/>
    <w:rPr>
      <w:rFonts w:ascii="Times New Roman" w:hAnsi="Times New Roman"/>
      <w:sz w:val="28"/>
    </w:rPr>
  </w:style>
  <w:style w:type="paragraph" w:styleId="Obsah1">
    <w:name w:val="toc 1"/>
    <w:basedOn w:val="Normln"/>
    <w:next w:val="Normln"/>
    <w:uiPriority w:val="39"/>
    <w:rsid w:val="00A005D1"/>
    <w:pPr>
      <w:widowControl/>
      <w:suppressAutoHyphens/>
      <w:spacing w:before="60" w:after="60"/>
      <w:jc w:val="left"/>
    </w:pPr>
    <w:rPr>
      <w:rFonts w:ascii="Times New Roman" w:hAnsi="Times New Roman"/>
      <w:b/>
      <w:caps/>
      <w:sz w:val="20"/>
      <w:szCs w:val="24"/>
      <w:lang w:eastAsia="ar-SA"/>
    </w:rPr>
  </w:style>
  <w:style w:type="paragraph" w:styleId="Obsah2">
    <w:name w:val="toc 2"/>
    <w:basedOn w:val="Normln"/>
    <w:next w:val="Normln"/>
    <w:uiPriority w:val="39"/>
    <w:rsid w:val="00A005D1"/>
    <w:pPr>
      <w:widowControl/>
      <w:suppressAutoHyphens/>
      <w:spacing w:before="0" w:after="0"/>
      <w:ind w:left="240"/>
      <w:jc w:val="left"/>
    </w:pPr>
    <w:rPr>
      <w:rFonts w:ascii="Times New Roman" w:hAnsi="Times New Roman"/>
      <w:smallCaps/>
      <w:sz w:val="20"/>
      <w:szCs w:val="24"/>
      <w:lang w:eastAsia="ar-SA"/>
    </w:rPr>
  </w:style>
  <w:style w:type="paragraph" w:styleId="Obsah3">
    <w:name w:val="toc 3"/>
    <w:basedOn w:val="Normln"/>
    <w:next w:val="Normln"/>
    <w:uiPriority w:val="39"/>
    <w:rsid w:val="00A005D1"/>
    <w:pPr>
      <w:widowControl/>
      <w:suppressAutoHyphens/>
      <w:spacing w:before="0" w:after="0"/>
      <w:ind w:left="480"/>
      <w:jc w:val="left"/>
    </w:pPr>
    <w:rPr>
      <w:rFonts w:ascii="Times New Roman" w:hAnsi="Times New Roman"/>
      <w:i/>
      <w:sz w:val="20"/>
      <w:szCs w:val="24"/>
      <w:lang w:eastAsia="ar-SA"/>
    </w:rPr>
  </w:style>
  <w:style w:type="paragraph" w:styleId="Obsah4">
    <w:name w:val="toc 4"/>
    <w:basedOn w:val="Normln"/>
    <w:next w:val="Normln"/>
    <w:uiPriority w:val="39"/>
    <w:rsid w:val="00A005D1"/>
    <w:pPr>
      <w:widowControl/>
      <w:suppressAutoHyphens/>
      <w:spacing w:before="0" w:after="0"/>
      <w:ind w:left="720"/>
      <w:jc w:val="left"/>
    </w:pPr>
    <w:rPr>
      <w:rFonts w:ascii="Times New Roman" w:hAnsi="Times New Roman"/>
      <w:sz w:val="18"/>
      <w:szCs w:val="24"/>
      <w:lang w:eastAsia="ar-SA"/>
    </w:rPr>
  </w:style>
  <w:style w:type="paragraph" w:styleId="Obsah5">
    <w:name w:val="toc 5"/>
    <w:basedOn w:val="Normln"/>
    <w:next w:val="Normln"/>
    <w:uiPriority w:val="39"/>
    <w:rsid w:val="00A005D1"/>
    <w:pPr>
      <w:widowControl/>
      <w:suppressAutoHyphens/>
      <w:spacing w:before="0" w:after="0"/>
      <w:ind w:left="960"/>
      <w:jc w:val="left"/>
    </w:pPr>
    <w:rPr>
      <w:rFonts w:ascii="Times New Roman" w:hAnsi="Times New Roman"/>
      <w:sz w:val="18"/>
      <w:szCs w:val="24"/>
      <w:lang w:eastAsia="ar-SA"/>
    </w:rPr>
  </w:style>
  <w:style w:type="paragraph" w:styleId="Obsah6">
    <w:name w:val="toc 6"/>
    <w:basedOn w:val="Normln"/>
    <w:next w:val="Normln"/>
    <w:uiPriority w:val="39"/>
    <w:rsid w:val="00A005D1"/>
    <w:pPr>
      <w:widowControl/>
      <w:suppressAutoHyphens/>
      <w:spacing w:before="0" w:after="0"/>
      <w:ind w:left="1200"/>
      <w:jc w:val="left"/>
    </w:pPr>
    <w:rPr>
      <w:rFonts w:ascii="Times New Roman" w:hAnsi="Times New Roman"/>
      <w:sz w:val="18"/>
      <w:szCs w:val="24"/>
      <w:lang w:eastAsia="ar-SA"/>
    </w:rPr>
  </w:style>
  <w:style w:type="paragraph" w:styleId="Obsah7">
    <w:name w:val="toc 7"/>
    <w:basedOn w:val="Normln"/>
    <w:next w:val="Normln"/>
    <w:uiPriority w:val="39"/>
    <w:rsid w:val="00A005D1"/>
    <w:pPr>
      <w:widowControl/>
      <w:suppressAutoHyphens/>
      <w:spacing w:before="0" w:after="0"/>
      <w:ind w:left="1440"/>
      <w:jc w:val="left"/>
    </w:pPr>
    <w:rPr>
      <w:rFonts w:ascii="Times New Roman" w:hAnsi="Times New Roman"/>
      <w:sz w:val="18"/>
      <w:szCs w:val="24"/>
      <w:lang w:eastAsia="ar-SA"/>
    </w:rPr>
  </w:style>
  <w:style w:type="paragraph" w:styleId="Obsah8">
    <w:name w:val="toc 8"/>
    <w:basedOn w:val="Normln"/>
    <w:next w:val="Normln"/>
    <w:uiPriority w:val="39"/>
    <w:rsid w:val="00A005D1"/>
    <w:pPr>
      <w:widowControl/>
      <w:suppressAutoHyphens/>
      <w:spacing w:before="0" w:after="0"/>
      <w:ind w:left="1680"/>
      <w:jc w:val="left"/>
    </w:pPr>
    <w:rPr>
      <w:rFonts w:ascii="Times New Roman" w:hAnsi="Times New Roman"/>
      <w:sz w:val="18"/>
      <w:szCs w:val="24"/>
      <w:lang w:eastAsia="ar-SA"/>
    </w:rPr>
  </w:style>
  <w:style w:type="paragraph" w:styleId="Obsah9">
    <w:name w:val="toc 9"/>
    <w:basedOn w:val="Normln"/>
    <w:next w:val="Normln"/>
    <w:uiPriority w:val="39"/>
    <w:rsid w:val="00A005D1"/>
    <w:pPr>
      <w:widowControl/>
      <w:suppressAutoHyphens/>
      <w:spacing w:before="0" w:after="0"/>
      <w:ind w:left="1920"/>
      <w:jc w:val="left"/>
    </w:pPr>
    <w:rPr>
      <w:rFonts w:ascii="Times New Roman" w:hAnsi="Times New Roman"/>
      <w:sz w:val="18"/>
      <w:szCs w:val="24"/>
      <w:lang w:eastAsia="ar-SA"/>
    </w:rPr>
  </w:style>
  <w:style w:type="paragraph" w:customStyle="1" w:styleId="1">
    <w:name w:val="1"/>
    <w:basedOn w:val="Normln"/>
    <w:uiPriority w:val="99"/>
    <w:semiHidden/>
    <w:rsid w:val="00932FE2"/>
    <w:rPr>
      <w:sz w:val="20"/>
    </w:rPr>
  </w:style>
  <w:style w:type="character" w:styleId="Odkaznavysvtlivky">
    <w:name w:val="endnote reference"/>
    <w:uiPriority w:val="99"/>
    <w:semiHidden/>
    <w:rsid w:val="00932FE2"/>
    <w:rPr>
      <w:rFonts w:cs="Times New Roman"/>
      <w:vertAlign w:val="superscript"/>
    </w:rPr>
  </w:style>
  <w:style w:type="paragraph" w:styleId="Textkomente">
    <w:name w:val="annotation text"/>
    <w:basedOn w:val="Normln"/>
    <w:link w:val="TextkomenteChar"/>
    <w:uiPriority w:val="99"/>
    <w:semiHidden/>
    <w:rsid w:val="00932FE2"/>
    <w:rPr>
      <w:sz w:val="20"/>
    </w:rPr>
  </w:style>
  <w:style w:type="character" w:customStyle="1" w:styleId="TextkomenteChar">
    <w:name w:val="Text komentáře Char"/>
    <w:link w:val="Textkomente"/>
    <w:uiPriority w:val="99"/>
    <w:semiHidden/>
    <w:locked/>
    <w:rsid w:val="00932FE2"/>
    <w:rPr>
      <w:rFonts w:ascii="Arial" w:hAnsi="Arial"/>
      <w:lang w:val="cs-CZ" w:eastAsia="cs-CZ"/>
    </w:rPr>
  </w:style>
  <w:style w:type="paragraph" w:styleId="Pedmtkomente">
    <w:name w:val="annotation subject"/>
    <w:basedOn w:val="Textkomente"/>
    <w:next w:val="Textkomente"/>
    <w:link w:val="PedmtkomenteChar"/>
    <w:uiPriority w:val="99"/>
    <w:semiHidden/>
    <w:rsid w:val="00932FE2"/>
    <w:rPr>
      <w:b/>
    </w:rPr>
  </w:style>
  <w:style w:type="character" w:customStyle="1" w:styleId="PedmtkomenteChar">
    <w:name w:val="Předmět komentáře Char"/>
    <w:link w:val="Pedmtkomente"/>
    <w:uiPriority w:val="99"/>
    <w:semiHidden/>
    <w:locked/>
    <w:rsid w:val="00932FE2"/>
    <w:rPr>
      <w:rFonts w:ascii="Arial" w:hAnsi="Arial"/>
      <w:b/>
      <w:lang w:val="cs-CZ" w:eastAsia="cs-CZ"/>
    </w:rPr>
  </w:style>
  <w:style w:type="paragraph" w:styleId="Rozloendokumentu">
    <w:name w:val="Document Map"/>
    <w:basedOn w:val="Normln"/>
    <w:link w:val="RozloendokumentuChar"/>
    <w:uiPriority w:val="99"/>
    <w:semiHidden/>
    <w:rsid w:val="00932FE2"/>
    <w:pPr>
      <w:shd w:val="clear" w:color="auto" w:fill="000080"/>
    </w:pPr>
    <w:rPr>
      <w:rFonts w:ascii="Tahoma" w:hAnsi="Tahoma"/>
    </w:rPr>
  </w:style>
  <w:style w:type="character" w:customStyle="1" w:styleId="RozloendokumentuChar">
    <w:name w:val="Rozložení dokumentu Char"/>
    <w:link w:val="Rozloendokumentu"/>
    <w:uiPriority w:val="99"/>
    <w:semiHidden/>
    <w:locked/>
    <w:rsid w:val="00932FE2"/>
    <w:rPr>
      <w:rFonts w:ascii="Tahoma" w:hAnsi="Tahoma"/>
      <w:sz w:val="22"/>
      <w:lang w:val="cs-CZ" w:eastAsia="cs-CZ"/>
    </w:rPr>
  </w:style>
  <w:style w:type="paragraph" w:styleId="Seznam">
    <w:name w:val="List"/>
    <w:basedOn w:val="Normln"/>
    <w:uiPriority w:val="99"/>
    <w:rsid w:val="00932FE2"/>
    <w:pPr>
      <w:ind w:left="283" w:hanging="283"/>
    </w:pPr>
  </w:style>
  <w:style w:type="paragraph" w:styleId="Seznamsodrkami">
    <w:name w:val="List Bullet"/>
    <w:basedOn w:val="Normln"/>
    <w:autoRedefine/>
    <w:uiPriority w:val="99"/>
    <w:rsid w:val="00932FE2"/>
    <w:pPr>
      <w:tabs>
        <w:tab w:val="num" w:pos="432"/>
      </w:tabs>
      <w:ind w:left="432" w:hanging="432"/>
    </w:pPr>
  </w:style>
  <w:style w:type="paragraph" w:styleId="Textpoznpodarou">
    <w:name w:val="footnote text"/>
    <w:basedOn w:val="Normln"/>
    <w:link w:val="TextpoznpodarouChar"/>
    <w:uiPriority w:val="99"/>
    <w:semiHidden/>
    <w:rsid w:val="00932FE2"/>
    <w:pPr>
      <w:spacing w:before="0" w:after="0"/>
    </w:pPr>
    <w:rPr>
      <w:sz w:val="16"/>
    </w:rPr>
  </w:style>
  <w:style w:type="character" w:customStyle="1" w:styleId="TextpoznpodarouChar">
    <w:name w:val="Text pozn. pod čarou Char"/>
    <w:link w:val="Textpoznpodarou"/>
    <w:uiPriority w:val="99"/>
    <w:semiHidden/>
    <w:locked/>
    <w:rsid w:val="00932FE2"/>
    <w:rPr>
      <w:rFonts w:ascii="Arial" w:hAnsi="Arial"/>
      <w:sz w:val="16"/>
      <w:lang w:val="cs-CZ" w:eastAsia="cs-CZ"/>
    </w:rPr>
  </w:style>
  <w:style w:type="paragraph" w:styleId="Textvysvtlivek">
    <w:name w:val="endnote text"/>
    <w:basedOn w:val="Normln"/>
    <w:link w:val="TextvysvtlivekChar"/>
    <w:uiPriority w:val="99"/>
    <w:semiHidden/>
    <w:rsid w:val="00932FE2"/>
    <w:rPr>
      <w:sz w:val="20"/>
    </w:rPr>
  </w:style>
  <w:style w:type="character" w:customStyle="1" w:styleId="TextvysvtlivekChar">
    <w:name w:val="Text vysvětlivek Char"/>
    <w:link w:val="Textvysvtlivek"/>
    <w:uiPriority w:val="99"/>
    <w:semiHidden/>
    <w:locked/>
    <w:rsid w:val="00932FE2"/>
    <w:rPr>
      <w:rFonts w:ascii="Arial" w:hAnsi="Arial"/>
      <w:lang w:val="cs-CZ" w:eastAsia="cs-CZ"/>
    </w:rPr>
  </w:style>
  <w:style w:type="paragraph" w:styleId="Titulek">
    <w:name w:val="caption"/>
    <w:basedOn w:val="Normln"/>
    <w:next w:val="Normln"/>
    <w:uiPriority w:val="99"/>
    <w:qFormat/>
    <w:rsid w:val="00932FE2"/>
    <w:rPr>
      <w:b/>
    </w:rPr>
  </w:style>
  <w:style w:type="paragraph" w:styleId="Zkladntext">
    <w:name w:val="Body Text"/>
    <w:basedOn w:val="Normln"/>
    <w:link w:val="ZkladntextChar"/>
    <w:uiPriority w:val="99"/>
    <w:rsid w:val="00932FE2"/>
    <w:rPr>
      <w:i/>
    </w:rPr>
  </w:style>
  <w:style w:type="character" w:customStyle="1" w:styleId="ZkladntextChar">
    <w:name w:val="Základní text Char"/>
    <w:link w:val="Zkladntext"/>
    <w:uiPriority w:val="99"/>
    <w:locked/>
    <w:rsid w:val="00932FE2"/>
    <w:rPr>
      <w:rFonts w:ascii="Arial" w:hAnsi="Arial"/>
      <w:i/>
      <w:sz w:val="22"/>
      <w:lang w:val="cs-CZ" w:eastAsia="cs-CZ"/>
    </w:rPr>
  </w:style>
  <w:style w:type="paragraph" w:styleId="Zkladntext3">
    <w:name w:val="Body Text 3"/>
    <w:basedOn w:val="Normln"/>
    <w:link w:val="Zkladntext3Char"/>
    <w:uiPriority w:val="99"/>
    <w:rsid w:val="00932FE2"/>
    <w:rPr>
      <w:i/>
    </w:rPr>
  </w:style>
  <w:style w:type="character" w:customStyle="1" w:styleId="Zkladntext3Char">
    <w:name w:val="Základní text 3 Char"/>
    <w:link w:val="Zkladntext3"/>
    <w:uiPriority w:val="99"/>
    <w:locked/>
    <w:rsid w:val="00932FE2"/>
    <w:rPr>
      <w:rFonts w:ascii="Arial" w:hAnsi="Arial"/>
      <w:i/>
      <w:sz w:val="22"/>
      <w:lang w:val="cs-CZ" w:eastAsia="cs-CZ"/>
    </w:rPr>
  </w:style>
  <w:style w:type="paragraph" w:styleId="Zkladntextodsazen">
    <w:name w:val="Body Text Indent"/>
    <w:basedOn w:val="Normln"/>
    <w:link w:val="ZkladntextodsazenChar"/>
    <w:uiPriority w:val="99"/>
    <w:rsid w:val="00932FE2"/>
    <w:pPr>
      <w:ind w:left="709" w:hanging="709"/>
    </w:pPr>
  </w:style>
  <w:style w:type="character" w:customStyle="1" w:styleId="ZkladntextodsazenChar">
    <w:name w:val="Základní text odsazený Char"/>
    <w:link w:val="Zkladntextodsazen"/>
    <w:uiPriority w:val="99"/>
    <w:locked/>
    <w:rsid w:val="00932FE2"/>
    <w:rPr>
      <w:rFonts w:ascii="Arial" w:hAnsi="Arial"/>
      <w:sz w:val="22"/>
      <w:lang w:val="cs-CZ" w:eastAsia="cs-CZ"/>
    </w:rPr>
  </w:style>
  <w:style w:type="paragraph" w:styleId="Zpat">
    <w:name w:val="footer"/>
    <w:basedOn w:val="Normln"/>
    <w:link w:val="ZpatChar"/>
    <w:uiPriority w:val="99"/>
    <w:rsid w:val="00932FE2"/>
    <w:pPr>
      <w:spacing w:before="0" w:after="0"/>
      <w:jc w:val="center"/>
    </w:pPr>
    <w:rPr>
      <w:sz w:val="16"/>
    </w:rPr>
  </w:style>
  <w:style w:type="character" w:customStyle="1" w:styleId="ZpatChar">
    <w:name w:val="Zápatí Char"/>
    <w:link w:val="Zpat"/>
    <w:uiPriority w:val="99"/>
    <w:locked/>
    <w:rsid w:val="00932FE2"/>
    <w:rPr>
      <w:rFonts w:ascii="Arial" w:hAnsi="Arial"/>
      <w:sz w:val="16"/>
      <w:lang w:val="cs-CZ" w:eastAsia="cs-CZ"/>
    </w:rPr>
  </w:style>
  <w:style w:type="character" w:styleId="Znakapoznpodarou">
    <w:name w:val="footnote reference"/>
    <w:uiPriority w:val="99"/>
    <w:semiHidden/>
    <w:rsid w:val="00932FE2"/>
    <w:rPr>
      <w:rFonts w:cs="Times New Roman"/>
      <w:vertAlign w:val="superscript"/>
    </w:rPr>
  </w:style>
  <w:style w:type="character" w:styleId="Odkaznakoment">
    <w:name w:val="annotation reference"/>
    <w:uiPriority w:val="99"/>
    <w:semiHidden/>
    <w:rsid w:val="00932FE2"/>
    <w:rPr>
      <w:rFonts w:cs="Times New Roman"/>
      <w:sz w:val="16"/>
    </w:rPr>
  </w:style>
  <w:style w:type="paragraph" w:customStyle="1" w:styleId="Nadpis1-bezslovn">
    <w:name w:val="Nadpis 1 - bez číslování"/>
    <w:basedOn w:val="Normln"/>
    <w:uiPriority w:val="99"/>
    <w:rsid w:val="00932FE2"/>
    <w:pPr>
      <w:jc w:val="center"/>
    </w:pPr>
    <w:rPr>
      <w:b/>
      <w:sz w:val="52"/>
      <w:szCs w:val="48"/>
    </w:rPr>
  </w:style>
  <w:style w:type="character" w:customStyle="1" w:styleId="Nadpis1-bezslovnChar">
    <w:name w:val="Nadpis 1 - bez číslování Char"/>
    <w:uiPriority w:val="99"/>
    <w:rsid w:val="00932FE2"/>
    <w:rPr>
      <w:rFonts w:ascii="Arial" w:hAnsi="Arial"/>
      <w:b/>
      <w:sz w:val="48"/>
      <w:lang w:val="cs-CZ" w:eastAsia="cs-CZ"/>
    </w:rPr>
  </w:style>
  <w:style w:type="paragraph" w:customStyle="1" w:styleId="HlavikaKordis">
    <w:name w:val="Hlavička Kordis"/>
    <w:basedOn w:val="Zkladntext"/>
    <w:uiPriority w:val="99"/>
    <w:rsid w:val="00932FE2"/>
    <w:rPr>
      <w:i w:val="0"/>
      <w:sz w:val="20"/>
    </w:rPr>
  </w:style>
  <w:style w:type="paragraph" w:styleId="Normlnweb">
    <w:name w:val="Normal (Web)"/>
    <w:basedOn w:val="Normln"/>
    <w:uiPriority w:val="99"/>
    <w:rsid w:val="00932FE2"/>
    <w:pPr>
      <w:widowControl/>
      <w:spacing w:before="100" w:beforeAutospacing="1" w:after="100" w:afterAutospacing="1"/>
      <w:jc w:val="left"/>
    </w:pPr>
    <w:rPr>
      <w:rFonts w:ascii="Tahoma" w:hAnsi="Tahoma" w:cs="Tahoma"/>
      <w:sz w:val="20"/>
    </w:rPr>
  </w:style>
  <w:style w:type="paragraph" w:styleId="slovanseznam3">
    <w:name w:val="List Number 3"/>
    <w:basedOn w:val="Normln"/>
    <w:uiPriority w:val="99"/>
    <w:rsid w:val="00932FE2"/>
  </w:style>
  <w:style w:type="paragraph" w:customStyle="1" w:styleId="Obsah">
    <w:name w:val="Obsah"/>
    <w:basedOn w:val="Normln"/>
    <w:uiPriority w:val="99"/>
    <w:rsid w:val="00A005D1"/>
    <w:pPr>
      <w:widowControl/>
      <w:suppressAutoHyphens/>
      <w:spacing w:before="60" w:after="60"/>
      <w:jc w:val="center"/>
    </w:pPr>
    <w:rPr>
      <w:b/>
      <w:caps/>
      <w:sz w:val="36"/>
      <w:szCs w:val="36"/>
      <w:lang w:eastAsia="ar-SA"/>
    </w:rPr>
  </w:style>
  <w:style w:type="paragraph" w:customStyle="1" w:styleId="A-ZprvaCSP-ods1dek">
    <w:name w:val="A-ZprávaCSP-ods.1.řádek"/>
    <w:basedOn w:val="Normln"/>
    <w:uiPriority w:val="99"/>
    <w:rsid w:val="00932FE2"/>
    <w:pPr>
      <w:widowControl/>
      <w:spacing w:before="0" w:after="0"/>
      <w:ind w:firstLine="709"/>
    </w:pPr>
    <w:rPr>
      <w:rFonts w:ascii="Arial Narrow" w:hAnsi="Arial Narrow"/>
      <w:sz w:val="24"/>
    </w:rPr>
  </w:style>
  <w:style w:type="character" w:customStyle="1" w:styleId="Char">
    <w:name w:val="Char"/>
    <w:uiPriority w:val="99"/>
    <w:rsid w:val="00932FE2"/>
    <w:rPr>
      <w:rFonts w:ascii="Arial" w:hAnsi="Arial"/>
      <w:b/>
      <w:caps/>
      <w:kern w:val="28"/>
      <w:sz w:val="36"/>
      <w:lang w:val="cs-CZ" w:eastAsia="cs-CZ"/>
    </w:rPr>
  </w:style>
  <w:style w:type="paragraph" w:customStyle="1" w:styleId="Styl1">
    <w:name w:val="Styl1"/>
    <w:basedOn w:val="A-ZprvaCSP-ods1dek"/>
    <w:uiPriority w:val="99"/>
    <w:rsid w:val="00932FE2"/>
    <w:pPr>
      <w:ind w:firstLine="0"/>
    </w:pPr>
  </w:style>
  <w:style w:type="character" w:customStyle="1" w:styleId="Char1">
    <w:name w:val="Char1"/>
    <w:uiPriority w:val="99"/>
    <w:rsid w:val="00932FE2"/>
    <w:rPr>
      <w:rFonts w:ascii="Arial" w:hAnsi="Arial"/>
      <w:b/>
      <w:sz w:val="28"/>
      <w:lang w:val="cs-CZ" w:eastAsia="cs-CZ"/>
    </w:rPr>
  </w:style>
  <w:style w:type="paragraph" w:customStyle="1" w:styleId="Tabulka">
    <w:name w:val="Tabulka"/>
    <w:basedOn w:val="Normln"/>
    <w:uiPriority w:val="99"/>
    <w:rsid w:val="00932FE2"/>
    <w:pPr>
      <w:spacing w:before="0" w:after="0"/>
    </w:pPr>
    <w:rPr>
      <w:sz w:val="20"/>
    </w:rPr>
  </w:style>
  <w:style w:type="paragraph" w:customStyle="1" w:styleId="Styl2">
    <w:name w:val="Styl2"/>
    <w:basedOn w:val="A-ZprvaCSP-ods1dek"/>
    <w:uiPriority w:val="99"/>
    <w:rsid w:val="00932FE2"/>
    <w:pPr>
      <w:ind w:firstLine="0"/>
    </w:pPr>
  </w:style>
  <w:style w:type="paragraph" w:customStyle="1" w:styleId="StylNadpis4Tahoma">
    <w:name w:val="Styl Nadpis 4 + Tahoma"/>
    <w:basedOn w:val="Nadpis4"/>
    <w:uiPriority w:val="99"/>
    <w:rsid w:val="00932FE2"/>
    <w:pPr>
      <w:keepNext w:val="0"/>
      <w:widowControl/>
      <w:numPr>
        <w:ilvl w:val="0"/>
        <w:numId w:val="0"/>
      </w:numPr>
      <w:shd w:val="clear" w:color="auto" w:fill="auto"/>
      <w:spacing w:before="100" w:beforeAutospacing="1" w:after="100" w:afterAutospacing="1"/>
      <w:jc w:val="left"/>
    </w:pPr>
    <w:rPr>
      <w:rFonts w:ascii="Tahoma" w:hAnsi="Tahoma"/>
      <w:bCs/>
      <w:sz w:val="24"/>
      <w:szCs w:val="24"/>
    </w:rPr>
  </w:style>
  <w:style w:type="paragraph" w:customStyle="1" w:styleId="StylNadpis2TahomazarovnnnastedPedAutomatickyZa">
    <w:name w:val="Styl Nadpis 2 + Tahoma zarovnání na střed Před:  Automaticky Za..."/>
    <w:basedOn w:val="Nadpis2"/>
    <w:uiPriority w:val="99"/>
    <w:rsid w:val="00932FE2"/>
    <w:pPr>
      <w:keepNext w:val="0"/>
      <w:widowControl/>
      <w:spacing w:before="0" w:beforeAutospacing="1" w:after="0" w:afterAutospacing="1"/>
      <w:jc w:val="center"/>
    </w:pPr>
    <w:rPr>
      <w:rFonts w:ascii="Tahoma" w:hAnsi="Tahoma"/>
      <w:bCs/>
      <w:sz w:val="40"/>
      <w:szCs w:val="40"/>
    </w:rPr>
  </w:style>
  <w:style w:type="paragraph" w:customStyle="1" w:styleId="StylNadpis3Tahoma">
    <w:name w:val="Styl Nadpis 3 + Tahoma"/>
    <w:basedOn w:val="Nadpis3"/>
    <w:uiPriority w:val="99"/>
    <w:rsid w:val="00932FE2"/>
    <w:pPr>
      <w:keepNext w:val="0"/>
      <w:widowControl/>
      <w:numPr>
        <w:ilvl w:val="0"/>
        <w:numId w:val="0"/>
      </w:numPr>
      <w:spacing w:before="100" w:beforeAutospacing="1" w:after="100" w:afterAutospacing="1"/>
      <w:jc w:val="left"/>
    </w:pPr>
    <w:rPr>
      <w:rFonts w:ascii="Tahoma" w:hAnsi="Tahoma"/>
      <w:bCs/>
      <w:sz w:val="28"/>
      <w:szCs w:val="28"/>
    </w:rPr>
  </w:style>
  <w:style w:type="paragraph" w:styleId="Zkladntextodsazen2">
    <w:name w:val="Body Text Indent 2"/>
    <w:basedOn w:val="Normln"/>
    <w:link w:val="Zkladntextodsazen2Char"/>
    <w:uiPriority w:val="99"/>
    <w:rsid w:val="00932FE2"/>
    <w:pPr>
      <w:widowControl/>
      <w:spacing w:before="0"/>
      <w:ind w:left="357"/>
    </w:pPr>
    <w:rPr>
      <w:sz w:val="20"/>
    </w:rPr>
  </w:style>
  <w:style w:type="character" w:customStyle="1" w:styleId="Zkladntextodsazen2Char">
    <w:name w:val="Základní text odsazený 2 Char"/>
    <w:link w:val="Zkladntextodsazen2"/>
    <w:uiPriority w:val="99"/>
    <w:locked/>
    <w:rsid w:val="00932FE2"/>
    <w:rPr>
      <w:rFonts w:ascii="Arial" w:hAnsi="Arial"/>
      <w:lang w:val="cs-CZ" w:eastAsia="cs-CZ"/>
    </w:rPr>
  </w:style>
  <w:style w:type="paragraph" w:styleId="Zkladntextodsazen3">
    <w:name w:val="Body Text Indent 3"/>
    <w:basedOn w:val="Normln"/>
    <w:link w:val="Zkladntextodsazen3Char"/>
    <w:uiPriority w:val="99"/>
    <w:rsid w:val="00932FE2"/>
    <w:pPr>
      <w:widowControl/>
      <w:spacing w:before="0"/>
      <w:ind w:left="1077"/>
    </w:pPr>
    <w:rPr>
      <w:sz w:val="20"/>
    </w:rPr>
  </w:style>
  <w:style w:type="character" w:customStyle="1" w:styleId="Zkladntextodsazen3Char">
    <w:name w:val="Základní text odsazený 3 Char"/>
    <w:link w:val="Zkladntextodsazen3"/>
    <w:uiPriority w:val="99"/>
    <w:locked/>
    <w:rsid w:val="00932FE2"/>
    <w:rPr>
      <w:rFonts w:ascii="Arial" w:hAnsi="Arial"/>
      <w:lang w:val="cs-CZ" w:eastAsia="cs-CZ"/>
    </w:rPr>
  </w:style>
  <w:style w:type="paragraph" w:customStyle="1" w:styleId="xl39">
    <w:name w:val="xl39"/>
    <w:basedOn w:val="Normln"/>
    <w:uiPriority w:val="99"/>
    <w:rsid w:val="00932FE2"/>
    <w:pPr>
      <w:widowControl/>
      <w:spacing w:before="100" w:beforeAutospacing="1" w:after="100" w:afterAutospacing="1"/>
      <w:jc w:val="center"/>
    </w:pPr>
    <w:rPr>
      <w:rFonts w:cs="Arial Unicode MS"/>
      <w:b/>
      <w:bCs/>
      <w:sz w:val="18"/>
      <w:szCs w:val="18"/>
    </w:rPr>
  </w:style>
  <w:style w:type="table" w:styleId="Mkatabulky">
    <w:name w:val="Table Grid"/>
    <w:basedOn w:val="Normlntabulka"/>
    <w:uiPriority w:val="99"/>
    <w:rsid w:val="00932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1"/>
    <w:uiPriority w:val="99"/>
    <w:rsid w:val="00932FE2"/>
    <w:pPr>
      <w:widowControl/>
      <w:spacing w:before="0" w:after="0"/>
      <w:jc w:val="left"/>
    </w:pPr>
    <w:rPr>
      <w:rFonts w:ascii="Courier New" w:hAnsi="Courier New"/>
      <w:sz w:val="20"/>
    </w:rPr>
  </w:style>
  <w:style w:type="character" w:customStyle="1" w:styleId="ProsttextChar1">
    <w:name w:val="Prostý text Char1"/>
    <w:link w:val="Prosttext"/>
    <w:uiPriority w:val="99"/>
    <w:semiHidden/>
    <w:locked/>
    <w:rsid w:val="00932FE2"/>
    <w:rPr>
      <w:rFonts w:ascii="Courier New" w:hAnsi="Courier New"/>
      <w:lang w:val="cs-CZ" w:eastAsia="cs-CZ"/>
    </w:rPr>
  </w:style>
  <w:style w:type="paragraph" w:customStyle="1" w:styleId="slovanseznam31">
    <w:name w:val="Číslovaný seznam 31"/>
    <w:basedOn w:val="Normln"/>
    <w:uiPriority w:val="99"/>
    <w:rsid w:val="00932FE2"/>
  </w:style>
  <w:style w:type="paragraph" w:customStyle="1" w:styleId="slovka">
    <w:name w:val="Číslovka"/>
    <w:basedOn w:val="Normln"/>
    <w:uiPriority w:val="99"/>
    <w:rsid w:val="00932FE2"/>
    <w:pPr>
      <w:tabs>
        <w:tab w:val="left" w:pos="360"/>
      </w:tabs>
    </w:pPr>
  </w:style>
  <w:style w:type="paragraph" w:customStyle="1" w:styleId="Hlasloup">
    <w:name w:val="Hlasloup"/>
    <w:basedOn w:val="Normln"/>
    <w:uiPriority w:val="99"/>
    <w:rsid w:val="00932FE2"/>
    <w:pPr>
      <w:jc w:val="right"/>
    </w:pPr>
    <w:rPr>
      <w:sz w:val="20"/>
    </w:rPr>
  </w:style>
  <w:style w:type="paragraph" w:customStyle="1" w:styleId="Index">
    <w:name w:val="Index"/>
    <w:basedOn w:val="Normln"/>
    <w:uiPriority w:val="99"/>
    <w:rsid w:val="00932FE2"/>
    <w:pPr>
      <w:suppressLineNumbers/>
    </w:pPr>
  </w:style>
  <w:style w:type="paragraph" w:customStyle="1" w:styleId="Nadpis">
    <w:name w:val="Nadpis"/>
    <w:basedOn w:val="Normln"/>
    <w:next w:val="Normln"/>
    <w:uiPriority w:val="99"/>
    <w:rsid w:val="00932FE2"/>
    <w:pPr>
      <w:keepNext/>
      <w:spacing w:before="240"/>
    </w:pPr>
    <w:rPr>
      <w:rFonts w:eastAsia="Microsoft YaHei" w:cs="Mangal"/>
      <w:sz w:val="28"/>
      <w:szCs w:val="28"/>
    </w:rPr>
  </w:style>
  <w:style w:type="paragraph" w:customStyle="1" w:styleId="Podtitul1">
    <w:name w:val="Podtitul1"/>
    <w:aliases w:val=" Char1"/>
    <w:basedOn w:val="Normln"/>
    <w:next w:val="Normln"/>
    <w:link w:val="PodtitulChar"/>
    <w:uiPriority w:val="99"/>
    <w:qFormat/>
    <w:locked/>
    <w:rsid w:val="00932FE2"/>
    <w:pPr>
      <w:keepNext/>
      <w:spacing w:before="240"/>
      <w:jc w:val="center"/>
    </w:pPr>
    <w:rPr>
      <w:rFonts w:ascii="Cambria" w:hAnsi="Cambria"/>
      <w:sz w:val="24"/>
      <w:lang w:val="x-none" w:eastAsia="x-none"/>
    </w:rPr>
  </w:style>
  <w:style w:type="character" w:customStyle="1" w:styleId="PodtitulChar">
    <w:name w:val="Podtitul Char"/>
    <w:aliases w:val=" Char1 Char"/>
    <w:link w:val="Podtitul1"/>
    <w:uiPriority w:val="99"/>
    <w:locked/>
    <w:rsid w:val="0099261E"/>
    <w:rPr>
      <w:rFonts w:ascii="Cambria" w:hAnsi="Cambria"/>
      <w:sz w:val="24"/>
    </w:rPr>
  </w:style>
  <w:style w:type="paragraph" w:customStyle="1" w:styleId="Normlnodsazen1">
    <w:name w:val="Normální odsazený1"/>
    <w:basedOn w:val="Normln"/>
    <w:uiPriority w:val="99"/>
    <w:rsid w:val="00932FE2"/>
    <w:pPr>
      <w:ind w:left="708"/>
    </w:pPr>
  </w:style>
  <w:style w:type="character" w:customStyle="1" w:styleId="Odkaznakoment1">
    <w:name w:val="Odkaz na komentář1"/>
    <w:uiPriority w:val="99"/>
    <w:rsid w:val="00932FE2"/>
    <w:rPr>
      <w:sz w:val="16"/>
    </w:rPr>
  </w:style>
  <w:style w:type="character" w:customStyle="1" w:styleId="Odkaznakoment2">
    <w:name w:val="Odkaz na komentář2"/>
    <w:uiPriority w:val="99"/>
    <w:rsid w:val="00932FE2"/>
    <w:rPr>
      <w:sz w:val="16"/>
    </w:rPr>
  </w:style>
  <w:style w:type="paragraph" w:customStyle="1" w:styleId="Popisek">
    <w:name w:val="Popisek"/>
    <w:basedOn w:val="Normln"/>
    <w:uiPriority w:val="99"/>
    <w:rsid w:val="00932FE2"/>
    <w:pPr>
      <w:suppressLineNumbers/>
    </w:pPr>
    <w:rPr>
      <w:rFonts w:cs="Mangal"/>
      <w:i/>
      <w:iCs/>
      <w:sz w:val="24"/>
    </w:rPr>
  </w:style>
  <w:style w:type="paragraph" w:customStyle="1" w:styleId="Textkomente1">
    <w:name w:val="Text komentáře1"/>
    <w:basedOn w:val="Normln"/>
    <w:uiPriority w:val="99"/>
    <w:rsid w:val="00932FE2"/>
    <w:rPr>
      <w:sz w:val="20"/>
    </w:rPr>
  </w:style>
  <w:style w:type="paragraph" w:customStyle="1" w:styleId="Rejstk">
    <w:name w:val="Rejstřík"/>
    <w:basedOn w:val="Normln"/>
    <w:uiPriority w:val="99"/>
    <w:rsid w:val="00932FE2"/>
    <w:pPr>
      <w:suppressLineNumbers/>
    </w:pPr>
    <w:rPr>
      <w:rFonts w:cs="Mangal"/>
    </w:rPr>
  </w:style>
  <w:style w:type="paragraph" w:customStyle="1" w:styleId="Rozvrendokumentu1">
    <w:name w:val="Rozvržení dokumentu1"/>
    <w:basedOn w:val="Normln"/>
    <w:uiPriority w:val="99"/>
    <w:rsid w:val="00932FE2"/>
    <w:pPr>
      <w:shd w:val="clear" w:color="auto" w:fill="000080"/>
    </w:pPr>
    <w:rPr>
      <w:rFonts w:ascii="Tahoma" w:hAnsi="Tahoma"/>
    </w:rPr>
  </w:style>
  <w:style w:type="paragraph" w:customStyle="1" w:styleId="Rozvrendokumentu2">
    <w:name w:val="Rozvržení dokumentu2"/>
    <w:basedOn w:val="Normln"/>
    <w:uiPriority w:val="99"/>
    <w:rsid w:val="00932FE2"/>
    <w:pPr>
      <w:shd w:val="clear" w:color="auto" w:fill="000080"/>
    </w:pPr>
    <w:rPr>
      <w:rFonts w:ascii="Tahoma" w:hAnsi="Tahoma" w:cs="Tahoma"/>
      <w:sz w:val="20"/>
    </w:rPr>
  </w:style>
  <w:style w:type="paragraph" w:customStyle="1" w:styleId="Seznamsodrkami1">
    <w:name w:val="Seznam s odrážkami1"/>
    <w:basedOn w:val="Normln"/>
    <w:uiPriority w:val="99"/>
    <w:rsid w:val="00932FE2"/>
  </w:style>
  <w:style w:type="character" w:styleId="Siln">
    <w:name w:val="Strong"/>
    <w:uiPriority w:val="99"/>
    <w:qFormat/>
    <w:locked/>
    <w:rsid w:val="00932FE2"/>
    <w:rPr>
      <w:rFonts w:cs="Times New Roman"/>
      <w:b/>
    </w:rPr>
  </w:style>
  <w:style w:type="paragraph" w:customStyle="1" w:styleId="Textkomente2">
    <w:name w:val="Text komentáře2"/>
    <w:basedOn w:val="Normln"/>
    <w:uiPriority w:val="99"/>
    <w:rsid w:val="00932FE2"/>
    <w:rPr>
      <w:sz w:val="20"/>
    </w:rPr>
  </w:style>
  <w:style w:type="paragraph" w:customStyle="1" w:styleId="Titulek1">
    <w:name w:val="Titulek1"/>
    <w:basedOn w:val="Normln"/>
    <w:next w:val="Normln"/>
    <w:uiPriority w:val="99"/>
    <w:rsid w:val="00932FE2"/>
    <w:rPr>
      <w:b/>
    </w:rPr>
  </w:style>
  <w:style w:type="character" w:customStyle="1" w:styleId="Zvraznn1">
    <w:name w:val="Zvýraznění1"/>
    <w:uiPriority w:val="99"/>
    <w:qFormat/>
    <w:locked/>
    <w:rsid w:val="00932FE2"/>
    <w:rPr>
      <w:rFonts w:cs="Times New Roman"/>
      <w:i/>
    </w:rPr>
  </w:style>
  <w:style w:type="paragraph" w:customStyle="1" w:styleId="Obsahtabulky">
    <w:name w:val="Obsah tabulky"/>
    <w:basedOn w:val="Normln"/>
    <w:uiPriority w:val="99"/>
    <w:rsid w:val="004D2E5A"/>
    <w:pPr>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ProsttextChar">
    <w:name w:val="Prostý text Char"/>
    <w:uiPriority w:val="99"/>
    <w:locked/>
    <w:rsid w:val="00C2612C"/>
    <w:rPr>
      <w:rFonts w:ascii="Calibri" w:hAnsi="Calibri"/>
      <w:sz w:val="21"/>
    </w:rPr>
  </w:style>
  <w:style w:type="paragraph" w:styleId="Revize">
    <w:name w:val="Revision"/>
    <w:hidden/>
    <w:uiPriority w:val="99"/>
    <w:semiHidden/>
    <w:rsid w:val="00D518C7"/>
    <w:rPr>
      <w:rFonts w:ascii="Arial" w:hAnsi="Arial"/>
      <w:sz w:val="22"/>
    </w:rPr>
  </w:style>
  <w:style w:type="paragraph" w:styleId="Odstavecseseznamem">
    <w:name w:val="List Paragraph"/>
    <w:basedOn w:val="Normln"/>
    <w:uiPriority w:val="34"/>
    <w:qFormat/>
    <w:rsid w:val="00ED1CE7"/>
    <w:pPr>
      <w:widowControl/>
      <w:numPr>
        <w:numId w:val="22"/>
      </w:numPr>
      <w:spacing w:before="0" w:after="0"/>
    </w:pPr>
    <w:rPr>
      <w:szCs w:val="24"/>
    </w:rPr>
  </w:style>
  <w:style w:type="paragraph" w:customStyle="1" w:styleId="MEZERA6B">
    <w:name w:val="MEZERA 6B"/>
    <w:basedOn w:val="Normln"/>
    <w:rsid w:val="00296036"/>
    <w:pPr>
      <w:widowControl/>
      <w:spacing w:before="60" w:after="60"/>
      <w:jc w:val="center"/>
    </w:pPr>
    <w:rPr>
      <w:rFonts w:ascii="Times New Roman" w:hAnsi="Times New Roman"/>
      <w:sz w:val="12"/>
    </w:rPr>
  </w:style>
  <w:style w:type="character" w:customStyle="1" w:styleId="Nevyeenzmnka1">
    <w:name w:val="Nevyřešená zmínka1"/>
    <w:uiPriority w:val="99"/>
    <w:semiHidden/>
    <w:unhideWhenUsed/>
    <w:rsid w:val="00331CEB"/>
    <w:rPr>
      <w:color w:val="808080"/>
      <w:shd w:val="clear" w:color="auto" w:fill="E6E6E6"/>
    </w:rPr>
  </w:style>
  <w:style w:type="paragraph" w:customStyle="1" w:styleId="2">
    <w:name w:val="2"/>
    <w:uiPriority w:val="99"/>
    <w:qFormat/>
    <w:rsid w:val="00936BE4"/>
    <w:pPr>
      <w:keepNext/>
      <w:widowControl w:val="0"/>
      <w:spacing w:before="240" w:after="120"/>
      <w:jc w:val="center"/>
    </w:pPr>
    <w:rPr>
      <w:rFonts w:ascii="DejaVu Sans" w:hAnsi="DejaVu Sans" w:cs="DejaVu Sans"/>
      <w:i/>
      <w:iCs/>
      <w:sz w:val="28"/>
      <w:szCs w:val="28"/>
    </w:rPr>
  </w:style>
  <w:style w:type="character" w:customStyle="1" w:styleId="Nevyeenzmnka2">
    <w:name w:val="Nevyřešená zmínka2"/>
    <w:uiPriority w:val="99"/>
    <w:semiHidden/>
    <w:unhideWhenUsed/>
    <w:rsid w:val="00936BE4"/>
    <w:rPr>
      <w:color w:val="605E5C"/>
      <w:shd w:val="clear" w:color="auto" w:fill="E1DFDD"/>
    </w:rPr>
  </w:style>
  <w:style w:type="paragraph" w:styleId="Podnadpis">
    <w:name w:val="Subtitle"/>
    <w:basedOn w:val="Normln"/>
    <w:next w:val="Normln"/>
    <w:uiPriority w:val="99"/>
    <w:qFormat/>
    <w:rsid w:val="00936BE4"/>
    <w:pPr>
      <w:numPr>
        <w:ilvl w:val="1"/>
      </w:numPr>
      <w:spacing w:after="160"/>
    </w:pPr>
    <w:rPr>
      <w:rFonts w:ascii="Cambria" w:hAnsi="Cambria"/>
      <w:sz w:val="24"/>
    </w:rPr>
  </w:style>
  <w:style w:type="character" w:customStyle="1" w:styleId="PodnadpisChar">
    <w:name w:val="Podnadpis Char"/>
    <w:basedOn w:val="Standardnpsmoodstavce"/>
    <w:uiPriority w:val="11"/>
    <w:rsid w:val="00936BE4"/>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uiPriority w:val="20"/>
    <w:qFormat/>
    <w:rsid w:val="00936BE4"/>
    <w:rPr>
      <w:i/>
      <w:iCs/>
    </w:rPr>
  </w:style>
  <w:style w:type="character" w:styleId="Sledovanodkaz">
    <w:name w:val="FollowedHyperlink"/>
    <w:basedOn w:val="Standardnpsmoodstavce"/>
    <w:uiPriority w:val="99"/>
    <w:semiHidden/>
    <w:unhideWhenUsed/>
    <w:rsid w:val="00936BE4"/>
    <w:rPr>
      <w:color w:val="954F72" w:themeColor="followedHyperlink"/>
      <w:u w:val="single"/>
    </w:rPr>
  </w:style>
  <w:style w:type="character" w:customStyle="1" w:styleId="Nevyeenzmnka3">
    <w:name w:val="Nevyřešená zmínka3"/>
    <w:basedOn w:val="Standardnpsmoodstavce"/>
    <w:uiPriority w:val="99"/>
    <w:semiHidden/>
    <w:unhideWhenUsed/>
    <w:rsid w:val="005C5C42"/>
    <w:rPr>
      <w:color w:val="605E5C"/>
      <w:shd w:val="clear" w:color="auto" w:fill="E1DFDD"/>
    </w:rPr>
  </w:style>
  <w:style w:type="numbering" w:customStyle="1" w:styleId="Styl3">
    <w:name w:val="Styl3"/>
    <w:uiPriority w:val="99"/>
    <w:rsid w:val="005C67CD"/>
    <w:pPr>
      <w:numPr>
        <w:numId w:val="30"/>
      </w:numPr>
    </w:pPr>
  </w:style>
  <w:style w:type="paragraph" w:customStyle="1" w:styleId="Clanek11">
    <w:name w:val="Clanek 1.1"/>
    <w:basedOn w:val="Nadpis2"/>
    <w:link w:val="Clanek11Char"/>
    <w:qFormat/>
    <w:rsid w:val="00A63281"/>
    <w:pPr>
      <w:keepNext w:val="0"/>
      <w:numPr>
        <w:ilvl w:val="0"/>
        <w:numId w:val="0"/>
      </w:numPr>
      <w:tabs>
        <w:tab w:val="num" w:pos="1276"/>
      </w:tabs>
      <w:spacing w:before="120" w:after="120"/>
      <w:ind w:left="1276" w:hanging="567"/>
    </w:pPr>
    <w:rPr>
      <w:bCs/>
      <w:i/>
      <w:iCs/>
      <w:sz w:val="22"/>
      <w:szCs w:val="28"/>
      <w:lang w:val="x-none" w:eastAsia="en-US"/>
    </w:rPr>
  </w:style>
  <w:style w:type="paragraph" w:customStyle="1" w:styleId="Claneka">
    <w:name w:val="Clanek (a)"/>
    <w:basedOn w:val="Normln"/>
    <w:qFormat/>
    <w:rsid w:val="00A63281"/>
    <w:pPr>
      <w:keepLines/>
      <w:tabs>
        <w:tab w:val="num" w:pos="1547"/>
      </w:tabs>
      <w:ind w:left="1547" w:hanging="425"/>
    </w:pPr>
    <w:rPr>
      <w:rFonts w:ascii="Times New Roman" w:hAnsi="Times New Roman"/>
      <w:szCs w:val="24"/>
      <w:lang w:eastAsia="en-US"/>
    </w:rPr>
  </w:style>
  <w:style w:type="paragraph" w:customStyle="1" w:styleId="Claneki">
    <w:name w:val="Clanek (i)"/>
    <w:basedOn w:val="Normln"/>
    <w:qFormat/>
    <w:rsid w:val="00A63281"/>
    <w:pPr>
      <w:keepNext/>
      <w:widowControl/>
      <w:tabs>
        <w:tab w:val="num" w:pos="1418"/>
      </w:tabs>
      <w:ind w:left="1418" w:hanging="426"/>
    </w:pPr>
    <w:rPr>
      <w:rFonts w:ascii="Times New Roman" w:hAnsi="Times New Roman"/>
      <w:color w:val="000000"/>
      <w:szCs w:val="24"/>
      <w:lang w:eastAsia="en-US"/>
    </w:rPr>
  </w:style>
  <w:style w:type="character" w:customStyle="1" w:styleId="Clanek11Char">
    <w:name w:val="Clanek 1.1 Char"/>
    <w:link w:val="Clanek11"/>
    <w:rsid w:val="00A63281"/>
    <w:rPr>
      <w:rFonts w:ascii="Arial" w:hAnsi="Arial"/>
      <w:b/>
      <w:bCs/>
      <w:i/>
      <w:iCs/>
      <w:sz w:val="22"/>
      <w:szCs w:val="28"/>
      <w:lang w:val="x-none" w:eastAsia="en-US"/>
    </w:rPr>
  </w:style>
  <w:style w:type="character" w:styleId="Nevyeenzmnka">
    <w:name w:val="Unresolved Mention"/>
    <w:basedOn w:val="Standardnpsmoodstavce"/>
    <w:uiPriority w:val="99"/>
    <w:semiHidden/>
    <w:unhideWhenUsed/>
    <w:rsid w:val="00A96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1698">
      <w:bodyDiv w:val="1"/>
      <w:marLeft w:val="0"/>
      <w:marRight w:val="0"/>
      <w:marTop w:val="0"/>
      <w:marBottom w:val="0"/>
      <w:divBdr>
        <w:top w:val="none" w:sz="0" w:space="0" w:color="auto"/>
        <w:left w:val="none" w:sz="0" w:space="0" w:color="auto"/>
        <w:bottom w:val="none" w:sz="0" w:space="0" w:color="auto"/>
        <w:right w:val="none" w:sz="0" w:space="0" w:color="auto"/>
      </w:divBdr>
    </w:div>
    <w:div w:id="252781522">
      <w:bodyDiv w:val="1"/>
      <w:marLeft w:val="0"/>
      <w:marRight w:val="0"/>
      <w:marTop w:val="0"/>
      <w:marBottom w:val="0"/>
      <w:divBdr>
        <w:top w:val="none" w:sz="0" w:space="0" w:color="auto"/>
        <w:left w:val="none" w:sz="0" w:space="0" w:color="auto"/>
        <w:bottom w:val="none" w:sz="0" w:space="0" w:color="auto"/>
        <w:right w:val="none" w:sz="0" w:space="0" w:color="auto"/>
      </w:divBdr>
    </w:div>
    <w:div w:id="593590572">
      <w:bodyDiv w:val="1"/>
      <w:marLeft w:val="0"/>
      <w:marRight w:val="0"/>
      <w:marTop w:val="0"/>
      <w:marBottom w:val="0"/>
      <w:divBdr>
        <w:top w:val="none" w:sz="0" w:space="0" w:color="auto"/>
        <w:left w:val="none" w:sz="0" w:space="0" w:color="auto"/>
        <w:bottom w:val="none" w:sz="0" w:space="0" w:color="auto"/>
        <w:right w:val="none" w:sz="0" w:space="0" w:color="auto"/>
      </w:divBdr>
    </w:div>
    <w:div w:id="820267505">
      <w:bodyDiv w:val="1"/>
      <w:marLeft w:val="0"/>
      <w:marRight w:val="0"/>
      <w:marTop w:val="0"/>
      <w:marBottom w:val="0"/>
      <w:divBdr>
        <w:top w:val="none" w:sz="0" w:space="0" w:color="auto"/>
        <w:left w:val="none" w:sz="0" w:space="0" w:color="auto"/>
        <w:bottom w:val="none" w:sz="0" w:space="0" w:color="auto"/>
        <w:right w:val="none" w:sz="0" w:space="0" w:color="auto"/>
      </w:divBdr>
    </w:div>
    <w:div w:id="986782931">
      <w:bodyDiv w:val="1"/>
      <w:marLeft w:val="0"/>
      <w:marRight w:val="0"/>
      <w:marTop w:val="0"/>
      <w:marBottom w:val="0"/>
      <w:divBdr>
        <w:top w:val="none" w:sz="0" w:space="0" w:color="auto"/>
        <w:left w:val="none" w:sz="0" w:space="0" w:color="auto"/>
        <w:bottom w:val="none" w:sz="0" w:space="0" w:color="auto"/>
        <w:right w:val="none" w:sz="0" w:space="0" w:color="auto"/>
      </w:divBdr>
    </w:div>
    <w:div w:id="1255825044">
      <w:bodyDiv w:val="1"/>
      <w:marLeft w:val="0"/>
      <w:marRight w:val="0"/>
      <w:marTop w:val="0"/>
      <w:marBottom w:val="0"/>
      <w:divBdr>
        <w:top w:val="none" w:sz="0" w:space="0" w:color="auto"/>
        <w:left w:val="none" w:sz="0" w:space="0" w:color="auto"/>
        <w:bottom w:val="none" w:sz="0" w:space="0" w:color="auto"/>
        <w:right w:val="none" w:sz="0" w:space="0" w:color="auto"/>
      </w:divBdr>
    </w:div>
    <w:div w:id="1313872632">
      <w:bodyDiv w:val="1"/>
      <w:marLeft w:val="0"/>
      <w:marRight w:val="0"/>
      <w:marTop w:val="0"/>
      <w:marBottom w:val="0"/>
      <w:divBdr>
        <w:top w:val="none" w:sz="0" w:space="0" w:color="auto"/>
        <w:left w:val="none" w:sz="0" w:space="0" w:color="auto"/>
        <w:bottom w:val="none" w:sz="0" w:space="0" w:color="auto"/>
        <w:right w:val="none" w:sz="0" w:space="0" w:color="auto"/>
      </w:divBdr>
    </w:div>
    <w:div w:id="1607730246">
      <w:marLeft w:val="0"/>
      <w:marRight w:val="0"/>
      <w:marTop w:val="0"/>
      <w:marBottom w:val="0"/>
      <w:divBdr>
        <w:top w:val="none" w:sz="0" w:space="0" w:color="auto"/>
        <w:left w:val="none" w:sz="0" w:space="0" w:color="auto"/>
        <w:bottom w:val="none" w:sz="0" w:space="0" w:color="auto"/>
        <w:right w:val="none" w:sz="0" w:space="0" w:color="auto"/>
      </w:divBdr>
    </w:div>
    <w:div w:id="1607730247">
      <w:marLeft w:val="0"/>
      <w:marRight w:val="0"/>
      <w:marTop w:val="0"/>
      <w:marBottom w:val="0"/>
      <w:divBdr>
        <w:top w:val="none" w:sz="0" w:space="0" w:color="auto"/>
        <w:left w:val="none" w:sz="0" w:space="0" w:color="auto"/>
        <w:bottom w:val="none" w:sz="0" w:space="0" w:color="auto"/>
        <w:right w:val="none" w:sz="0" w:space="0" w:color="auto"/>
      </w:divBdr>
    </w:div>
    <w:div w:id="1607730248">
      <w:marLeft w:val="0"/>
      <w:marRight w:val="0"/>
      <w:marTop w:val="0"/>
      <w:marBottom w:val="0"/>
      <w:divBdr>
        <w:top w:val="none" w:sz="0" w:space="0" w:color="auto"/>
        <w:left w:val="none" w:sz="0" w:space="0" w:color="auto"/>
        <w:bottom w:val="none" w:sz="0" w:space="0" w:color="auto"/>
        <w:right w:val="none" w:sz="0" w:space="0" w:color="auto"/>
      </w:divBdr>
    </w:div>
    <w:div w:id="1607730249">
      <w:marLeft w:val="0"/>
      <w:marRight w:val="0"/>
      <w:marTop w:val="0"/>
      <w:marBottom w:val="0"/>
      <w:divBdr>
        <w:top w:val="none" w:sz="0" w:space="0" w:color="auto"/>
        <w:left w:val="none" w:sz="0" w:space="0" w:color="auto"/>
        <w:bottom w:val="none" w:sz="0" w:space="0" w:color="auto"/>
        <w:right w:val="none" w:sz="0" w:space="0" w:color="auto"/>
      </w:divBdr>
    </w:div>
    <w:div w:id="1607730250">
      <w:marLeft w:val="0"/>
      <w:marRight w:val="0"/>
      <w:marTop w:val="0"/>
      <w:marBottom w:val="0"/>
      <w:divBdr>
        <w:top w:val="none" w:sz="0" w:space="0" w:color="auto"/>
        <w:left w:val="none" w:sz="0" w:space="0" w:color="auto"/>
        <w:bottom w:val="none" w:sz="0" w:space="0" w:color="auto"/>
        <w:right w:val="none" w:sz="0" w:space="0" w:color="auto"/>
      </w:divBdr>
    </w:div>
    <w:div w:id="1607730251">
      <w:marLeft w:val="0"/>
      <w:marRight w:val="0"/>
      <w:marTop w:val="0"/>
      <w:marBottom w:val="0"/>
      <w:divBdr>
        <w:top w:val="none" w:sz="0" w:space="0" w:color="auto"/>
        <w:left w:val="none" w:sz="0" w:space="0" w:color="auto"/>
        <w:bottom w:val="none" w:sz="0" w:space="0" w:color="auto"/>
        <w:right w:val="none" w:sz="0" w:space="0" w:color="auto"/>
      </w:divBdr>
    </w:div>
    <w:div w:id="1607730252">
      <w:marLeft w:val="0"/>
      <w:marRight w:val="0"/>
      <w:marTop w:val="0"/>
      <w:marBottom w:val="0"/>
      <w:divBdr>
        <w:top w:val="none" w:sz="0" w:space="0" w:color="auto"/>
        <w:left w:val="none" w:sz="0" w:space="0" w:color="auto"/>
        <w:bottom w:val="none" w:sz="0" w:space="0" w:color="auto"/>
        <w:right w:val="none" w:sz="0" w:space="0" w:color="auto"/>
      </w:divBdr>
    </w:div>
    <w:div w:id="1607730253">
      <w:marLeft w:val="0"/>
      <w:marRight w:val="0"/>
      <w:marTop w:val="0"/>
      <w:marBottom w:val="0"/>
      <w:divBdr>
        <w:top w:val="none" w:sz="0" w:space="0" w:color="auto"/>
        <w:left w:val="none" w:sz="0" w:space="0" w:color="auto"/>
        <w:bottom w:val="none" w:sz="0" w:space="0" w:color="auto"/>
        <w:right w:val="none" w:sz="0" w:space="0" w:color="auto"/>
      </w:divBdr>
    </w:div>
    <w:div w:id="1645621280">
      <w:bodyDiv w:val="1"/>
      <w:marLeft w:val="0"/>
      <w:marRight w:val="0"/>
      <w:marTop w:val="0"/>
      <w:marBottom w:val="0"/>
      <w:divBdr>
        <w:top w:val="none" w:sz="0" w:space="0" w:color="auto"/>
        <w:left w:val="none" w:sz="0" w:space="0" w:color="auto"/>
        <w:bottom w:val="none" w:sz="0" w:space="0" w:color="auto"/>
        <w:right w:val="none" w:sz="0" w:space="0" w:color="auto"/>
      </w:divBdr>
    </w:div>
    <w:div w:id="190109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sjm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d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95328-A6DD-47A1-AAA4-981BC097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44</Pages>
  <Words>18138</Words>
  <Characters>107020</Characters>
  <Application>Microsoft Office Word</Application>
  <DocSecurity>0</DocSecurity>
  <Lines>891</Lines>
  <Paragraphs>249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Technické a provozní standardy</vt:lpstr>
      <vt:lpstr>Technické a provozní standardy</vt:lpstr>
    </vt:vector>
  </TitlesOfParts>
  <Company>Kordis JMK</Company>
  <LinksUpToDate>false</LinksUpToDate>
  <CharactersWithSpaces>124909</CharactersWithSpaces>
  <SharedDoc>false</SharedDoc>
  <HLinks>
    <vt:vector size="642" baseType="variant">
      <vt:variant>
        <vt:i4>524374</vt:i4>
      </vt:variant>
      <vt:variant>
        <vt:i4>663</vt:i4>
      </vt:variant>
      <vt:variant>
        <vt:i4>0</vt:i4>
      </vt:variant>
      <vt:variant>
        <vt:i4>5</vt:i4>
      </vt:variant>
      <vt:variant>
        <vt:lpwstr>http://www.idsjmk.cz/</vt:lpwstr>
      </vt:variant>
      <vt:variant>
        <vt:lpwstr/>
      </vt:variant>
      <vt:variant>
        <vt:i4>1507381</vt:i4>
      </vt:variant>
      <vt:variant>
        <vt:i4>632</vt:i4>
      </vt:variant>
      <vt:variant>
        <vt:i4>0</vt:i4>
      </vt:variant>
      <vt:variant>
        <vt:i4>5</vt:i4>
      </vt:variant>
      <vt:variant>
        <vt:lpwstr/>
      </vt:variant>
      <vt:variant>
        <vt:lpwstr>_Toc501041511</vt:lpwstr>
      </vt:variant>
      <vt:variant>
        <vt:i4>1507381</vt:i4>
      </vt:variant>
      <vt:variant>
        <vt:i4>626</vt:i4>
      </vt:variant>
      <vt:variant>
        <vt:i4>0</vt:i4>
      </vt:variant>
      <vt:variant>
        <vt:i4>5</vt:i4>
      </vt:variant>
      <vt:variant>
        <vt:lpwstr/>
      </vt:variant>
      <vt:variant>
        <vt:lpwstr>_Toc501041510</vt:lpwstr>
      </vt:variant>
      <vt:variant>
        <vt:i4>1441845</vt:i4>
      </vt:variant>
      <vt:variant>
        <vt:i4>620</vt:i4>
      </vt:variant>
      <vt:variant>
        <vt:i4>0</vt:i4>
      </vt:variant>
      <vt:variant>
        <vt:i4>5</vt:i4>
      </vt:variant>
      <vt:variant>
        <vt:lpwstr/>
      </vt:variant>
      <vt:variant>
        <vt:lpwstr>_Toc501041509</vt:lpwstr>
      </vt:variant>
      <vt:variant>
        <vt:i4>1441845</vt:i4>
      </vt:variant>
      <vt:variant>
        <vt:i4>614</vt:i4>
      </vt:variant>
      <vt:variant>
        <vt:i4>0</vt:i4>
      </vt:variant>
      <vt:variant>
        <vt:i4>5</vt:i4>
      </vt:variant>
      <vt:variant>
        <vt:lpwstr/>
      </vt:variant>
      <vt:variant>
        <vt:lpwstr>_Toc501041508</vt:lpwstr>
      </vt:variant>
      <vt:variant>
        <vt:i4>1441845</vt:i4>
      </vt:variant>
      <vt:variant>
        <vt:i4>608</vt:i4>
      </vt:variant>
      <vt:variant>
        <vt:i4>0</vt:i4>
      </vt:variant>
      <vt:variant>
        <vt:i4>5</vt:i4>
      </vt:variant>
      <vt:variant>
        <vt:lpwstr/>
      </vt:variant>
      <vt:variant>
        <vt:lpwstr>_Toc501041507</vt:lpwstr>
      </vt:variant>
      <vt:variant>
        <vt:i4>1441845</vt:i4>
      </vt:variant>
      <vt:variant>
        <vt:i4>602</vt:i4>
      </vt:variant>
      <vt:variant>
        <vt:i4>0</vt:i4>
      </vt:variant>
      <vt:variant>
        <vt:i4>5</vt:i4>
      </vt:variant>
      <vt:variant>
        <vt:lpwstr/>
      </vt:variant>
      <vt:variant>
        <vt:lpwstr>_Toc501041506</vt:lpwstr>
      </vt:variant>
      <vt:variant>
        <vt:i4>1441845</vt:i4>
      </vt:variant>
      <vt:variant>
        <vt:i4>596</vt:i4>
      </vt:variant>
      <vt:variant>
        <vt:i4>0</vt:i4>
      </vt:variant>
      <vt:variant>
        <vt:i4>5</vt:i4>
      </vt:variant>
      <vt:variant>
        <vt:lpwstr/>
      </vt:variant>
      <vt:variant>
        <vt:lpwstr>_Toc501041505</vt:lpwstr>
      </vt:variant>
      <vt:variant>
        <vt:i4>1441845</vt:i4>
      </vt:variant>
      <vt:variant>
        <vt:i4>590</vt:i4>
      </vt:variant>
      <vt:variant>
        <vt:i4>0</vt:i4>
      </vt:variant>
      <vt:variant>
        <vt:i4>5</vt:i4>
      </vt:variant>
      <vt:variant>
        <vt:lpwstr/>
      </vt:variant>
      <vt:variant>
        <vt:lpwstr>_Toc501041504</vt:lpwstr>
      </vt:variant>
      <vt:variant>
        <vt:i4>1441845</vt:i4>
      </vt:variant>
      <vt:variant>
        <vt:i4>584</vt:i4>
      </vt:variant>
      <vt:variant>
        <vt:i4>0</vt:i4>
      </vt:variant>
      <vt:variant>
        <vt:i4>5</vt:i4>
      </vt:variant>
      <vt:variant>
        <vt:lpwstr/>
      </vt:variant>
      <vt:variant>
        <vt:lpwstr>_Toc501041503</vt:lpwstr>
      </vt:variant>
      <vt:variant>
        <vt:i4>1441845</vt:i4>
      </vt:variant>
      <vt:variant>
        <vt:i4>578</vt:i4>
      </vt:variant>
      <vt:variant>
        <vt:i4>0</vt:i4>
      </vt:variant>
      <vt:variant>
        <vt:i4>5</vt:i4>
      </vt:variant>
      <vt:variant>
        <vt:lpwstr/>
      </vt:variant>
      <vt:variant>
        <vt:lpwstr>_Toc501041502</vt:lpwstr>
      </vt:variant>
      <vt:variant>
        <vt:i4>1441845</vt:i4>
      </vt:variant>
      <vt:variant>
        <vt:i4>572</vt:i4>
      </vt:variant>
      <vt:variant>
        <vt:i4>0</vt:i4>
      </vt:variant>
      <vt:variant>
        <vt:i4>5</vt:i4>
      </vt:variant>
      <vt:variant>
        <vt:lpwstr/>
      </vt:variant>
      <vt:variant>
        <vt:lpwstr>_Toc501041501</vt:lpwstr>
      </vt:variant>
      <vt:variant>
        <vt:i4>1441845</vt:i4>
      </vt:variant>
      <vt:variant>
        <vt:i4>566</vt:i4>
      </vt:variant>
      <vt:variant>
        <vt:i4>0</vt:i4>
      </vt:variant>
      <vt:variant>
        <vt:i4>5</vt:i4>
      </vt:variant>
      <vt:variant>
        <vt:lpwstr/>
      </vt:variant>
      <vt:variant>
        <vt:lpwstr>_Toc501041500</vt:lpwstr>
      </vt:variant>
      <vt:variant>
        <vt:i4>2031668</vt:i4>
      </vt:variant>
      <vt:variant>
        <vt:i4>560</vt:i4>
      </vt:variant>
      <vt:variant>
        <vt:i4>0</vt:i4>
      </vt:variant>
      <vt:variant>
        <vt:i4>5</vt:i4>
      </vt:variant>
      <vt:variant>
        <vt:lpwstr/>
      </vt:variant>
      <vt:variant>
        <vt:lpwstr>_Toc501041499</vt:lpwstr>
      </vt:variant>
      <vt:variant>
        <vt:i4>2031668</vt:i4>
      </vt:variant>
      <vt:variant>
        <vt:i4>554</vt:i4>
      </vt:variant>
      <vt:variant>
        <vt:i4>0</vt:i4>
      </vt:variant>
      <vt:variant>
        <vt:i4>5</vt:i4>
      </vt:variant>
      <vt:variant>
        <vt:lpwstr/>
      </vt:variant>
      <vt:variant>
        <vt:lpwstr>_Toc501041498</vt:lpwstr>
      </vt:variant>
      <vt:variant>
        <vt:i4>2031668</vt:i4>
      </vt:variant>
      <vt:variant>
        <vt:i4>548</vt:i4>
      </vt:variant>
      <vt:variant>
        <vt:i4>0</vt:i4>
      </vt:variant>
      <vt:variant>
        <vt:i4>5</vt:i4>
      </vt:variant>
      <vt:variant>
        <vt:lpwstr/>
      </vt:variant>
      <vt:variant>
        <vt:lpwstr>_Toc501041497</vt:lpwstr>
      </vt:variant>
      <vt:variant>
        <vt:i4>2031668</vt:i4>
      </vt:variant>
      <vt:variant>
        <vt:i4>542</vt:i4>
      </vt:variant>
      <vt:variant>
        <vt:i4>0</vt:i4>
      </vt:variant>
      <vt:variant>
        <vt:i4>5</vt:i4>
      </vt:variant>
      <vt:variant>
        <vt:lpwstr/>
      </vt:variant>
      <vt:variant>
        <vt:lpwstr>_Toc501041496</vt:lpwstr>
      </vt:variant>
      <vt:variant>
        <vt:i4>2031668</vt:i4>
      </vt:variant>
      <vt:variant>
        <vt:i4>536</vt:i4>
      </vt:variant>
      <vt:variant>
        <vt:i4>0</vt:i4>
      </vt:variant>
      <vt:variant>
        <vt:i4>5</vt:i4>
      </vt:variant>
      <vt:variant>
        <vt:lpwstr/>
      </vt:variant>
      <vt:variant>
        <vt:lpwstr>_Toc501041495</vt:lpwstr>
      </vt:variant>
      <vt:variant>
        <vt:i4>2031668</vt:i4>
      </vt:variant>
      <vt:variant>
        <vt:i4>530</vt:i4>
      </vt:variant>
      <vt:variant>
        <vt:i4>0</vt:i4>
      </vt:variant>
      <vt:variant>
        <vt:i4>5</vt:i4>
      </vt:variant>
      <vt:variant>
        <vt:lpwstr/>
      </vt:variant>
      <vt:variant>
        <vt:lpwstr>_Toc501041494</vt:lpwstr>
      </vt:variant>
      <vt:variant>
        <vt:i4>2031668</vt:i4>
      </vt:variant>
      <vt:variant>
        <vt:i4>524</vt:i4>
      </vt:variant>
      <vt:variant>
        <vt:i4>0</vt:i4>
      </vt:variant>
      <vt:variant>
        <vt:i4>5</vt:i4>
      </vt:variant>
      <vt:variant>
        <vt:lpwstr/>
      </vt:variant>
      <vt:variant>
        <vt:lpwstr>_Toc501041493</vt:lpwstr>
      </vt:variant>
      <vt:variant>
        <vt:i4>2031668</vt:i4>
      </vt:variant>
      <vt:variant>
        <vt:i4>518</vt:i4>
      </vt:variant>
      <vt:variant>
        <vt:i4>0</vt:i4>
      </vt:variant>
      <vt:variant>
        <vt:i4>5</vt:i4>
      </vt:variant>
      <vt:variant>
        <vt:lpwstr/>
      </vt:variant>
      <vt:variant>
        <vt:lpwstr>_Toc501041492</vt:lpwstr>
      </vt:variant>
      <vt:variant>
        <vt:i4>2031668</vt:i4>
      </vt:variant>
      <vt:variant>
        <vt:i4>512</vt:i4>
      </vt:variant>
      <vt:variant>
        <vt:i4>0</vt:i4>
      </vt:variant>
      <vt:variant>
        <vt:i4>5</vt:i4>
      </vt:variant>
      <vt:variant>
        <vt:lpwstr/>
      </vt:variant>
      <vt:variant>
        <vt:lpwstr>_Toc501041491</vt:lpwstr>
      </vt:variant>
      <vt:variant>
        <vt:i4>2031668</vt:i4>
      </vt:variant>
      <vt:variant>
        <vt:i4>506</vt:i4>
      </vt:variant>
      <vt:variant>
        <vt:i4>0</vt:i4>
      </vt:variant>
      <vt:variant>
        <vt:i4>5</vt:i4>
      </vt:variant>
      <vt:variant>
        <vt:lpwstr/>
      </vt:variant>
      <vt:variant>
        <vt:lpwstr>_Toc501041490</vt:lpwstr>
      </vt:variant>
      <vt:variant>
        <vt:i4>1966132</vt:i4>
      </vt:variant>
      <vt:variant>
        <vt:i4>500</vt:i4>
      </vt:variant>
      <vt:variant>
        <vt:i4>0</vt:i4>
      </vt:variant>
      <vt:variant>
        <vt:i4>5</vt:i4>
      </vt:variant>
      <vt:variant>
        <vt:lpwstr/>
      </vt:variant>
      <vt:variant>
        <vt:lpwstr>_Toc501041489</vt:lpwstr>
      </vt:variant>
      <vt:variant>
        <vt:i4>1966132</vt:i4>
      </vt:variant>
      <vt:variant>
        <vt:i4>494</vt:i4>
      </vt:variant>
      <vt:variant>
        <vt:i4>0</vt:i4>
      </vt:variant>
      <vt:variant>
        <vt:i4>5</vt:i4>
      </vt:variant>
      <vt:variant>
        <vt:lpwstr/>
      </vt:variant>
      <vt:variant>
        <vt:lpwstr>_Toc501041488</vt:lpwstr>
      </vt:variant>
      <vt:variant>
        <vt:i4>1966132</vt:i4>
      </vt:variant>
      <vt:variant>
        <vt:i4>488</vt:i4>
      </vt:variant>
      <vt:variant>
        <vt:i4>0</vt:i4>
      </vt:variant>
      <vt:variant>
        <vt:i4>5</vt:i4>
      </vt:variant>
      <vt:variant>
        <vt:lpwstr/>
      </vt:variant>
      <vt:variant>
        <vt:lpwstr>_Toc501041487</vt:lpwstr>
      </vt:variant>
      <vt:variant>
        <vt:i4>1966132</vt:i4>
      </vt:variant>
      <vt:variant>
        <vt:i4>482</vt:i4>
      </vt:variant>
      <vt:variant>
        <vt:i4>0</vt:i4>
      </vt:variant>
      <vt:variant>
        <vt:i4>5</vt:i4>
      </vt:variant>
      <vt:variant>
        <vt:lpwstr/>
      </vt:variant>
      <vt:variant>
        <vt:lpwstr>_Toc501041486</vt:lpwstr>
      </vt:variant>
      <vt:variant>
        <vt:i4>1966132</vt:i4>
      </vt:variant>
      <vt:variant>
        <vt:i4>476</vt:i4>
      </vt:variant>
      <vt:variant>
        <vt:i4>0</vt:i4>
      </vt:variant>
      <vt:variant>
        <vt:i4>5</vt:i4>
      </vt:variant>
      <vt:variant>
        <vt:lpwstr/>
      </vt:variant>
      <vt:variant>
        <vt:lpwstr>_Toc501041485</vt:lpwstr>
      </vt:variant>
      <vt:variant>
        <vt:i4>1966132</vt:i4>
      </vt:variant>
      <vt:variant>
        <vt:i4>470</vt:i4>
      </vt:variant>
      <vt:variant>
        <vt:i4>0</vt:i4>
      </vt:variant>
      <vt:variant>
        <vt:i4>5</vt:i4>
      </vt:variant>
      <vt:variant>
        <vt:lpwstr/>
      </vt:variant>
      <vt:variant>
        <vt:lpwstr>_Toc501041484</vt:lpwstr>
      </vt:variant>
      <vt:variant>
        <vt:i4>1966132</vt:i4>
      </vt:variant>
      <vt:variant>
        <vt:i4>464</vt:i4>
      </vt:variant>
      <vt:variant>
        <vt:i4>0</vt:i4>
      </vt:variant>
      <vt:variant>
        <vt:i4>5</vt:i4>
      </vt:variant>
      <vt:variant>
        <vt:lpwstr/>
      </vt:variant>
      <vt:variant>
        <vt:lpwstr>_Toc501041483</vt:lpwstr>
      </vt:variant>
      <vt:variant>
        <vt:i4>1966132</vt:i4>
      </vt:variant>
      <vt:variant>
        <vt:i4>458</vt:i4>
      </vt:variant>
      <vt:variant>
        <vt:i4>0</vt:i4>
      </vt:variant>
      <vt:variant>
        <vt:i4>5</vt:i4>
      </vt:variant>
      <vt:variant>
        <vt:lpwstr/>
      </vt:variant>
      <vt:variant>
        <vt:lpwstr>_Toc501041482</vt:lpwstr>
      </vt:variant>
      <vt:variant>
        <vt:i4>1966132</vt:i4>
      </vt:variant>
      <vt:variant>
        <vt:i4>452</vt:i4>
      </vt:variant>
      <vt:variant>
        <vt:i4>0</vt:i4>
      </vt:variant>
      <vt:variant>
        <vt:i4>5</vt:i4>
      </vt:variant>
      <vt:variant>
        <vt:lpwstr/>
      </vt:variant>
      <vt:variant>
        <vt:lpwstr>_Toc501041481</vt:lpwstr>
      </vt:variant>
      <vt:variant>
        <vt:i4>1966132</vt:i4>
      </vt:variant>
      <vt:variant>
        <vt:i4>446</vt:i4>
      </vt:variant>
      <vt:variant>
        <vt:i4>0</vt:i4>
      </vt:variant>
      <vt:variant>
        <vt:i4>5</vt:i4>
      </vt:variant>
      <vt:variant>
        <vt:lpwstr/>
      </vt:variant>
      <vt:variant>
        <vt:lpwstr>_Toc501041480</vt:lpwstr>
      </vt:variant>
      <vt:variant>
        <vt:i4>1114164</vt:i4>
      </vt:variant>
      <vt:variant>
        <vt:i4>440</vt:i4>
      </vt:variant>
      <vt:variant>
        <vt:i4>0</vt:i4>
      </vt:variant>
      <vt:variant>
        <vt:i4>5</vt:i4>
      </vt:variant>
      <vt:variant>
        <vt:lpwstr/>
      </vt:variant>
      <vt:variant>
        <vt:lpwstr>_Toc501041479</vt:lpwstr>
      </vt:variant>
      <vt:variant>
        <vt:i4>1114164</vt:i4>
      </vt:variant>
      <vt:variant>
        <vt:i4>434</vt:i4>
      </vt:variant>
      <vt:variant>
        <vt:i4>0</vt:i4>
      </vt:variant>
      <vt:variant>
        <vt:i4>5</vt:i4>
      </vt:variant>
      <vt:variant>
        <vt:lpwstr/>
      </vt:variant>
      <vt:variant>
        <vt:lpwstr>_Toc501041478</vt:lpwstr>
      </vt:variant>
      <vt:variant>
        <vt:i4>1114164</vt:i4>
      </vt:variant>
      <vt:variant>
        <vt:i4>428</vt:i4>
      </vt:variant>
      <vt:variant>
        <vt:i4>0</vt:i4>
      </vt:variant>
      <vt:variant>
        <vt:i4>5</vt:i4>
      </vt:variant>
      <vt:variant>
        <vt:lpwstr/>
      </vt:variant>
      <vt:variant>
        <vt:lpwstr>_Toc501041477</vt:lpwstr>
      </vt:variant>
      <vt:variant>
        <vt:i4>1114164</vt:i4>
      </vt:variant>
      <vt:variant>
        <vt:i4>422</vt:i4>
      </vt:variant>
      <vt:variant>
        <vt:i4>0</vt:i4>
      </vt:variant>
      <vt:variant>
        <vt:i4>5</vt:i4>
      </vt:variant>
      <vt:variant>
        <vt:lpwstr/>
      </vt:variant>
      <vt:variant>
        <vt:lpwstr>_Toc501041476</vt:lpwstr>
      </vt:variant>
      <vt:variant>
        <vt:i4>1114164</vt:i4>
      </vt:variant>
      <vt:variant>
        <vt:i4>416</vt:i4>
      </vt:variant>
      <vt:variant>
        <vt:i4>0</vt:i4>
      </vt:variant>
      <vt:variant>
        <vt:i4>5</vt:i4>
      </vt:variant>
      <vt:variant>
        <vt:lpwstr/>
      </vt:variant>
      <vt:variant>
        <vt:lpwstr>_Toc501041475</vt:lpwstr>
      </vt:variant>
      <vt:variant>
        <vt:i4>1114164</vt:i4>
      </vt:variant>
      <vt:variant>
        <vt:i4>410</vt:i4>
      </vt:variant>
      <vt:variant>
        <vt:i4>0</vt:i4>
      </vt:variant>
      <vt:variant>
        <vt:i4>5</vt:i4>
      </vt:variant>
      <vt:variant>
        <vt:lpwstr/>
      </vt:variant>
      <vt:variant>
        <vt:lpwstr>_Toc501041474</vt:lpwstr>
      </vt:variant>
      <vt:variant>
        <vt:i4>1114164</vt:i4>
      </vt:variant>
      <vt:variant>
        <vt:i4>404</vt:i4>
      </vt:variant>
      <vt:variant>
        <vt:i4>0</vt:i4>
      </vt:variant>
      <vt:variant>
        <vt:i4>5</vt:i4>
      </vt:variant>
      <vt:variant>
        <vt:lpwstr/>
      </vt:variant>
      <vt:variant>
        <vt:lpwstr>_Toc501041473</vt:lpwstr>
      </vt:variant>
      <vt:variant>
        <vt:i4>1114164</vt:i4>
      </vt:variant>
      <vt:variant>
        <vt:i4>398</vt:i4>
      </vt:variant>
      <vt:variant>
        <vt:i4>0</vt:i4>
      </vt:variant>
      <vt:variant>
        <vt:i4>5</vt:i4>
      </vt:variant>
      <vt:variant>
        <vt:lpwstr/>
      </vt:variant>
      <vt:variant>
        <vt:lpwstr>_Toc501041472</vt:lpwstr>
      </vt:variant>
      <vt:variant>
        <vt:i4>1114164</vt:i4>
      </vt:variant>
      <vt:variant>
        <vt:i4>392</vt:i4>
      </vt:variant>
      <vt:variant>
        <vt:i4>0</vt:i4>
      </vt:variant>
      <vt:variant>
        <vt:i4>5</vt:i4>
      </vt:variant>
      <vt:variant>
        <vt:lpwstr/>
      </vt:variant>
      <vt:variant>
        <vt:lpwstr>_Toc501041471</vt:lpwstr>
      </vt:variant>
      <vt:variant>
        <vt:i4>1114164</vt:i4>
      </vt:variant>
      <vt:variant>
        <vt:i4>386</vt:i4>
      </vt:variant>
      <vt:variant>
        <vt:i4>0</vt:i4>
      </vt:variant>
      <vt:variant>
        <vt:i4>5</vt:i4>
      </vt:variant>
      <vt:variant>
        <vt:lpwstr/>
      </vt:variant>
      <vt:variant>
        <vt:lpwstr>_Toc501041470</vt:lpwstr>
      </vt:variant>
      <vt:variant>
        <vt:i4>1048628</vt:i4>
      </vt:variant>
      <vt:variant>
        <vt:i4>380</vt:i4>
      </vt:variant>
      <vt:variant>
        <vt:i4>0</vt:i4>
      </vt:variant>
      <vt:variant>
        <vt:i4>5</vt:i4>
      </vt:variant>
      <vt:variant>
        <vt:lpwstr/>
      </vt:variant>
      <vt:variant>
        <vt:lpwstr>_Toc501041469</vt:lpwstr>
      </vt:variant>
      <vt:variant>
        <vt:i4>1048628</vt:i4>
      </vt:variant>
      <vt:variant>
        <vt:i4>374</vt:i4>
      </vt:variant>
      <vt:variant>
        <vt:i4>0</vt:i4>
      </vt:variant>
      <vt:variant>
        <vt:i4>5</vt:i4>
      </vt:variant>
      <vt:variant>
        <vt:lpwstr/>
      </vt:variant>
      <vt:variant>
        <vt:lpwstr>_Toc501041468</vt:lpwstr>
      </vt:variant>
      <vt:variant>
        <vt:i4>1048628</vt:i4>
      </vt:variant>
      <vt:variant>
        <vt:i4>368</vt:i4>
      </vt:variant>
      <vt:variant>
        <vt:i4>0</vt:i4>
      </vt:variant>
      <vt:variant>
        <vt:i4>5</vt:i4>
      </vt:variant>
      <vt:variant>
        <vt:lpwstr/>
      </vt:variant>
      <vt:variant>
        <vt:lpwstr>_Toc501041467</vt:lpwstr>
      </vt:variant>
      <vt:variant>
        <vt:i4>1048628</vt:i4>
      </vt:variant>
      <vt:variant>
        <vt:i4>362</vt:i4>
      </vt:variant>
      <vt:variant>
        <vt:i4>0</vt:i4>
      </vt:variant>
      <vt:variant>
        <vt:i4>5</vt:i4>
      </vt:variant>
      <vt:variant>
        <vt:lpwstr/>
      </vt:variant>
      <vt:variant>
        <vt:lpwstr>_Toc501041466</vt:lpwstr>
      </vt:variant>
      <vt:variant>
        <vt:i4>1048628</vt:i4>
      </vt:variant>
      <vt:variant>
        <vt:i4>356</vt:i4>
      </vt:variant>
      <vt:variant>
        <vt:i4>0</vt:i4>
      </vt:variant>
      <vt:variant>
        <vt:i4>5</vt:i4>
      </vt:variant>
      <vt:variant>
        <vt:lpwstr/>
      </vt:variant>
      <vt:variant>
        <vt:lpwstr>_Toc501041465</vt:lpwstr>
      </vt:variant>
      <vt:variant>
        <vt:i4>1048628</vt:i4>
      </vt:variant>
      <vt:variant>
        <vt:i4>350</vt:i4>
      </vt:variant>
      <vt:variant>
        <vt:i4>0</vt:i4>
      </vt:variant>
      <vt:variant>
        <vt:i4>5</vt:i4>
      </vt:variant>
      <vt:variant>
        <vt:lpwstr/>
      </vt:variant>
      <vt:variant>
        <vt:lpwstr>_Toc501041464</vt:lpwstr>
      </vt:variant>
      <vt:variant>
        <vt:i4>1048628</vt:i4>
      </vt:variant>
      <vt:variant>
        <vt:i4>344</vt:i4>
      </vt:variant>
      <vt:variant>
        <vt:i4>0</vt:i4>
      </vt:variant>
      <vt:variant>
        <vt:i4>5</vt:i4>
      </vt:variant>
      <vt:variant>
        <vt:lpwstr/>
      </vt:variant>
      <vt:variant>
        <vt:lpwstr>_Toc501041463</vt:lpwstr>
      </vt:variant>
      <vt:variant>
        <vt:i4>1048628</vt:i4>
      </vt:variant>
      <vt:variant>
        <vt:i4>338</vt:i4>
      </vt:variant>
      <vt:variant>
        <vt:i4>0</vt:i4>
      </vt:variant>
      <vt:variant>
        <vt:i4>5</vt:i4>
      </vt:variant>
      <vt:variant>
        <vt:lpwstr/>
      </vt:variant>
      <vt:variant>
        <vt:lpwstr>_Toc501041462</vt:lpwstr>
      </vt:variant>
      <vt:variant>
        <vt:i4>1048628</vt:i4>
      </vt:variant>
      <vt:variant>
        <vt:i4>332</vt:i4>
      </vt:variant>
      <vt:variant>
        <vt:i4>0</vt:i4>
      </vt:variant>
      <vt:variant>
        <vt:i4>5</vt:i4>
      </vt:variant>
      <vt:variant>
        <vt:lpwstr/>
      </vt:variant>
      <vt:variant>
        <vt:lpwstr>_Toc501041461</vt:lpwstr>
      </vt:variant>
      <vt:variant>
        <vt:i4>1048628</vt:i4>
      </vt:variant>
      <vt:variant>
        <vt:i4>326</vt:i4>
      </vt:variant>
      <vt:variant>
        <vt:i4>0</vt:i4>
      </vt:variant>
      <vt:variant>
        <vt:i4>5</vt:i4>
      </vt:variant>
      <vt:variant>
        <vt:lpwstr/>
      </vt:variant>
      <vt:variant>
        <vt:lpwstr>_Toc501041460</vt:lpwstr>
      </vt:variant>
      <vt:variant>
        <vt:i4>1245236</vt:i4>
      </vt:variant>
      <vt:variant>
        <vt:i4>320</vt:i4>
      </vt:variant>
      <vt:variant>
        <vt:i4>0</vt:i4>
      </vt:variant>
      <vt:variant>
        <vt:i4>5</vt:i4>
      </vt:variant>
      <vt:variant>
        <vt:lpwstr/>
      </vt:variant>
      <vt:variant>
        <vt:lpwstr>_Toc501041459</vt:lpwstr>
      </vt:variant>
      <vt:variant>
        <vt:i4>1245236</vt:i4>
      </vt:variant>
      <vt:variant>
        <vt:i4>314</vt:i4>
      </vt:variant>
      <vt:variant>
        <vt:i4>0</vt:i4>
      </vt:variant>
      <vt:variant>
        <vt:i4>5</vt:i4>
      </vt:variant>
      <vt:variant>
        <vt:lpwstr/>
      </vt:variant>
      <vt:variant>
        <vt:lpwstr>_Toc501041458</vt:lpwstr>
      </vt:variant>
      <vt:variant>
        <vt:i4>1245236</vt:i4>
      </vt:variant>
      <vt:variant>
        <vt:i4>308</vt:i4>
      </vt:variant>
      <vt:variant>
        <vt:i4>0</vt:i4>
      </vt:variant>
      <vt:variant>
        <vt:i4>5</vt:i4>
      </vt:variant>
      <vt:variant>
        <vt:lpwstr/>
      </vt:variant>
      <vt:variant>
        <vt:lpwstr>_Toc501041457</vt:lpwstr>
      </vt:variant>
      <vt:variant>
        <vt:i4>1245236</vt:i4>
      </vt:variant>
      <vt:variant>
        <vt:i4>302</vt:i4>
      </vt:variant>
      <vt:variant>
        <vt:i4>0</vt:i4>
      </vt:variant>
      <vt:variant>
        <vt:i4>5</vt:i4>
      </vt:variant>
      <vt:variant>
        <vt:lpwstr/>
      </vt:variant>
      <vt:variant>
        <vt:lpwstr>_Toc501041456</vt:lpwstr>
      </vt:variant>
      <vt:variant>
        <vt:i4>1245236</vt:i4>
      </vt:variant>
      <vt:variant>
        <vt:i4>296</vt:i4>
      </vt:variant>
      <vt:variant>
        <vt:i4>0</vt:i4>
      </vt:variant>
      <vt:variant>
        <vt:i4>5</vt:i4>
      </vt:variant>
      <vt:variant>
        <vt:lpwstr/>
      </vt:variant>
      <vt:variant>
        <vt:lpwstr>_Toc501041455</vt:lpwstr>
      </vt:variant>
      <vt:variant>
        <vt:i4>1245236</vt:i4>
      </vt:variant>
      <vt:variant>
        <vt:i4>290</vt:i4>
      </vt:variant>
      <vt:variant>
        <vt:i4>0</vt:i4>
      </vt:variant>
      <vt:variant>
        <vt:i4>5</vt:i4>
      </vt:variant>
      <vt:variant>
        <vt:lpwstr/>
      </vt:variant>
      <vt:variant>
        <vt:lpwstr>_Toc501041454</vt:lpwstr>
      </vt:variant>
      <vt:variant>
        <vt:i4>1245236</vt:i4>
      </vt:variant>
      <vt:variant>
        <vt:i4>284</vt:i4>
      </vt:variant>
      <vt:variant>
        <vt:i4>0</vt:i4>
      </vt:variant>
      <vt:variant>
        <vt:i4>5</vt:i4>
      </vt:variant>
      <vt:variant>
        <vt:lpwstr/>
      </vt:variant>
      <vt:variant>
        <vt:lpwstr>_Toc501041453</vt:lpwstr>
      </vt:variant>
      <vt:variant>
        <vt:i4>1245236</vt:i4>
      </vt:variant>
      <vt:variant>
        <vt:i4>278</vt:i4>
      </vt:variant>
      <vt:variant>
        <vt:i4>0</vt:i4>
      </vt:variant>
      <vt:variant>
        <vt:i4>5</vt:i4>
      </vt:variant>
      <vt:variant>
        <vt:lpwstr/>
      </vt:variant>
      <vt:variant>
        <vt:lpwstr>_Toc501041452</vt:lpwstr>
      </vt:variant>
      <vt:variant>
        <vt:i4>1245236</vt:i4>
      </vt:variant>
      <vt:variant>
        <vt:i4>272</vt:i4>
      </vt:variant>
      <vt:variant>
        <vt:i4>0</vt:i4>
      </vt:variant>
      <vt:variant>
        <vt:i4>5</vt:i4>
      </vt:variant>
      <vt:variant>
        <vt:lpwstr/>
      </vt:variant>
      <vt:variant>
        <vt:lpwstr>_Toc501041451</vt:lpwstr>
      </vt:variant>
      <vt:variant>
        <vt:i4>1245236</vt:i4>
      </vt:variant>
      <vt:variant>
        <vt:i4>266</vt:i4>
      </vt:variant>
      <vt:variant>
        <vt:i4>0</vt:i4>
      </vt:variant>
      <vt:variant>
        <vt:i4>5</vt:i4>
      </vt:variant>
      <vt:variant>
        <vt:lpwstr/>
      </vt:variant>
      <vt:variant>
        <vt:lpwstr>_Toc501041450</vt:lpwstr>
      </vt:variant>
      <vt:variant>
        <vt:i4>1179700</vt:i4>
      </vt:variant>
      <vt:variant>
        <vt:i4>260</vt:i4>
      </vt:variant>
      <vt:variant>
        <vt:i4>0</vt:i4>
      </vt:variant>
      <vt:variant>
        <vt:i4>5</vt:i4>
      </vt:variant>
      <vt:variant>
        <vt:lpwstr/>
      </vt:variant>
      <vt:variant>
        <vt:lpwstr>_Toc501041449</vt:lpwstr>
      </vt:variant>
      <vt:variant>
        <vt:i4>1179700</vt:i4>
      </vt:variant>
      <vt:variant>
        <vt:i4>254</vt:i4>
      </vt:variant>
      <vt:variant>
        <vt:i4>0</vt:i4>
      </vt:variant>
      <vt:variant>
        <vt:i4>5</vt:i4>
      </vt:variant>
      <vt:variant>
        <vt:lpwstr/>
      </vt:variant>
      <vt:variant>
        <vt:lpwstr>_Toc501041448</vt:lpwstr>
      </vt:variant>
      <vt:variant>
        <vt:i4>1179700</vt:i4>
      </vt:variant>
      <vt:variant>
        <vt:i4>248</vt:i4>
      </vt:variant>
      <vt:variant>
        <vt:i4>0</vt:i4>
      </vt:variant>
      <vt:variant>
        <vt:i4>5</vt:i4>
      </vt:variant>
      <vt:variant>
        <vt:lpwstr/>
      </vt:variant>
      <vt:variant>
        <vt:lpwstr>_Toc501041447</vt:lpwstr>
      </vt:variant>
      <vt:variant>
        <vt:i4>1179700</vt:i4>
      </vt:variant>
      <vt:variant>
        <vt:i4>242</vt:i4>
      </vt:variant>
      <vt:variant>
        <vt:i4>0</vt:i4>
      </vt:variant>
      <vt:variant>
        <vt:i4>5</vt:i4>
      </vt:variant>
      <vt:variant>
        <vt:lpwstr/>
      </vt:variant>
      <vt:variant>
        <vt:lpwstr>_Toc501041446</vt:lpwstr>
      </vt:variant>
      <vt:variant>
        <vt:i4>1179700</vt:i4>
      </vt:variant>
      <vt:variant>
        <vt:i4>236</vt:i4>
      </vt:variant>
      <vt:variant>
        <vt:i4>0</vt:i4>
      </vt:variant>
      <vt:variant>
        <vt:i4>5</vt:i4>
      </vt:variant>
      <vt:variant>
        <vt:lpwstr/>
      </vt:variant>
      <vt:variant>
        <vt:lpwstr>_Toc501041445</vt:lpwstr>
      </vt:variant>
      <vt:variant>
        <vt:i4>1179700</vt:i4>
      </vt:variant>
      <vt:variant>
        <vt:i4>230</vt:i4>
      </vt:variant>
      <vt:variant>
        <vt:i4>0</vt:i4>
      </vt:variant>
      <vt:variant>
        <vt:i4>5</vt:i4>
      </vt:variant>
      <vt:variant>
        <vt:lpwstr/>
      </vt:variant>
      <vt:variant>
        <vt:lpwstr>_Toc501041444</vt:lpwstr>
      </vt:variant>
      <vt:variant>
        <vt:i4>1179700</vt:i4>
      </vt:variant>
      <vt:variant>
        <vt:i4>224</vt:i4>
      </vt:variant>
      <vt:variant>
        <vt:i4>0</vt:i4>
      </vt:variant>
      <vt:variant>
        <vt:i4>5</vt:i4>
      </vt:variant>
      <vt:variant>
        <vt:lpwstr/>
      </vt:variant>
      <vt:variant>
        <vt:lpwstr>_Toc501041443</vt:lpwstr>
      </vt:variant>
      <vt:variant>
        <vt:i4>1179700</vt:i4>
      </vt:variant>
      <vt:variant>
        <vt:i4>218</vt:i4>
      </vt:variant>
      <vt:variant>
        <vt:i4>0</vt:i4>
      </vt:variant>
      <vt:variant>
        <vt:i4>5</vt:i4>
      </vt:variant>
      <vt:variant>
        <vt:lpwstr/>
      </vt:variant>
      <vt:variant>
        <vt:lpwstr>_Toc501041442</vt:lpwstr>
      </vt:variant>
      <vt:variant>
        <vt:i4>1179700</vt:i4>
      </vt:variant>
      <vt:variant>
        <vt:i4>212</vt:i4>
      </vt:variant>
      <vt:variant>
        <vt:i4>0</vt:i4>
      </vt:variant>
      <vt:variant>
        <vt:i4>5</vt:i4>
      </vt:variant>
      <vt:variant>
        <vt:lpwstr/>
      </vt:variant>
      <vt:variant>
        <vt:lpwstr>_Toc501041441</vt:lpwstr>
      </vt:variant>
      <vt:variant>
        <vt:i4>1179700</vt:i4>
      </vt:variant>
      <vt:variant>
        <vt:i4>206</vt:i4>
      </vt:variant>
      <vt:variant>
        <vt:i4>0</vt:i4>
      </vt:variant>
      <vt:variant>
        <vt:i4>5</vt:i4>
      </vt:variant>
      <vt:variant>
        <vt:lpwstr/>
      </vt:variant>
      <vt:variant>
        <vt:lpwstr>_Toc501041440</vt:lpwstr>
      </vt:variant>
      <vt:variant>
        <vt:i4>1376308</vt:i4>
      </vt:variant>
      <vt:variant>
        <vt:i4>200</vt:i4>
      </vt:variant>
      <vt:variant>
        <vt:i4>0</vt:i4>
      </vt:variant>
      <vt:variant>
        <vt:i4>5</vt:i4>
      </vt:variant>
      <vt:variant>
        <vt:lpwstr/>
      </vt:variant>
      <vt:variant>
        <vt:lpwstr>_Toc501041439</vt:lpwstr>
      </vt:variant>
      <vt:variant>
        <vt:i4>1376308</vt:i4>
      </vt:variant>
      <vt:variant>
        <vt:i4>194</vt:i4>
      </vt:variant>
      <vt:variant>
        <vt:i4>0</vt:i4>
      </vt:variant>
      <vt:variant>
        <vt:i4>5</vt:i4>
      </vt:variant>
      <vt:variant>
        <vt:lpwstr/>
      </vt:variant>
      <vt:variant>
        <vt:lpwstr>_Toc501041438</vt:lpwstr>
      </vt:variant>
      <vt:variant>
        <vt:i4>1376308</vt:i4>
      </vt:variant>
      <vt:variant>
        <vt:i4>188</vt:i4>
      </vt:variant>
      <vt:variant>
        <vt:i4>0</vt:i4>
      </vt:variant>
      <vt:variant>
        <vt:i4>5</vt:i4>
      </vt:variant>
      <vt:variant>
        <vt:lpwstr/>
      </vt:variant>
      <vt:variant>
        <vt:lpwstr>_Toc501041437</vt:lpwstr>
      </vt:variant>
      <vt:variant>
        <vt:i4>1376308</vt:i4>
      </vt:variant>
      <vt:variant>
        <vt:i4>182</vt:i4>
      </vt:variant>
      <vt:variant>
        <vt:i4>0</vt:i4>
      </vt:variant>
      <vt:variant>
        <vt:i4>5</vt:i4>
      </vt:variant>
      <vt:variant>
        <vt:lpwstr/>
      </vt:variant>
      <vt:variant>
        <vt:lpwstr>_Toc501041436</vt:lpwstr>
      </vt:variant>
      <vt:variant>
        <vt:i4>1376308</vt:i4>
      </vt:variant>
      <vt:variant>
        <vt:i4>176</vt:i4>
      </vt:variant>
      <vt:variant>
        <vt:i4>0</vt:i4>
      </vt:variant>
      <vt:variant>
        <vt:i4>5</vt:i4>
      </vt:variant>
      <vt:variant>
        <vt:lpwstr/>
      </vt:variant>
      <vt:variant>
        <vt:lpwstr>_Toc501041435</vt:lpwstr>
      </vt:variant>
      <vt:variant>
        <vt:i4>1376308</vt:i4>
      </vt:variant>
      <vt:variant>
        <vt:i4>170</vt:i4>
      </vt:variant>
      <vt:variant>
        <vt:i4>0</vt:i4>
      </vt:variant>
      <vt:variant>
        <vt:i4>5</vt:i4>
      </vt:variant>
      <vt:variant>
        <vt:lpwstr/>
      </vt:variant>
      <vt:variant>
        <vt:lpwstr>_Toc501041434</vt:lpwstr>
      </vt:variant>
      <vt:variant>
        <vt:i4>1376308</vt:i4>
      </vt:variant>
      <vt:variant>
        <vt:i4>164</vt:i4>
      </vt:variant>
      <vt:variant>
        <vt:i4>0</vt:i4>
      </vt:variant>
      <vt:variant>
        <vt:i4>5</vt:i4>
      </vt:variant>
      <vt:variant>
        <vt:lpwstr/>
      </vt:variant>
      <vt:variant>
        <vt:lpwstr>_Toc501041433</vt:lpwstr>
      </vt:variant>
      <vt:variant>
        <vt:i4>1376308</vt:i4>
      </vt:variant>
      <vt:variant>
        <vt:i4>158</vt:i4>
      </vt:variant>
      <vt:variant>
        <vt:i4>0</vt:i4>
      </vt:variant>
      <vt:variant>
        <vt:i4>5</vt:i4>
      </vt:variant>
      <vt:variant>
        <vt:lpwstr/>
      </vt:variant>
      <vt:variant>
        <vt:lpwstr>_Toc501041432</vt:lpwstr>
      </vt:variant>
      <vt:variant>
        <vt:i4>1376308</vt:i4>
      </vt:variant>
      <vt:variant>
        <vt:i4>152</vt:i4>
      </vt:variant>
      <vt:variant>
        <vt:i4>0</vt:i4>
      </vt:variant>
      <vt:variant>
        <vt:i4>5</vt:i4>
      </vt:variant>
      <vt:variant>
        <vt:lpwstr/>
      </vt:variant>
      <vt:variant>
        <vt:lpwstr>_Toc501041431</vt:lpwstr>
      </vt:variant>
      <vt:variant>
        <vt:i4>1376308</vt:i4>
      </vt:variant>
      <vt:variant>
        <vt:i4>146</vt:i4>
      </vt:variant>
      <vt:variant>
        <vt:i4>0</vt:i4>
      </vt:variant>
      <vt:variant>
        <vt:i4>5</vt:i4>
      </vt:variant>
      <vt:variant>
        <vt:lpwstr/>
      </vt:variant>
      <vt:variant>
        <vt:lpwstr>_Toc501041430</vt:lpwstr>
      </vt:variant>
      <vt:variant>
        <vt:i4>1310772</vt:i4>
      </vt:variant>
      <vt:variant>
        <vt:i4>140</vt:i4>
      </vt:variant>
      <vt:variant>
        <vt:i4>0</vt:i4>
      </vt:variant>
      <vt:variant>
        <vt:i4>5</vt:i4>
      </vt:variant>
      <vt:variant>
        <vt:lpwstr/>
      </vt:variant>
      <vt:variant>
        <vt:lpwstr>_Toc501041429</vt:lpwstr>
      </vt:variant>
      <vt:variant>
        <vt:i4>1310772</vt:i4>
      </vt:variant>
      <vt:variant>
        <vt:i4>134</vt:i4>
      </vt:variant>
      <vt:variant>
        <vt:i4>0</vt:i4>
      </vt:variant>
      <vt:variant>
        <vt:i4>5</vt:i4>
      </vt:variant>
      <vt:variant>
        <vt:lpwstr/>
      </vt:variant>
      <vt:variant>
        <vt:lpwstr>_Toc501041428</vt:lpwstr>
      </vt:variant>
      <vt:variant>
        <vt:i4>1310772</vt:i4>
      </vt:variant>
      <vt:variant>
        <vt:i4>128</vt:i4>
      </vt:variant>
      <vt:variant>
        <vt:i4>0</vt:i4>
      </vt:variant>
      <vt:variant>
        <vt:i4>5</vt:i4>
      </vt:variant>
      <vt:variant>
        <vt:lpwstr/>
      </vt:variant>
      <vt:variant>
        <vt:lpwstr>_Toc501041427</vt:lpwstr>
      </vt:variant>
      <vt:variant>
        <vt:i4>1310772</vt:i4>
      </vt:variant>
      <vt:variant>
        <vt:i4>122</vt:i4>
      </vt:variant>
      <vt:variant>
        <vt:i4>0</vt:i4>
      </vt:variant>
      <vt:variant>
        <vt:i4>5</vt:i4>
      </vt:variant>
      <vt:variant>
        <vt:lpwstr/>
      </vt:variant>
      <vt:variant>
        <vt:lpwstr>_Toc501041426</vt:lpwstr>
      </vt:variant>
      <vt:variant>
        <vt:i4>1310772</vt:i4>
      </vt:variant>
      <vt:variant>
        <vt:i4>116</vt:i4>
      </vt:variant>
      <vt:variant>
        <vt:i4>0</vt:i4>
      </vt:variant>
      <vt:variant>
        <vt:i4>5</vt:i4>
      </vt:variant>
      <vt:variant>
        <vt:lpwstr/>
      </vt:variant>
      <vt:variant>
        <vt:lpwstr>_Toc501041425</vt:lpwstr>
      </vt:variant>
      <vt:variant>
        <vt:i4>1310772</vt:i4>
      </vt:variant>
      <vt:variant>
        <vt:i4>110</vt:i4>
      </vt:variant>
      <vt:variant>
        <vt:i4>0</vt:i4>
      </vt:variant>
      <vt:variant>
        <vt:i4>5</vt:i4>
      </vt:variant>
      <vt:variant>
        <vt:lpwstr/>
      </vt:variant>
      <vt:variant>
        <vt:lpwstr>_Toc501041424</vt:lpwstr>
      </vt:variant>
      <vt:variant>
        <vt:i4>1310772</vt:i4>
      </vt:variant>
      <vt:variant>
        <vt:i4>104</vt:i4>
      </vt:variant>
      <vt:variant>
        <vt:i4>0</vt:i4>
      </vt:variant>
      <vt:variant>
        <vt:i4>5</vt:i4>
      </vt:variant>
      <vt:variant>
        <vt:lpwstr/>
      </vt:variant>
      <vt:variant>
        <vt:lpwstr>_Toc501041423</vt:lpwstr>
      </vt:variant>
      <vt:variant>
        <vt:i4>1310772</vt:i4>
      </vt:variant>
      <vt:variant>
        <vt:i4>98</vt:i4>
      </vt:variant>
      <vt:variant>
        <vt:i4>0</vt:i4>
      </vt:variant>
      <vt:variant>
        <vt:i4>5</vt:i4>
      </vt:variant>
      <vt:variant>
        <vt:lpwstr/>
      </vt:variant>
      <vt:variant>
        <vt:lpwstr>_Toc501041422</vt:lpwstr>
      </vt:variant>
      <vt:variant>
        <vt:i4>1310772</vt:i4>
      </vt:variant>
      <vt:variant>
        <vt:i4>92</vt:i4>
      </vt:variant>
      <vt:variant>
        <vt:i4>0</vt:i4>
      </vt:variant>
      <vt:variant>
        <vt:i4>5</vt:i4>
      </vt:variant>
      <vt:variant>
        <vt:lpwstr/>
      </vt:variant>
      <vt:variant>
        <vt:lpwstr>_Toc501041421</vt:lpwstr>
      </vt:variant>
      <vt:variant>
        <vt:i4>1310772</vt:i4>
      </vt:variant>
      <vt:variant>
        <vt:i4>86</vt:i4>
      </vt:variant>
      <vt:variant>
        <vt:i4>0</vt:i4>
      </vt:variant>
      <vt:variant>
        <vt:i4>5</vt:i4>
      </vt:variant>
      <vt:variant>
        <vt:lpwstr/>
      </vt:variant>
      <vt:variant>
        <vt:lpwstr>_Toc501041420</vt:lpwstr>
      </vt:variant>
      <vt:variant>
        <vt:i4>1507380</vt:i4>
      </vt:variant>
      <vt:variant>
        <vt:i4>80</vt:i4>
      </vt:variant>
      <vt:variant>
        <vt:i4>0</vt:i4>
      </vt:variant>
      <vt:variant>
        <vt:i4>5</vt:i4>
      </vt:variant>
      <vt:variant>
        <vt:lpwstr/>
      </vt:variant>
      <vt:variant>
        <vt:lpwstr>_Toc501041419</vt:lpwstr>
      </vt:variant>
      <vt:variant>
        <vt:i4>1507380</vt:i4>
      </vt:variant>
      <vt:variant>
        <vt:i4>74</vt:i4>
      </vt:variant>
      <vt:variant>
        <vt:i4>0</vt:i4>
      </vt:variant>
      <vt:variant>
        <vt:i4>5</vt:i4>
      </vt:variant>
      <vt:variant>
        <vt:lpwstr/>
      </vt:variant>
      <vt:variant>
        <vt:lpwstr>_Toc501041418</vt:lpwstr>
      </vt:variant>
      <vt:variant>
        <vt:i4>1507380</vt:i4>
      </vt:variant>
      <vt:variant>
        <vt:i4>68</vt:i4>
      </vt:variant>
      <vt:variant>
        <vt:i4>0</vt:i4>
      </vt:variant>
      <vt:variant>
        <vt:i4>5</vt:i4>
      </vt:variant>
      <vt:variant>
        <vt:lpwstr/>
      </vt:variant>
      <vt:variant>
        <vt:lpwstr>_Toc501041417</vt:lpwstr>
      </vt:variant>
      <vt:variant>
        <vt:i4>1507380</vt:i4>
      </vt:variant>
      <vt:variant>
        <vt:i4>62</vt:i4>
      </vt:variant>
      <vt:variant>
        <vt:i4>0</vt:i4>
      </vt:variant>
      <vt:variant>
        <vt:i4>5</vt:i4>
      </vt:variant>
      <vt:variant>
        <vt:lpwstr/>
      </vt:variant>
      <vt:variant>
        <vt:lpwstr>_Toc501041416</vt:lpwstr>
      </vt:variant>
      <vt:variant>
        <vt:i4>1507380</vt:i4>
      </vt:variant>
      <vt:variant>
        <vt:i4>56</vt:i4>
      </vt:variant>
      <vt:variant>
        <vt:i4>0</vt:i4>
      </vt:variant>
      <vt:variant>
        <vt:i4>5</vt:i4>
      </vt:variant>
      <vt:variant>
        <vt:lpwstr/>
      </vt:variant>
      <vt:variant>
        <vt:lpwstr>_Toc501041415</vt:lpwstr>
      </vt:variant>
      <vt:variant>
        <vt:i4>1507380</vt:i4>
      </vt:variant>
      <vt:variant>
        <vt:i4>50</vt:i4>
      </vt:variant>
      <vt:variant>
        <vt:i4>0</vt:i4>
      </vt:variant>
      <vt:variant>
        <vt:i4>5</vt:i4>
      </vt:variant>
      <vt:variant>
        <vt:lpwstr/>
      </vt:variant>
      <vt:variant>
        <vt:lpwstr>_Toc501041414</vt:lpwstr>
      </vt:variant>
      <vt:variant>
        <vt:i4>1507380</vt:i4>
      </vt:variant>
      <vt:variant>
        <vt:i4>44</vt:i4>
      </vt:variant>
      <vt:variant>
        <vt:i4>0</vt:i4>
      </vt:variant>
      <vt:variant>
        <vt:i4>5</vt:i4>
      </vt:variant>
      <vt:variant>
        <vt:lpwstr/>
      </vt:variant>
      <vt:variant>
        <vt:lpwstr>_Toc501041413</vt:lpwstr>
      </vt:variant>
      <vt:variant>
        <vt:i4>1507380</vt:i4>
      </vt:variant>
      <vt:variant>
        <vt:i4>38</vt:i4>
      </vt:variant>
      <vt:variant>
        <vt:i4>0</vt:i4>
      </vt:variant>
      <vt:variant>
        <vt:i4>5</vt:i4>
      </vt:variant>
      <vt:variant>
        <vt:lpwstr/>
      </vt:variant>
      <vt:variant>
        <vt:lpwstr>_Toc501041412</vt:lpwstr>
      </vt:variant>
      <vt:variant>
        <vt:i4>1507380</vt:i4>
      </vt:variant>
      <vt:variant>
        <vt:i4>32</vt:i4>
      </vt:variant>
      <vt:variant>
        <vt:i4>0</vt:i4>
      </vt:variant>
      <vt:variant>
        <vt:i4>5</vt:i4>
      </vt:variant>
      <vt:variant>
        <vt:lpwstr/>
      </vt:variant>
      <vt:variant>
        <vt:lpwstr>_Toc501041411</vt:lpwstr>
      </vt:variant>
      <vt:variant>
        <vt:i4>1507380</vt:i4>
      </vt:variant>
      <vt:variant>
        <vt:i4>26</vt:i4>
      </vt:variant>
      <vt:variant>
        <vt:i4>0</vt:i4>
      </vt:variant>
      <vt:variant>
        <vt:i4>5</vt:i4>
      </vt:variant>
      <vt:variant>
        <vt:lpwstr/>
      </vt:variant>
      <vt:variant>
        <vt:lpwstr>_Toc501041410</vt:lpwstr>
      </vt:variant>
      <vt:variant>
        <vt:i4>1441844</vt:i4>
      </vt:variant>
      <vt:variant>
        <vt:i4>20</vt:i4>
      </vt:variant>
      <vt:variant>
        <vt:i4>0</vt:i4>
      </vt:variant>
      <vt:variant>
        <vt:i4>5</vt:i4>
      </vt:variant>
      <vt:variant>
        <vt:lpwstr/>
      </vt:variant>
      <vt:variant>
        <vt:lpwstr>_Toc501041409</vt:lpwstr>
      </vt:variant>
      <vt:variant>
        <vt:i4>1441844</vt:i4>
      </vt:variant>
      <vt:variant>
        <vt:i4>14</vt:i4>
      </vt:variant>
      <vt:variant>
        <vt:i4>0</vt:i4>
      </vt:variant>
      <vt:variant>
        <vt:i4>5</vt:i4>
      </vt:variant>
      <vt:variant>
        <vt:lpwstr/>
      </vt:variant>
      <vt:variant>
        <vt:lpwstr>_Toc501041408</vt:lpwstr>
      </vt:variant>
      <vt:variant>
        <vt:i4>1441844</vt:i4>
      </vt:variant>
      <vt:variant>
        <vt:i4>8</vt:i4>
      </vt:variant>
      <vt:variant>
        <vt:i4>0</vt:i4>
      </vt:variant>
      <vt:variant>
        <vt:i4>5</vt:i4>
      </vt:variant>
      <vt:variant>
        <vt:lpwstr/>
      </vt:variant>
      <vt:variant>
        <vt:lpwstr>_Toc501041407</vt:lpwstr>
      </vt:variant>
      <vt:variant>
        <vt:i4>1441844</vt:i4>
      </vt:variant>
      <vt:variant>
        <vt:i4>2</vt:i4>
      </vt:variant>
      <vt:variant>
        <vt:i4>0</vt:i4>
      </vt:variant>
      <vt:variant>
        <vt:i4>5</vt:i4>
      </vt:variant>
      <vt:variant>
        <vt:lpwstr/>
      </vt:variant>
      <vt:variant>
        <vt:lpwstr>_Toc501041406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a provozní standardy</dc:title>
  <dc:subject/>
  <dc:creator>Havlík Květoslav</dc:creator>
  <cp:keywords/>
  <dc:description/>
  <cp:lastModifiedBy>Vít Baťa</cp:lastModifiedBy>
  <cp:revision>2</cp:revision>
  <cp:lastPrinted>2017-12-07T13:57:00Z</cp:lastPrinted>
  <dcterms:created xsi:type="dcterms:W3CDTF">2023-08-25T08:17:00Z</dcterms:created>
  <dcterms:modified xsi:type="dcterms:W3CDTF">2023-11-20T10:31:00Z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-352641595</vt:i4>
  </property>
  <property fmtid="{D5CDD505-2E9C-101B-9397-08002B2CF9AE}" pid="3" name="MSIP_Label_690ebb53-23a2-471a-9c6e-17bd0d11311e_Enabled">
    <vt:lpwstr>true</vt:lpwstr>
  </property>
  <property fmtid="{D5CDD505-2E9C-101B-9397-08002B2CF9AE}" pid="4" name="MSIP_Label_690ebb53-23a2-471a-9c6e-17bd0d11311e_SetDate">
    <vt:lpwstr>2022-05-26T07:57:39Z</vt:lpwstr>
  </property>
  <property fmtid="{D5CDD505-2E9C-101B-9397-08002B2CF9AE}" pid="5" name="MSIP_Label_690ebb53-23a2-471a-9c6e-17bd0d11311e_Method">
    <vt:lpwstr>Standard</vt:lpwstr>
  </property>
  <property fmtid="{D5CDD505-2E9C-101B-9397-08002B2CF9AE}" pid="6" name="MSIP_Label_690ebb53-23a2-471a-9c6e-17bd0d11311e_Name">
    <vt:lpwstr>690ebb53-23a2-471a-9c6e-17bd0d11311e</vt:lpwstr>
  </property>
  <property fmtid="{D5CDD505-2E9C-101B-9397-08002B2CF9AE}" pid="7" name="MSIP_Label_690ebb53-23a2-471a-9c6e-17bd0d11311e_SiteId">
    <vt:lpwstr>418bc066-1b00-4aad-ad98-9ead95bb26a9</vt:lpwstr>
  </property>
  <property fmtid="{D5CDD505-2E9C-101B-9397-08002B2CF9AE}" pid="8" name="MSIP_Label_690ebb53-23a2-471a-9c6e-17bd0d11311e_ActionId">
    <vt:lpwstr>9c4e2586-db06-4874-86f8-0000f20696d5</vt:lpwstr>
  </property>
  <property fmtid="{D5CDD505-2E9C-101B-9397-08002B2CF9AE}" pid="9" name="MSIP_Label_690ebb53-23a2-471a-9c6e-17bd0d11311e_ContentBits">
    <vt:lpwstr>0</vt:lpwstr>
  </property>
</Properties>
</file>